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983" w:rsidRDefault="00B21F1C" w:rsidP="00416983">
      <w:pPr>
        <w:adjustRightInd w:val="0"/>
        <w:rPr>
          <w:rFonts w:cs="Arial"/>
          <w:b/>
          <w:sz w:val="26"/>
        </w:rPr>
      </w:pPr>
      <w:r>
        <w:rPr>
          <w:noProof/>
          <w:lang w:eastAsia="en-US"/>
        </w:rPr>
        <w:drawing>
          <wp:anchor distT="0" distB="0" distL="114300" distR="114300" simplePos="0" relativeHeight="251646464" behindDoc="0" locked="0" layoutInCell="1" allowOverlap="1">
            <wp:simplePos x="0" y="0"/>
            <wp:positionH relativeFrom="column">
              <wp:posOffset>2346325</wp:posOffset>
            </wp:positionH>
            <wp:positionV relativeFrom="paragraph">
              <wp:posOffset>-344805</wp:posOffset>
            </wp:positionV>
            <wp:extent cx="742950" cy="647700"/>
            <wp:effectExtent l="19050" t="0" r="0" b="0"/>
            <wp:wrapNone/>
            <wp:docPr id="93" name="Picture 10" descr="Description: যুদ্ধাপরাধীরা ভোটার থাকবেন 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যুদ্ধাপরাধীরা ভোটার থাকবেন না"/>
                    <pic:cNvPicPr>
                      <a:picLocks noChangeAspect="1" noChangeArrowheads="1"/>
                    </pic:cNvPicPr>
                  </pic:nvPicPr>
                  <pic:blipFill>
                    <a:blip r:embed="rId8"/>
                    <a:srcRect l="6921" r="7693"/>
                    <a:stretch>
                      <a:fillRect/>
                    </a:stretch>
                  </pic:blipFill>
                  <pic:spPr bwMode="auto">
                    <a:xfrm>
                      <a:off x="0" y="0"/>
                      <a:ext cx="742950" cy="647700"/>
                    </a:xfrm>
                    <a:prstGeom prst="rect">
                      <a:avLst/>
                    </a:prstGeom>
                    <a:noFill/>
                    <a:ln w="9525">
                      <a:noFill/>
                      <a:miter lim="800000"/>
                      <a:headEnd/>
                      <a:tailEnd/>
                    </a:ln>
                  </pic:spPr>
                </pic:pic>
              </a:graphicData>
            </a:graphic>
          </wp:anchor>
        </w:drawing>
      </w:r>
    </w:p>
    <w:p w:rsidR="00416983" w:rsidRPr="00F52323" w:rsidRDefault="00416983" w:rsidP="00416983">
      <w:pPr>
        <w:adjustRightInd w:val="0"/>
        <w:rPr>
          <w:rFonts w:cs="Arial"/>
          <w:b/>
          <w:sz w:val="26"/>
        </w:rPr>
      </w:pPr>
    </w:p>
    <w:p w:rsidR="00416983" w:rsidRPr="009465E0" w:rsidRDefault="00416983" w:rsidP="00416983">
      <w:pPr>
        <w:adjustRightInd w:val="0"/>
        <w:jc w:val="center"/>
        <w:rPr>
          <w:rFonts w:cs="Arial"/>
          <w:b/>
          <w:color w:val="000000"/>
          <w:sz w:val="24"/>
          <w:szCs w:val="24"/>
        </w:rPr>
      </w:pPr>
      <w:r w:rsidRPr="009465E0">
        <w:rPr>
          <w:rFonts w:cs="Arial"/>
          <w:b/>
          <w:color w:val="000000"/>
          <w:sz w:val="24"/>
          <w:szCs w:val="24"/>
        </w:rPr>
        <w:t>Ministry of Local Government, Rural Development &amp; Cooperatives</w:t>
      </w:r>
    </w:p>
    <w:p w:rsidR="00416983" w:rsidRPr="009465E0" w:rsidRDefault="00416983" w:rsidP="00416983">
      <w:pPr>
        <w:adjustRightInd w:val="0"/>
        <w:jc w:val="center"/>
        <w:rPr>
          <w:rFonts w:cs="Arial"/>
          <w:b/>
          <w:color w:val="000000"/>
          <w:sz w:val="24"/>
          <w:szCs w:val="24"/>
        </w:rPr>
      </w:pPr>
      <w:r w:rsidRPr="009465E0">
        <w:rPr>
          <w:rFonts w:cs="Arial"/>
          <w:b/>
          <w:color w:val="000000"/>
          <w:sz w:val="24"/>
          <w:szCs w:val="24"/>
        </w:rPr>
        <w:t>Local Government Division</w:t>
      </w:r>
    </w:p>
    <w:p w:rsidR="00416983" w:rsidRPr="009465E0" w:rsidRDefault="00416983" w:rsidP="00416983">
      <w:pPr>
        <w:adjustRightInd w:val="0"/>
        <w:jc w:val="center"/>
        <w:rPr>
          <w:rFonts w:cs="Arial"/>
          <w:b/>
          <w:color w:val="000000"/>
          <w:sz w:val="30"/>
          <w:szCs w:val="30"/>
        </w:rPr>
      </w:pPr>
      <w:r w:rsidRPr="009465E0">
        <w:rPr>
          <w:rFonts w:cs="Arial"/>
          <w:b/>
          <w:color w:val="000000"/>
          <w:sz w:val="30"/>
          <w:szCs w:val="30"/>
        </w:rPr>
        <w:t>Local Government Engineering Department (LGED)</w:t>
      </w:r>
    </w:p>
    <w:p w:rsidR="00416983" w:rsidRPr="009465E0" w:rsidRDefault="00416983" w:rsidP="00416983">
      <w:pPr>
        <w:adjustRightInd w:val="0"/>
        <w:jc w:val="center"/>
        <w:rPr>
          <w:rFonts w:cs="Arial"/>
          <w:b/>
          <w:sz w:val="19"/>
          <w:szCs w:val="19"/>
        </w:rPr>
      </w:pPr>
    </w:p>
    <w:p w:rsidR="00416983" w:rsidRPr="00F52323" w:rsidRDefault="00416983" w:rsidP="00416983">
      <w:pPr>
        <w:adjustRightInd w:val="0"/>
        <w:jc w:val="center"/>
        <w:rPr>
          <w:rFonts w:cs="Arial"/>
          <w:b/>
        </w:rPr>
      </w:pPr>
    </w:p>
    <w:p w:rsidR="00416983" w:rsidRPr="00F52323" w:rsidRDefault="00416983" w:rsidP="00416983">
      <w:pPr>
        <w:adjustRightInd w:val="0"/>
        <w:jc w:val="center"/>
        <w:rPr>
          <w:rFonts w:cs="Arial"/>
          <w:b/>
        </w:rPr>
      </w:pPr>
    </w:p>
    <w:p w:rsidR="00416983" w:rsidRPr="00F52323" w:rsidRDefault="00416983" w:rsidP="00416983">
      <w:pPr>
        <w:adjustRightInd w:val="0"/>
        <w:jc w:val="center"/>
        <w:rPr>
          <w:rFonts w:cs="Arial"/>
          <w:b/>
        </w:rPr>
      </w:pPr>
    </w:p>
    <w:p w:rsidR="00416983" w:rsidRPr="00F52323" w:rsidRDefault="00416983" w:rsidP="00416983">
      <w:pPr>
        <w:adjustRightInd w:val="0"/>
        <w:jc w:val="center"/>
        <w:rPr>
          <w:rFonts w:cs="Arial"/>
          <w:b/>
        </w:rPr>
      </w:pPr>
    </w:p>
    <w:p w:rsidR="00416983" w:rsidRPr="00F52323" w:rsidRDefault="00416983" w:rsidP="00416983">
      <w:pPr>
        <w:adjustRightInd w:val="0"/>
        <w:jc w:val="center"/>
        <w:rPr>
          <w:rFonts w:cs="Arial"/>
          <w:b/>
        </w:rPr>
      </w:pPr>
    </w:p>
    <w:p w:rsidR="009465E0" w:rsidRPr="00F52323" w:rsidRDefault="009465E0" w:rsidP="00416983">
      <w:pPr>
        <w:adjustRightInd w:val="0"/>
        <w:jc w:val="center"/>
        <w:rPr>
          <w:rFonts w:cs="Arial"/>
          <w:b/>
        </w:rPr>
      </w:pPr>
    </w:p>
    <w:p w:rsidR="009A0BBC" w:rsidRDefault="009465E0" w:rsidP="00416983">
      <w:pPr>
        <w:adjustRightInd w:val="0"/>
        <w:jc w:val="center"/>
        <w:rPr>
          <w:rFonts w:cs="Arial"/>
          <w:b/>
          <w:sz w:val="48"/>
          <w:szCs w:val="48"/>
        </w:rPr>
      </w:pPr>
      <w:r>
        <w:rPr>
          <w:rFonts w:cs="Arial"/>
          <w:b/>
          <w:sz w:val="48"/>
          <w:szCs w:val="48"/>
        </w:rPr>
        <w:t xml:space="preserve">6.3 </w:t>
      </w:r>
      <w:r w:rsidR="00416983" w:rsidRPr="00F52323">
        <w:rPr>
          <w:rFonts w:cs="Arial"/>
          <w:b/>
          <w:sz w:val="48"/>
          <w:szCs w:val="48"/>
        </w:rPr>
        <w:t xml:space="preserve">Guidelines for </w:t>
      </w:r>
    </w:p>
    <w:p w:rsidR="00416983" w:rsidRPr="00F52323" w:rsidRDefault="00416983" w:rsidP="009A0BBC">
      <w:pPr>
        <w:adjustRightInd w:val="0"/>
        <w:jc w:val="center"/>
        <w:rPr>
          <w:rFonts w:cs="Arial"/>
          <w:b/>
          <w:sz w:val="48"/>
          <w:szCs w:val="48"/>
        </w:rPr>
      </w:pPr>
      <w:r w:rsidRPr="00F52323">
        <w:rPr>
          <w:rFonts w:cs="Arial"/>
          <w:b/>
          <w:sz w:val="48"/>
          <w:szCs w:val="48"/>
        </w:rPr>
        <w:t xml:space="preserve">Preparation and Review </w:t>
      </w:r>
      <w:r w:rsidRPr="00F52323">
        <w:rPr>
          <w:rFonts w:cs="Arial"/>
          <w:b/>
          <w:bCs/>
          <w:sz w:val="48"/>
          <w:szCs w:val="48"/>
        </w:rPr>
        <w:t xml:space="preserve">of </w:t>
      </w:r>
      <w:r>
        <w:rPr>
          <w:rFonts w:cs="Arial" w:hint="eastAsia"/>
          <w:b/>
          <w:bCs/>
          <w:sz w:val="48"/>
          <w:szCs w:val="48"/>
        </w:rPr>
        <w:t xml:space="preserve">Infrastructure </w:t>
      </w:r>
      <w:r w:rsidRPr="00F52323">
        <w:rPr>
          <w:rFonts w:cs="Arial"/>
          <w:b/>
          <w:bCs/>
          <w:sz w:val="48"/>
          <w:szCs w:val="48"/>
        </w:rPr>
        <w:t>Development Plan</w:t>
      </w:r>
    </w:p>
    <w:p w:rsidR="00416983" w:rsidRPr="00F52323" w:rsidRDefault="00416983" w:rsidP="00416983">
      <w:pPr>
        <w:adjustRightInd w:val="0"/>
        <w:jc w:val="center"/>
        <w:rPr>
          <w:rFonts w:cs="Arial"/>
          <w:b/>
        </w:rPr>
      </w:pPr>
    </w:p>
    <w:p w:rsidR="00416983" w:rsidRPr="00F52323" w:rsidRDefault="00416983" w:rsidP="00416983">
      <w:pPr>
        <w:adjustRightInd w:val="0"/>
        <w:jc w:val="center"/>
        <w:rPr>
          <w:rFonts w:cs="Arial"/>
          <w:b/>
        </w:rPr>
      </w:pPr>
    </w:p>
    <w:p w:rsidR="00416983" w:rsidRDefault="00416983" w:rsidP="00416983">
      <w:pPr>
        <w:adjustRightInd w:val="0"/>
        <w:jc w:val="center"/>
        <w:rPr>
          <w:rFonts w:cs="Arial"/>
          <w:b/>
        </w:rPr>
      </w:pPr>
    </w:p>
    <w:p w:rsidR="00416983" w:rsidRDefault="00416983" w:rsidP="00416983">
      <w:pPr>
        <w:adjustRightInd w:val="0"/>
        <w:jc w:val="center"/>
        <w:rPr>
          <w:rFonts w:cs="Arial"/>
          <w:b/>
        </w:rPr>
      </w:pPr>
    </w:p>
    <w:p w:rsidR="00416983" w:rsidRDefault="00416983" w:rsidP="00416983">
      <w:pPr>
        <w:adjustRightInd w:val="0"/>
        <w:jc w:val="center"/>
        <w:rPr>
          <w:rFonts w:cs="Arial"/>
          <w:b/>
        </w:rPr>
      </w:pPr>
    </w:p>
    <w:p w:rsidR="00416983" w:rsidRPr="008E4202" w:rsidRDefault="00416983" w:rsidP="00416983">
      <w:pPr>
        <w:adjustRightInd w:val="0"/>
        <w:jc w:val="center"/>
        <w:rPr>
          <w:rFonts w:cs="Arial"/>
          <w:b/>
          <w:lang w:val="en-GB"/>
        </w:rPr>
      </w:pPr>
    </w:p>
    <w:p w:rsidR="00416983" w:rsidRPr="008E4202" w:rsidRDefault="00416983" w:rsidP="00416983">
      <w:pPr>
        <w:adjustRightInd w:val="0"/>
        <w:jc w:val="center"/>
        <w:rPr>
          <w:rFonts w:cs="Arial"/>
          <w:b/>
          <w:lang w:val="en-GB"/>
        </w:rPr>
      </w:pPr>
    </w:p>
    <w:p w:rsidR="00416983" w:rsidRPr="00716777" w:rsidRDefault="00416983" w:rsidP="00416983">
      <w:pPr>
        <w:adjustRightInd w:val="0"/>
        <w:jc w:val="center"/>
        <w:rPr>
          <w:rFonts w:cs="Arial"/>
          <w:b/>
          <w:sz w:val="32"/>
          <w:szCs w:val="32"/>
          <w:lang w:val="en-GB"/>
        </w:rPr>
      </w:pPr>
      <w:r w:rsidRPr="00716777">
        <w:rPr>
          <w:rFonts w:cs="Arial"/>
          <w:b/>
          <w:sz w:val="32"/>
          <w:szCs w:val="32"/>
          <w:lang w:val="en-GB"/>
        </w:rPr>
        <w:t xml:space="preserve">Project </w:t>
      </w:r>
      <w:r>
        <w:rPr>
          <w:rFonts w:cs="Arial" w:hint="eastAsia"/>
          <w:b/>
          <w:sz w:val="32"/>
          <w:szCs w:val="32"/>
          <w:lang w:val="en-GB"/>
        </w:rPr>
        <w:t xml:space="preserve">Coordination </w:t>
      </w:r>
      <w:r w:rsidRPr="00716777">
        <w:rPr>
          <w:rFonts w:cs="Arial"/>
          <w:b/>
          <w:sz w:val="32"/>
          <w:szCs w:val="32"/>
          <w:lang w:val="en-GB"/>
        </w:rPr>
        <w:t>Of</w:t>
      </w:r>
      <w:r>
        <w:rPr>
          <w:rFonts w:cs="Arial"/>
          <w:b/>
          <w:sz w:val="32"/>
          <w:szCs w:val="32"/>
          <w:lang w:val="en-GB"/>
        </w:rPr>
        <w:t>fice (P</w:t>
      </w:r>
      <w:r>
        <w:rPr>
          <w:rFonts w:cs="Arial" w:hint="eastAsia"/>
          <w:b/>
          <w:sz w:val="32"/>
          <w:szCs w:val="32"/>
          <w:lang w:val="en-GB"/>
        </w:rPr>
        <w:t>C</w:t>
      </w:r>
      <w:r w:rsidRPr="00716777">
        <w:rPr>
          <w:rFonts w:cs="Arial"/>
          <w:b/>
          <w:sz w:val="32"/>
          <w:szCs w:val="32"/>
          <w:lang w:val="en-GB"/>
        </w:rPr>
        <w:t>O)</w:t>
      </w:r>
    </w:p>
    <w:p w:rsidR="00416983" w:rsidRPr="00716777" w:rsidRDefault="00416983" w:rsidP="00416983">
      <w:pPr>
        <w:adjustRightInd w:val="0"/>
        <w:jc w:val="center"/>
        <w:rPr>
          <w:rFonts w:cs="Arial"/>
          <w:b/>
          <w:sz w:val="32"/>
          <w:szCs w:val="32"/>
          <w:lang w:val="en-GB"/>
        </w:rPr>
      </w:pPr>
      <w:r>
        <w:rPr>
          <w:rFonts w:cs="Arial" w:hint="eastAsia"/>
          <w:b/>
          <w:sz w:val="32"/>
          <w:szCs w:val="32"/>
          <w:lang w:val="en-GB"/>
        </w:rPr>
        <w:t>C</w:t>
      </w:r>
      <w:r>
        <w:rPr>
          <w:rFonts w:cs="Arial"/>
          <w:b/>
          <w:sz w:val="32"/>
          <w:szCs w:val="32"/>
          <w:lang w:val="en-GB"/>
        </w:rPr>
        <w:t>i</w:t>
      </w:r>
      <w:r>
        <w:rPr>
          <w:rFonts w:cs="Arial" w:hint="eastAsia"/>
          <w:b/>
          <w:sz w:val="32"/>
          <w:szCs w:val="32"/>
          <w:lang w:val="en-GB"/>
        </w:rPr>
        <w:t xml:space="preserve">ty </w:t>
      </w:r>
      <w:r>
        <w:rPr>
          <w:rFonts w:cs="Arial"/>
          <w:b/>
          <w:sz w:val="32"/>
          <w:szCs w:val="32"/>
          <w:lang w:val="en-GB"/>
        </w:rPr>
        <w:t>Governance</w:t>
      </w:r>
      <w:r w:rsidR="009465E0">
        <w:rPr>
          <w:rFonts w:cs="Arial"/>
          <w:b/>
          <w:sz w:val="32"/>
          <w:szCs w:val="32"/>
          <w:lang w:val="en-GB"/>
        </w:rPr>
        <w:t xml:space="preserve"> </w:t>
      </w:r>
      <w:r w:rsidRPr="00716777">
        <w:rPr>
          <w:rFonts w:cs="Arial"/>
          <w:b/>
          <w:sz w:val="32"/>
          <w:szCs w:val="32"/>
          <w:lang w:val="en-GB"/>
        </w:rPr>
        <w:t>Project (</w:t>
      </w:r>
      <w:r>
        <w:rPr>
          <w:rFonts w:cs="Arial" w:hint="eastAsia"/>
          <w:b/>
          <w:sz w:val="32"/>
          <w:szCs w:val="32"/>
          <w:lang w:val="en-GB"/>
        </w:rPr>
        <w:t>CGP</w:t>
      </w:r>
      <w:r w:rsidRPr="00716777">
        <w:rPr>
          <w:rFonts w:cs="Arial"/>
          <w:b/>
          <w:sz w:val="32"/>
          <w:szCs w:val="32"/>
          <w:lang w:val="en-GB"/>
        </w:rPr>
        <w:t>)</w:t>
      </w:r>
    </w:p>
    <w:p w:rsidR="00416983" w:rsidRPr="00716777" w:rsidRDefault="00416983" w:rsidP="00416983">
      <w:pPr>
        <w:adjustRightInd w:val="0"/>
        <w:jc w:val="center"/>
        <w:rPr>
          <w:rFonts w:cs="Arial"/>
          <w:b/>
          <w:sz w:val="32"/>
          <w:szCs w:val="32"/>
          <w:lang w:val="en-GB"/>
        </w:rPr>
      </w:pPr>
    </w:p>
    <w:p w:rsidR="00416983" w:rsidRDefault="00416983" w:rsidP="00416983">
      <w:pPr>
        <w:adjustRightInd w:val="0"/>
        <w:jc w:val="center"/>
        <w:rPr>
          <w:rFonts w:cs="Arial"/>
          <w:b/>
          <w:sz w:val="32"/>
          <w:szCs w:val="32"/>
          <w:lang w:val="en-GB"/>
        </w:rPr>
      </w:pPr>
    </w:p>
    <w:p w:rsidR="009465E0" w:rsidRDefault="009465E0" w:rsidP="00416983">
      <w:pPr>
        <w:adjustRightInd w:val="0"/>
        <w:jc w:val="center"/>
        <w:rPr>
          <w:rFonts w:cs="Arial"/>
          <w:b/>
          <w:sz w:val="32"/>
          <w:szCs w:val="32"/>
          <w:lang w:val="en-GB"/>
        </w:rPr>
      </w:pPr>
    </w:p>
    <w:p w:rsidR="009465E0" w:rsidRPr="00716777" w:rsidRDefault="009465E0" w:rsidP="00416983">
      <w:pPr>
        <w:adjustRightInd w:val="0"/>
        <w:jc w:val="center"/>
        <w:rPr>
          <w:rFonts w:cs="Arial"/>
          <w:b/>
          <w:sz w:val="32"/>
          <w:szCs w:val="32"/>
          <w:lang w:val="en-GB"/>
        </w:rPr>
      </w:pPr>
    </w:p>
    <w:p w:rsidR="00416983" w:rsidRPr="00716777" w:rsidRDefault="003C69BD" w:rsidP="00416983">
      <w:pPr>
        <w:adjustRightInd w:val="0"/>
        <w:jc w:val="center"/>
        <w:rPr>
          <w:rFonts w:cs="Arial"/>
          <w:b/>
          <w:sz w:val="32"/>
          <w:szCs w:val="32"/>
          <w:lang w:val="en-GB"/>
        </w:rPr>
      </w:pPr>
      <w:r>
        <w:rPr>
          <w:rFonts w:cs="Arial"/>
          <w:b/>
          <w:sz w:val="32"/>
          <w:szCs w:val="32"/>
          <w:lang w:val="en-GB"/>
        </w:rPr>
        <w:t xml:space="preserve">January </w:t>
      </w:r>
      <w:r w:rsidR="00416983" w:rsidRPr="00716777">
        <w:rPr>
          <w:rFonts w:cs="Arial"/>
          <w:b/>
          <w:sz w:val="32"/>
          <w:szCs w:val="32"/>
          <w:lang w:val="en-GB"/>
        </w:rPr>
        <w:t>201</w:t>
      </w:r>
      <w:r>
        <w:rPr>
          <w:rFonts w:cs="Arial"/>
          <w:b/>
          <w:sz w:val="32"/>
          <w:szCs w:val="32"/>
          <w:lang w:val="en-GB"/>
        </w:rPr>
        <w:t>8</w:t>
      </w:r>
    </w:p>
    <w:p w:rsidR="00416983" w:rsidRDefault="00416983" w:rsidP="00416983">
      <w:pPr>
        <w:adjustRightInd w:val="0"/>
        <w:jc w:val="center"/>
        <w:rPr>
          <w:rFonts w:cs="Arial"/>
          <w:b/>
          <w:sz w:val="32"/>
          <w:szCs w:val="32"/>
          <w:lang w:val="en-GB"/>
        </w:rPr>
      </w:pPr>
    </w:p>
    <w:p w:rsidR="009465E0" w:rsidRDefault="00B21F1C" w:rsidP="00416983">
      <w:pPr>
        <w:adjustRightInd w:val="0"/>
        <w:jc w:val="center"/>
        <w:rPr>
          <w:rFonts w:cs="Arial"/>
          <w:b/>
          <w:sz w:val="32"/>
          <w:szCs w:val="32"/>
          <w:lang w:val="en-GB"/>
        </w:rPr>
      </w:pPr>
      <w:r>
        <w:rPr>
          <w:rFonts w:cs="Arial"/>
          <w:b/>
          <w:noProof/>
          <w:sz w:val="32"/>
          <w:szCs w:val="32"/>
          <w:lang w:eastAsia="en-US"/>
        </w:rPr>
        <w:drawing>
          <wp:anchor distT="0" distB="0" distL="114300" distR="114300" simplePos="0" relativeHeight="251647488" behindDoc="0" locked="0" layoutInCell="1" allowOverlap="1">
            <wp:simplePos x="0" y="0"/>
            <wp:positionH relativeFrom="column">
              <wp:posOffset>2512695</wp:posOffset>
            </wp:positionH>
            <wp:positionV relativeFrom="paragraph">
              <wp:posOffset>38100</wp:posOffset>
            </wp:positionV>
            <wp:extent cx="581025" cy="457200"/>
            <wp:effectExtent l="19050" t="0" r="9525" b="0"/>
            <wp:wrapNone/>
            <wp:docPr id="9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581025" cy="457200"/>
                    </a:xfrm>
                    <a:prstGeom prst="rect">
                      <a:avLst/>
                    </a:prstGeom>
                    <a:noFill/>
                    <a:ln w="9525">
                      <a:noFill/>
                      <a:miter lim="800000"/>
                      <a:headEnd/>
                      <a:tailEnd/>
                    </a:ln>
                  </pic:spPr>
                </pic:pic>
              </a:graphicData>
            </a:graphic>
          </wp:anchor>
        </w:drawing>
      </w:r>
    </w:p>
    <w:p w:rsidR="009465E0" w:rsidRPr="00716777" w:rsidRDefault="009465E0" w:rsidP="00416983">
      <w:pPr>
        <w:adjustRightInd w:val="0"/>
        <w:jc w:val="center"/>
        <w:rPr>
          <w:rFonts w:cs="Arial"/>
          <w:b/>
          <w:sz w:val="32"/>
          <w:szCs w:val="32"/>
          <w:lang w:val="en-GB"/>
        </w:rPr>
      </w:pPr>
    </w:p>
    <w:p w:rsidR="00416983" w:rsidRPr="00716777" w:rsidRDefault="00416983" w:rsidP="00416983">
      <w:pPr>
        <w:adjustRightInd w:val="0"/>
        <w:jc w:val="center"/>
        <w:rPr>
          <w:rFonts w:cs="Arial"/>
          <w:b/>
          <w:sz w:val="32"/>
          <w:szCs w:val="32"/>
          <w:lang w:val="en-GB"/>
        </w:rPr>
      </w:pPr>
      <w:r w:rsidRPr="00716777">
        <w:rPr>
          <w:rFonts w:cs="Arial"/>
          <w:b/>
          <w:sz w:val="32"/>
          <w:szCs w:val="32"/>
          <w:lang w:val="en-GB"/>
        </w:rPr>
        <w:t>Assisted by:</w:t>
      </w:r>
    </w:p>
    <w:p w:rsidR="00416983" w:rsidRDefault="00416983" w:rsidP="00161C55">
      <w:pPr>
        <w:adjustRightInd w:val="0"/>
        <w:jc w:val="center"/>
        <w:rPr>
          <w:rFonts w:cs="Arial"/>
          <w:b/>
          <w:sz w:val="32"/>
          <w:szCs w:val="32"/>
          <w:lang w:val="en-GB"/>
        </w:rPr>
      </w:pPr>
      <w:r w:rsidRPr="00716777">
        <w:rPr>
          <w:rFonts w:cs="Arial"/>
          <w:b/>
          <w:sz w:val="32"/>
          <w:szCs w:val="32"/>
          <w:lang w:val="en-GB"/>
        </w:rPr>
        <w:t>Japan International Cooperation Agenc</w:t>
      </w:r>
      <w:r w:rsidR="005E4DC8">
        <w:rPr>
          <w:rFonts w:cs="Arial" w:hint="eastAsia"/>
          <w:b/>
          <w:sz w:val="32"/>
          <w:szCs w:val="32"/>
          <w:lang w:val="en-GB"/>
        </w:rPr>
        <w:t>y</w:t>
      </w:r>
    </w:p>
    <w:p w:rsidR="009465E0" w:rsidRDefault="009465E0" w:rsidP="00161C55">
      <w:pPr>
        <w:adjustRightInd w:val="0"/>
        <w:jc w:val="center"/>
        <w:rPr>
          <w:rFonts w:cs="Arial"/>
          <w:b/>
          <w:sz w:val="32"/>
          <w:szCs w:val="32"/>
          <w:lang w:val="en-GB"/>
        </w:rPr>
      </w:pPr>
    </w:p>
    <w:p w:rsidR="009465E0" w:rsidRDefault="009465E0" w:rsidP="00161C55">
      <w:pPr>
        <w:adjustRightInd w:val="0"/>
        <w:jc w:val="center"/>
        <w:rPr>
          <w:rFonts w:cs="Arial"/>
          <w:b/>
          <w:sz w:val="32"/>
          <w:szCs w:val="32"/>
          <w:lang w:val="en-GB"/>
        </w:rPr>
      </w:pPr>
      <w:r>
        <w:rPr>
          <w:rFonts w:cs="Arial"/>
          <w:b/>
          <w:sz w:val="32"/>
          <w:szCs w:val="32"/>
          <w:lang w:val="en-GB"/>
        </w:rPr>
        <w:t>and</w:t>
      </w:r>
    </w:p>
    <w:p w:rsidR="009465E0" w:rsidRDefault="009465E0" w:rsidP="00161C55">
      <w:pPr>
        <w:adjustRightInd w:val="0"/>
        <w:jc w:val="center"/>
        <w:rPr>
          <w:rFonts w:cs="Arial"/>
          <w:b/>
          <w:sz w:val="32"/>
          <w:szCs w:val="32"/>
          <w:lang w:val="en-GB"/>
        </w:rPr>
      </w:pPr>
    </w:p>
    <w:p w:rsidR="009465E0" w:rsidRPr="00161C55" w:rsidRDefault="009465E0" w:rsidP="00161C55">
      <w:pPr>
        <w:adjustRightInd w:val="0"/>
        <w:jc w:val="center"/>
        <w:rPr>
          <w:rFonts w:cs="Arial"/>
          <w:b/>
          <w:sz w:val="32"/>
          <w:szCs w:val="32"/>
          <w:lang w:val="en-GB"/>
        </w:rPr>
        <w:sectPr w:rsidR="009465E0" w:rsidRPr="00161C55" w:rsidSect="00AD5A3B">
          <w:headerReference w:type="even" r:id="rId10"/>
          <w:headerReference w:type="default" r:id="rId11"/>
          <w:footerReference w:type="default" r:id="rId12"/>
          <w:headerReference w:type="first" r:id="rId13"/>
          <w:pgSz w:w="11909" w:h="16834" w:code="9"/>
          <w:pgMar w:top="1985" w:right="1701" w:bottom="1701" w:left="1701" w:header="720" w:footer="720" w:gutter="0"/>
          <w:cols w:space="720"/>
          <w:docGrid w:linePitch="360"/>
        </w:sectPr>
      </w:pPr>
      <w:r>
        <w:rPr>
          <w:rFonts w:cs="Arial"/>
          <w:b/>
          <w:sz w:val="32"/>
          <w:szCs w:val="32"/>
          <w:lang w:val="en-GB"/>
        </w:rPr>
        <w:t>Urban Management Unit, LGED</w:t>
      </w:r>
    </w:p>
    <w:p w:rsidR="00416983" w:rsidRDefault="00416983" w:rsidP="00161C55">
      <w:pPr>
        <w:jc w:val="center"/>
        <w:rPr>
          <w:sz w:val="24"/>
          <w:szCs w:val="24"/>
        </w:rPr>
      </w:pPr>
      <w:r w:rsidRPr="00161C55">
        <w:rPr>
          <w:rFonts w:hint="eastAsia"/>
          <w:sz w:val="24"/>
          <w:szCs w:val="24"/>
        </w:rPr>
        <w:lastRenderedPageBreak/>
        <w:t>Table of C</w:t>
      </w:r>
      <w:r w:rsidRPr="00161C55">
        <w:rPr>
          <w:sz w:val="24"/>
          <w:szCs w:val="24"/>
        </w:rPr>
        <w:t>o</w:t>
      </w:r>
      <w:r w:rsidRPr="00161C55">
        <w:rPr>
          <w:rFonts w:hint="eastAsia"/>
          <w:sz w:val="24"/>
          <w:szCs w:val="24"/>
        </w:rPr>
        <w:t>ntents</w:t>
      </w:r>
    </w:p>
    <w:p w:rsidR="00161C55" w:rsidRPr="00161C55" w:rsidRDefault="00161C55" w:rsidP="00161C55">
      <w:pPr>
        <w:jc w:val="center"/>
        <w:rPr>
          <w:sz w:val="24"/>
          <w:szCs w:val="24"/>
        </w:rPr>
      </w:pPr>
    </w:p>
    <w:p w:rsidR="00DC55F7" w:rsidRDefault="00DB25B0">
      <w:pPr>
        <w:pStyle w:val="TOC1"/>
        <w:tabs>
          <w:tab w:val="left" w:pos="1320"/>
          <w:tab w:val="right" w:leader="dot" w:pos="9060"/>
        </w:tabs>
        <w:rPr>
          <w:rFonts w:asciiTheme="minorHAnsi" w:eastAsiaTheme="minorEastAsia" w:hAnsiTheme="minorHAnsi" w:cstheme="minorBidi"/>
          <w:noProof/>
          <w:kern w:val="0"/>
          <w:sz w:val="22"/>
          <w:szCs w:val="22"/>
          <w:lang w:eastAsia="en-US"/>
        </w:rPr>
      </w:pPr>
      <w:r>
        <w:fldChar w:fldCharType="begin"/>
      </w:r>
      <w:r w:rsidR="001D3008">
        <w:instrText xml:space="preserve"> TOC \o "1-4" \h \z \u </w:instrText>
      </w:r>
      <w:r>
        <w:fldChar w:fldCharType="separate"/>
      </w:r>
      <w:hyperlink w:anchor="_Toc508709755" w:history="1">
        <w:r w:rsidR="00DC55F7" w:rsidRPr="008C36E5">
          <w:rPr>
            <w:rStyle w:val="Hyperlink"/>
            <w:noProof/>
          </w:rPr>
          <w:t>Chapter 1</w:t>
        </w:r>
        <w:r w:rsidR="00DC55F7">
          <w:rPr>
            <w:rFonts w:asciiTheme="minorHAnsi" w:eastAsiaTheme="minorEastAsia" w:hAnsiTheme="minorHAnsi" w:cstheme="minorBidi"/>
            <w:noProof/>
            <w:kern w:val="0"/>
            <w:sz w:val="22"/>
            <w:szCs w:val="22"/>
            <w:lang w:eastAsia="en-US"/>
          </w:rPr>
          <w:tab/>
        </w:r>
        <w:r w:rsidR="00DC55F7" w:rsidRPr="008C36E5">
          <w:rPr>
            <w:rStyle w:val="Hyperlink"/>
            <w:noProof/>
          </w:rPr>
          <w:t>Introduction of the Guideline</w:t>
        </w:r>
        <w:r w:rsidR="00DC55F7">
          <w:rPr>
            <w:noProof/>
            <w:webHidden/>
          </w:rPr>
          <w:tab/>
        </w:r>
        <w:r w:rsidR="00DC55F7">
          <w:rPr>
            <w:noProof/>
            <w:webHidden/>
          </w:rPr>
          <w:fldChar w:fldCharType="begin"/>
        </w:r>
        <w:r w:rsidR="00DC55F7">
          <w:rPr>
            <w:noProof/>
            <w:webHidden/>
          </w:rPr>
          <w:instrText xml:space="preserve"> PAGEREF _Toc508709755 \h </w:instrText>
        </w:r>
        <w:r w:rsidR="00DC55F7">
          <w:rPr>
            <w:noProof/>
            <w:webHidden/>
          </w:rPr>
        </w:r>
        <w:r w:rsidR="00DC55F7">
          <w:rPr>
            <w:noProof/>
            <w:webHidden/>
          </w:rPr>
          <w:fldChar w:fldCharType="separate"/>
        </w:r>
        <w:r w:rsidR="00DC55F7">
          <w:rPr>
            <w:noProof/>
            <w:webHidden/>
          </w:rPr>
          <w:t>1</w:t>
        </w:r>
        <w:r w:rsidR="00DC55F7">
          <w:rPr>
            <w:noProof/>
            <w:webHidden/>
          </w:rPr>
          <w:fldChar w:fldCharType="end"/>
        </w:r>
      </w:hyperlink>
    </w:p>
    <w:p w:rsidR="00DC55F7" w:rsidRDefault="00DC55F7" w:rsidP="00DC55F7">
      <w:pPr>
        <w:pStyle w:val="TOC2"/>
        <w:tabs>
          <w:tab w:val="left" w:pos="880"/>
          <w:tab w:val="right" w:leader="dot" w:pos="9060"/>
        </w:tabs>
        <w:rPr>
          <w:rFonts w:asciiTheme="minorHAnsi" w:eastAsiaTheme="minorEastAsia" w:hAnsiTheme="minorHAnsi" w:cstheme="minorBidi"/>
          <w:noProof/>
          <w:kern w:val="0"/>
          <w:sz w:val="22"/>
          <w:szCs w:val="22"/>
          <w:lang w:eastAsia="en-US"/>
        </w:rPr>
      </w:pPr>
      <w:hyperlink w:anchor="_Toc508709756" w:history="1">
        <w:r w:rsidRPr="008C36E5">
          <w:rPr>
            <w:rStyle w:val="Hyperlink"/>
            <w:noProof/>
          </w:rPr>
          <w:t>1.1</w:t>
        </w:r>
        <w:r>
          <w:rPr>
            <w:rFonts w:asciiTheme="minorHAnsi" w:eastAsiaTheme="minorEastAsia" w:hAnsiTheme="minorHAnsi" w:cstheme="minorBidi"/>
            <w:noProof/>
            <w:kern w:val="0"/>
            <w:sz w:val="22"/>
            <w:szCs w:val="22"/>
            <w:lang w:eastAsia="en-US"/>
          </w:rPr>
          <w:tab/>
        </w:r>
        <w:r w:rsidRPr="008C36E5">
          <w:rPr>
            <w:rStyle w:val="Hyperlink"/>
            <w:noProof/>
          </w:rPr>
          <w:t>Background and Demarcation with Master Plan</w:t>
        </w:r>
        <w:r>
          <w:rPr>
            <w:noProof/>
            <w:webHidden/>
          </w:rPr>
          <w:tab/>
        </w:r>
        <w:r>
          <w:rPr>
            <w:noProof/>
            <w:webHidden/>
          </w:rPr>
          <w:fldChar w:fldCharType="begin"/>
        </w:r>
        <w:r>
          <w:rPr>
            <w:noProof/>
            <w:webHidden/>
          </w:rPr>
          <w:instrText xml:space="preserve"> PAGEREF _Toc508709756 \h </w:instrText>
        </w:r>
        <w:r>
          <w:rPr>
            <w:noProof/>
            <w:webHidden/>
          </w:rPr>
        </w:r>
        <w:r>
          <w:rPr>
            <w:noProof/>
            <w:webHidden/>
          </w:rPr>
          <w:fldChar w:fldCharType="separate"/>
        </w:r>
        <w:r>
          <w:rPr>
            <w:noProof/>
            <w:webHidden/>
          </w:rPr>
          <w:t>1</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757" w:history="1">
        <w:r w:rsidRPr="008C36E5">
          <w:rPr>
            <w:rStyle w:val="Hyperlink"/>
            <w:noProof/>
          </w:rPr>
          <w:t>(1)</w:t>
        </w:r>
        <w:r>
          <w:rPr>
            <w:rFonts w:asciiTheme="minorHAnsi" w:eastAsiaTheme="minorEastAsia" w:hAnsiTheme="minorHAnsi" w:cstheme="minorBidi"/>
            <w:noProof/>
            <w:kern w:val="0"/>
            <w:sz w:val="22"/>
            <w:szCs w:val="22"/>
            <w:lang w:eastAsia="en-US"/>
          </w:rPr>
          <w:tab/>
        </w:r>
        <w:r w:rsidRPr="008C36E5">
          <w:rPr>
            <w:rStyle w:val="Hyperlink"/>
            <w:noProof/>
          </w:rPr>
          <w:t>Background</w:t>
        </w:r>
        <w:r>
          <w:rPr>
            <w:noProof/>
            <w:webHidden/>
          </w:rPr>
          <w:tab/>
        </w:r>
        <w:r>
          <w:rPr>
            <w:noProof/>
            <w:webHidden/>
          </w:rPr>
          <w:fldChar w:fldCharType="begin"/>
        </w:r>
        <w:r>
          <w:rPr>
            <w:noProof/>
            <w:webHidden/>
          </w:rPr>
          <w:instrText xml:space="preserve"> PAGEREF _Toc508709757 \h </w:instrText>
        </w:r>
        <w:r>
          <w:rPr>
            <w:noProof/>
            <w:webHidden/>
          </w:rPr>
        </w:r>
        <w:r>
          <w:rPr>
            <w:noProof/>
            <w:webHidden/>
          </w:rPr>
          <w:fldChar w:fldCharType="separate"/>
        </w:r>
        <w:r>
          <w:rPr>
            <w:noProof/>
            <w:webHidden/>
          </w:rPr>
          <w:t>1</w:t>
        </w:r>
        <w:r>
          <w:rPr>
            <w:noProof/>
            <w:webHidden/>
          </w:rPr>
          <w:fldChar w:fldCharType="end"/>
        </w:r>
      </w:hyperlink>
    </w:p>
    <w:p w:rsidR="00DC55F7" w:rsidRDefault="00DC55F7" w:rsidP="00DC55F7">
      <w:pPr>
        <w:pStyle w:val="TOC2"/>
        <w:tabs>
          <w:tab w:val="left" w:pos="880"/>
          <w:tab w:val="right" w:leader="dot" w:pos="9060"/>
        </w:tabs>
        <w:rPr>
          <w:rFonts w:asciiTheme="minorHAnsi" w:eastAsiaTheme="minorEastAsia" w:hAnsiTheme="minorHAnsi" w:cstheme="minorBidi"/>
          <w:noProof/>
          <w:kern w:val="0"/>
          <w:sz w:val="22"/>
          <w:szCs w:val="22"/>
          <w:lang w:eastAsia="en-US"/>
        </w:rPr>
      </w:pPr>
      <w:hyperlink w:anchor="_Toc508709758" w:history="1">
        <w:r w:rsidRPr="008C36E5">
          <w:rPr>
            <w:rStyle w:val="Hyperlink"/>
            <w:noProof/>
          </w:rPr>
          <w:t>1.2</w:t>
        </w:r>
        <w:r>
          <w:rPr>
            <w:rFonts w:asciiTheme="minorHAnsi" w:eastAsiaTheme="minorEastAsia" w:hAnsiTheme="minorHAnsi" w:cstheme="minorBidi"/>
            <w:noProof/>
            <w:kern w:val="0"/>
            <w:sz w:val="22"/>
            <w:szCs w:val="22"/>
            <w:lang w:eastAsia="en-US"/>
          </w:rPr>
          <w:tab/>
        </w:r>
        <w:r w:rsidRPr="008C36E5">
          <w:rPr>
            <w:rStyle w:val="Hyperlink"/>
            <w:noProof/>
          </w:rPr>
          <w:t>Objectives of IDPCC and this Guideline</w:t>
        </w:r>
        <w:r>
          <w:rPr>
            <w:noProof/>
            <w:webHidden/>
          </w:rPr>
          <w:tab/>
        </w:r>
        <w:r>
          <w:rPr>
            <w:noProof/>
            <w:webHidden/>
          </w:rPr>
          <w:fldChar w:fldCharType="begin"/>
        </w:r>
        <w:r>
          <w:rPr>
            <w:noProof/>
            <w:webHidden/>
          </w:rPr>
          <w:instrText xml:space="preserve"> PAGEREF _Toc508709758 \h </w:instrText>
        </w:r>
        <w:r>
          <w:rPr>
            <w:noProof/>
            <w:webHidden/>
          </w:rPr>
        </w:r>
        <w:r>
          <w:rPr>
            <w:noProof/>
            <w:webHidden/>
          </w:rPr>
          <w:fldChar w:fldCharType="separate"/>
        </w:r>
        <w:r>
          <w:rPr>
            <w:noProof/>
            <w:webHidden/>
          </w:rPr>
          <w:t>2</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759" w:history="1">
        <w:r w:rsidRPr="008C36E5">
          <w:rPr>
            <w:rStyle w:val="Hyperlink"/>
            <w:noProof/>
          </w:rPr>
          <w:t>(1)</w:t>
        </w:r>
        <w:r>
          <w:rPr>
            <w:rFonts w:asciiTheme="minorHAnsi" w:eastAsiaTheme="minorEastAsia" w:hAnsiTheme="minorHAnsi" w:cstheme="minorBidi"/>
            <w:noProof/>
            <w:kern w:val="0"/>
            <w:sz w:val="22"/>
            <w:szCs w:val="22"/>
            <w:lang w:eastAsia="en-US"/>
          </w:rPr>
          <w:tab/>
        </w:r>
        <w:r w:rsidRPr="008C36E5">
          <w:rPr>
            <w:rStyle w:val="Hyperlink"/>
            <w:noProof/>
          </w:rPr>
          <w:t>Execution of Master Plan and other Relevant Plans</w:t>
        </w:r>
        <w:r>
          <w:rPr>
            <w:noProof/>
            <w:webHidden/>
          </w:rPr>
          <w:tab/>
        </w:r>
        <w:r>
          <w:rPr>
            <w:noProof/>
            <w:webHidden/>
          </w:rPr>
          <w:fldChar w:fldCharType="begin"/>
        </w:r>
        <w:r>
          <w:rPr>
            <w:noProof/>
            <w:webHidden/>
          </w:rPr>
          <w:instrText xml:space="preserve"> PAGEREF _Toc508709759 \h </w:instrText>
        </w:r>
        <w:r>
          <w:rPr>
            <w:noProof/>
            <w:webHidden/>
          </w:rPr>
        </w:r>
        <w:r>
          <w:rPr>
            <w:noProof/>
            <w:webHidden/>
          </w:rPr>
          <w:fldChar w:fldCharType="separate"/>
        </w:r>
        <w:r>
          <w:rPr>
            <w:noProof/>
            <w:webHidden/>
          </w:rPr>
          <w:t>2</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760" w:history="1">
        <w:r w:rsidRPr="008C36E5">
          <w:rPr>
            <w:rStyle w:val="Hyperlink"/>
            <w:noProof/>
          </w:rPr>
          <w:t>(2)</w:t>
        </w:r>
        <w:r>
          <w:rPr>
            <w:rFonts w:asciiTheme="minorHAnsi" w:eastAsiaTheme="minorEastAsia" w:hAnsiTheme="minorHAnsi" w:cstheme="minorBidi"/>
            <w:noProof/>
            <w:kern w:val="0"/>
            <w:sz w:val="22"/>
            <w:szCs w:val="22"/>
            <w:lang w:eastAsia="en-US"/>
          </w:rPr>
          <w:tab/>
        </w:r>
        <w:r w:rsidRPr="008C36E5">
          <w:rPr>
            <w:rStyle w:val="Hyperlink"/>
            <w:noProof/>
          </w:rPr>
          <w:t>Improvement of Planning Capacity of CC</w:t>
        </w:r>
        <w:r>
          <w:rPr>
            <w:noProof/>
            <w:webHidden/>
          </w:rPr>
          <w:tab/>
        </w:r>
        <w:r>
          <w:rPr>
            <w:noProof/>
            <w:webHidden/>
          </w:rPr>
          <w:fldChar w:fldCharType="begin"/>
        </w:r>
        <w:r>
          <w:rPr>
            <w:noProof/>
            <w:webHidden/>
          </w:rPr>
          <w:instrText xml:space="preserve"> PAGEREF _Toc508709760 \h </w:instrText>
        </w:r>
        <w:r>
          <w:rPr>
            <w:noProof/>
            <w:webHidden/>
          </w:rPr>
        </w:r>
        <w:r>
          <w:rPr>
            <w:noProof/>
            <w:webHidden/>
          </w:rPr>
          <w:fldChar w:fldCharType="separate"/>
        </w:r>
        <w:r>
          <w:rPr>
            <w:noProof/>
            <w:webHidden/>
          </w:rPr>
          <w:t>3</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761" w:history="1">
        <w:r w:rsidRPr="008C36E5">
          <w:rPr>
            <w:rStyle w:val="Hyperlink"/>
            <w:noProof/>
          </w:rPr>
          <w:t>(3)</w:t>
        </w:r>
        <w:r>
          <w:rPr>
            <w:rFonts w:asciiTheme="minorHAnsi" w:eastAsiaTheme="minorEastAsia" w:hAnsiTheme="minorHAnsi" w:cstheme="minorBidi"/>
            <w:noProof/>
            <w:kern w:val="0"/>
            <w:sz w:val="22"/>
            <w:szCs w:val="22"/>
            <w:lang w:eastAsia="en-US"/>
          </w:rPr>
          <w:tab/>
        </w:r>
        <w:r w:rsidRPr="008C36E5">
          <w:rPr>
            <w:rStyle w:val="Hyperlink"/>
            <w:noProof/>
          </w:rPr>
          <w:t>Facilitation of Consensus Making for Important Sub-projects</w:t>
        </w:r>
        <w:r>
          <w:rPr>
            <w:noProof/>
            <w:webHidden/>
          </w:rPr>
          <w:tab/>
        </w:r>
        <w:r>
          <w:rPr>
            <w:noProof/>
            <w:webHidden/>
          </w:rPr>
          <w:fldChar w:fldCharType="begin"/>
        </w:r>
        <w:r>
          <w:rPr>
            <w:noProof/>
            <w:webHidden/>
          </w:rPr>
          <w:instrText xml:space="preserve"> PAGEREF _Toc508709761 \h </w:instrText>
        </w:r>
        <w:r>
          <w:rPr>
            <w:noProof/>
            <w:webHidden/>
          </w:rPr>
        </w:r>
        <w:r>
          <w:rPr>
            <w:noProof/>
            <w:webHidden/>
          </w:rPr>
          <w:fldChar w:fldCharType="separate"/>
        </w:r>
        <w:r>
          <w:rPr>
            <w:noProof/>
            <w:webHidden/>
          </w:rPr>
          <w:t>3</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762" w:history="1">
        <w:r w:rsidRPr="008C36E5">
          <w:rPr>
            <w:rStyle w:val="Hyperlink"/>
            <w:noProof/>
          </w:rPr>
          <w:t>(4)</w:t>
        </w:r>
        <w:r>
          <w:rPr>
            <w:rFonts w:asciiTheme="minorHAnsi" w:eastAsiaTheme="minorEastAsia" w:hAnsiTheme="minorHAnsi" w:cstheme="minorBidi"/>
            <w:noProof/>
            <w:kern w:val="0"/>
            <w:sz w:val="22"/>
            <w:szCs w:val="22"/>
            <w:lang w:eastAsia="en-US"/>
          </w:rPr>
          <w:tab/>
        </w:r>
        <w:r w:rsidRPr="008C36E5">
          <w:rPr>
            <w:rStyle w:val="Hyperlink"/>
            <w:noProof/>
          </w:rPr>
          <w:t>Facilitation of Funding from Outside</w:t>
        </w:r>
        <w:r>
          <w:rPr>
            <w:noProof/>
            <w:webHidden/>
          </w:rPr>
          <w:tab/>
        </w:r>
        <w:r>
          <w:rPr>
            <w:noProof/>
            <w:webHidden/>
          </w:rPr>
          <w:fldChar w:fldCharType="begin"/>
        </w:r>
        <w:r>
          <w:rPr>
            <w:noProof/>
            <w:webHidden/>
          </w:rPr>
          <w:instrText xml:space="preserve"> PAGEREF _Toc508709762 \h </w:instrText>
        </w:r>
        <w:r>
          <w:rPr>
            <w:noProof/>
            <w:webHidden/>
          </w:rPr>
        </w:r>
        <w:r>
          <w:rPr>
            <w:noProof/>
            <w:webHidden/>
          </w:rPr>
          <w:fldChar w:fldCharType="separate"/>
        </w:r>
        <w:r>
          <w:rPr>
            <w:noProof/>
            <w:webHidden/>
          </w:rPr>
          <w:t>3</w:t>
        </w:r>
        <w:r>
          <w:rPr>
            <w:noProof/>
            <w:webHidden/>
          </w:rPr>
          <w:fldChar w:fldCharType="end"/>
        </w:r>
      </w:hyperlink>
    </w:p>
    <w:p w:rsidR="00DC55F7" w:rsidRDefault="00DC55F7" w:rsidP="00DC55F7">
      <w:pPr>
        <w:pStyle w:val="TOC2"/>
        <w:tabs>
          <w:tab w:val="left" w:pos="880"/>
          <w:tab w:val="right" w:leader="dot" w:pos="9060"/>
        </w:tabs>
        <w:rPr>
          <w:rFonts w:asciiTheme="minorHAnsi" w:eastAsiaTheme="minorEastAsia" w:hAnsiTheme="minorHAnsi" w:cstheme="minorBidi"/>
          <w:noProof/>
          <w:kern w:val="0"/>
          <w:sz w:val="22"/>
          <w:szCs w:val="22"/>
          <w:lang w:eastAsia="en-US"/>
        </w:rPr>
      </w:pPr>
      <w:hyperlink w:anchor="_Toc508709763" w:history="1">
        <w:r w:rsidRPr="008C36E5">
          <w:rPr>
            <w:rStyle w:val="Hyperlink"/>
            <w:noProof/>
          </w:rPr>
          <w:t>1.3</w:t>
        </w:r>
        <w:r>
          <w:rPr>
            <w:rFonts w:asciiTheme="minorHAnsi" w:eastAsiaTheme="minorEastAsia" w:hAnsiTheme="minorHAnsi" w:cstheme="minorBidi"/>
            <w:noProof/>
            <w:kern w:val="0"/>
            <w:sz w:val="22"/>
            <w:szCs w:val="22"/>
            <w:lang w:eastAsia="en-US"/>
          </w:rPr>
          <w:tab/>
        </w:r>
        <w:r w:rsidRPr="008C36E5">
          <w:rPr>
            <w:rStyle w:val="Hyperlink"/>
            <w:noProof/>
          </w:rPr>
          <w:t>Remarkable Aspects of the IDPCC</w:t>
        </w:r>
        <w:r>
          <w:rPr>
            <w:noProof/>
            <w:webHidden/>
          </w:rPr>
          <w:tab/>
        </w:r>
        <w:r>
          <w:rPr>
            <w:noProof/>
            <w:webHidden/>
          </w:rPr>
          <w:fldChar w:fldCharType="begin"/>
        </w:r>
        <w:r>
          <w:rPr>
            <w:noProof/>
            <w:webHidden/>
          </w:rPr>
          <w:instrText xml:space="preserve"> PAGEREF _Toc508709763 \h </w:instrText>
        </w:r>
        <w:r>
          <w:rPr>
            <w:noProof/>
            <w:webHidden/>
          </w:rPr>
        </w:r>
        <w:r>
          <w:rPr>
            <w:noProof/>
            <w:webHidden/>
          </w:rPr>
          <w:fldChar w:fldCharType="separate"/>
        </w:r>
        <w:r>
          <w:rPr>
            <w:noProof/>
            <w:webHidden/>
          </w:rPr>
          <w:t>3</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764" w:history="1">
        <w:r w:rsidRPr="008C36E5">
          <w:rPr>
            <w:rStyle w:val="Hyperlink"/>
            <w:noProof/>
          </w:rPr>
          <w:t>(1)</w:t>
        </w:r>
        <w:r>
          <w:rPr>
            <w:rFonts w:asciiTheme="minorHAnsi" w:eastAsiaTheme="minorEastAsia" w:hAnsiTheme="minorHAnsi" w:cstheme="minorBidi"/>
            <w:noProof/>
            <w:kern w:val="0"/>
            <w:sz w:val="22"/>
            <w:szCs w:val="22"/>
            <w:lang w:eastAsia="en-US"/>
          </w:rPr>
          <w:tab/>
        </w:r>
        <w:r w:rsidRPr="008C36E5">
          <w:rPr>
            <w:rStyle w:val="Hyperlink"/>
            <w:noProof/>
          </w:rPr>
          <w:t>Consistency with Master Plan and other Superior Plan</w:t>
        </w:r>
        <w:r>
          <w:rPr>
            <w:noProof/>
            <w:webHidden/>
          </w:rPr>
          <w:tab/>
        </w:r>
        <w:r>
          <w:rPr>
            <w:noProof/>
            <w:webHidden/>
          </w:rPr>
          <w:fldChar w:fldCharType="begin"/>
        </w:r>
        <w:r>
          <w:rPr>
            <w:noProof/>
            <w:webHidden/>
          </w:rPr>
          <w:instrText xml:space="preserve"> PAGEREF _Toc508709764 \h </w:instrText>
        </w:r>
        <w:r>
          <w:rPr>
            <w:noProof/>
            <w:webHidden/>
          </w:rPr>
        </w:r>
        <w:r>
          <w:rPr>
            <w:noProof/>
            <w:webHidden/>
          </w:rPr>
          <w:fldChar w:fldCharType="separate"/>
        </w:r>
        <w:r>
          <w:rPr>
            <w:noProof/>
            <w:webHidden/>
          </w:rPr>
          <w:t>3</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765" w:history="1">
        <w:r w:rsidRPr="008C36E5">
          <w:rPr>
            <w:rStyle w:val="Hyperlink"/>
            <w:noProof/>
          </w:rPr>
          <w:t>(2)</w:t>
        </w:r>
        <w:r>
          <w:rPr>
            <w:rFonts w:asciiTheme="minorHAnsi" w:eastAsiaTheme="minorEastAsia" w:hAnsiTheme="minorHAnsi" w:cstheme="minorBidi"/>
            <w:noProof/>
            <w:kern w:val="0"/>
            <w:sz w:val="22"/>
            <w:szCs w:val="22"/>
            <w:lang w:eastAsia="en-US"/>
          </w:rPr>
          <w:tab/>
        </w:r>
        <w:r w:rsidRPr="008C36E5">
          <w:rPr>
            <w:rStyle w:val="Hyperlink"/>
            <w:noProof/>
          </w:rPr>
          <w:t>Inclusive Plan</w:t>
        </w:r>
        <w:r>
          <w:rPr>
            <w:noProof/>
            <w:webHidden/>
          </w:rPr>
          <w:tab/>
        </w:r>
        <w:r>
          <w:rPr>
            <w:noProof/>
            <w:webHidden/>
          </w:rPr>
          <w:fldChar w:fldCharType="begin"/>
        </w:r>
        <w:r>
          <w:rPr>
            <w:noProof/>
            <w:webHidden/>
          </w:rPr>
          <w:instrText xml:space="preserve"> PAGEREF _Toc508709765 \h </w:instrText>
        </w:r>
        <w:r>
          <w:rPr>
            <w:noProof/>
            <w:webHidden/>
          </w:rPr>
        </w:r>
        <w:r>
          <w:rPr>
            <w:noProof/>
            <w:webHidden/>
          </w:rPr>
          <w:fldChar w:fldCharType="separate"/>
        </w:r>
        <w:r>
          <w:rPr>
            <w:noProof/>
            <w:webHidden/>
          </w:rPr>
          <w:t>3</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766" w:history="1">
        <w:r w:rsidRPr="008C36E5">
          <w:rPr>
            <w:rStyle w:val="Hyperlink"/>
            <w:noProof/>
          </w:rPr>
          <w:t>(3)</w:t>
        </w:r>
        <w:r>
          <w:rPr>
            <w:rFonts w:asciiTheme="minorHAnsi" w:eastAsiaTheme="minorEastAsia" w:hAnsiTheme="minorHAnsi" w:cstheme="minorBidi"/>
            <w:noProof/>
            <w:kern w:val="0"/>
            <w:sz w:val="22"/>
            <w:szCs w:val="22"/>
            <w:lang w:eastAsia="en-US"/>
          </w:rPr>
          <w:tab/>
        </w:r>
        <w:r w:rsidRPr="008C36E5">
          <w:rPr>
            <w:rStyle w:val="Hyperlink"/>
            <w:noProof/>
          </w:rPr>
          <w:t>Vision of all the Infrastructure Sub-Categories</w:t>
        </w:r>
        <w:r>
          <w:rPr>
            <w:noProof/>
            <w:webHidden/>
          </w:rPr>
          <w:tab/>
        </w:r>
        <w:r>
          <w:rPr>
            <w:noProof/>
            <w:webHidden/>
          </w:rPr>
          <w:fldChar w:fldCharType="begin"/>
        </w:r>
        <w:r>
          <w:rPr>
            <w:noProof/>
            <w:webHidden/>
          </w:rPr>
          <w:instrText xml:space="preserve"> PAGEREF _Toc508709766 \h </w:instrText>
        </w:r>
        <w:r>
          <w:rPr>
            <w:noProof/>
            <w:webHidden/>
          </w:rPr>
        </w:r>
        <w:r>
          <w:rPr>
            <w:noProof/>
            <w:webHidden/>
          </w:rPr>
          <w:fldChar w:fldCharType="separate"/>
        </w:r>
        <w:r>
          <w:rPr>
            <w:noProof/>
            <w:webHidden/>
          </w:rPr>
          <w:t>4</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767" w:history="1">
        <w:r w:rsidRPr="008C36E5">
          <w:rPr>
            <w:rStyle w:val="Hyperlink"/>
            <w:noProof/>
          </w:rPr>
          <w:t>(4)</w:t>
        </w:r>
        <w:r>
          <w:rPr>
            <w:rFonts w:asciiTheme="minorHAnsi" w:eastAsiaTheme="minorEastAsia" w:hAnsiTheme="minorHAnsi" w:cstheme="minorBidi"/>
            <w:noProof/>
            <w:kern w:val="0"/>
            <w:sz w:val="22"/>
            <w:szCs w:val="22"/>
            <w:lang w:eastAsia="en-US"/>
          </w:rPr>
          <w:tab/>
        </w:r>
        <w:r w:rsidRPr="008C36E5">
          <w:rPr>
            <w:rStyle w:val="Hyperlink"/>
            <w:noProof/>
          </w:rPr>
          <w:t>Rolling Plan for Infrastructure Development</w:t>
        </w:r>
        <w:r>
          <w:rPr>
            <w:noProof/>
            <w:webHidden/>
          </w:rPr>
          <w:tab/>
        </w:r>
        <w:r>
          <w:rPr>
            <w:noProof/>
            <w:webHidden/>
          </w:rPr>
          <w:fldChar w:fldCharType="begin"/>
        </w:r>
        <w:r>
          <w:rPr>
            <w:noProof/>
            <w:webHidden/>
          </w:rPr>
          <w:instrText xml:space="preserve"> PAGEREF _Toc508709767 \h </w:instrText>
        </w:r>
        <w:r>
          <w:rPr>
            <w:noProof/>
            <w:webHidden/>
          </w:rPr>
        </w:r>
        <w:r>
          <w:rPr>
            <w:noProof/>
            <w:webHidden/>
          </w:rPr>
          <w:fldChar w:fldCharType="separate"/>
        </w:r>
        <w:r>
          <w:rPr>
            <w:noProof/>
            <w:webHidden/>
          </w:rPr>
          <w:t>4</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768" w:history="1">
        <w:r w:rsidRPr="008C36E5">
          <w:rPr>
            <w:rStyle w:val="Hyperlink"/>
            <w:noProof/>
          </w:rPr>
          <w:t>(5)</w:t>
        </w:r>
        <w:r>
          <w:rPr>
            <w:rFonts w:asciiTheme="minorHAnsi" w:eastAsiaTheme="minorEastAsia" w:hAnsiTheme="minorHAnsi" w:cstheme="minorBidi"/>
            <w:noProof/>
            <w:kern w:val="0"/>
            <w:sz w:val="22"/>
            <w:szCs w:val="22"/>
            <w:lang w:eastAsia="en-US"/>
          </w:rPr>
          <w:tab/>
        </w:r>
        <w:r w:rsidRPr="008C36E5">
          <w:rPr>
            <w:rStyle w:val="Hyperlink"/>
            <w:noProof/>
          </w:rPr>
          <w:t>Most Important Infrastructure are Defined in IDPCC</w:t>
        </w:r>
        <w:r>
          <w:rPr>
            <w:noProof/>
            <w:webHidden/>
          </w:rPr>
          <w:tab/>
        </w:r>
        <w:r>
          <w:rPr>
            <w:noProof/>
            <w:webHidden/>
          </w:rPr>
          <w:fldChar w:fldCharType="begin"/>
        </w:r>
        <w:r>
          <w:rPr>
            <w:noProof/>
            <w:webHidden/>
          </w:rPr>
          <w:instrText xml:space="preserve"> PAGEREF _Toc508709768 \h </w:instrText>
        </w:r>
        <w:r>
          <w:rPr>
            <w:noProof/>
            <w:webHidden/>
          </w:rPr>
        </w:r>
        <w:r>
          <w:rPr>
            <w:noProof/>
            <w:webHidden/>
          </w:rPr>
          <w:fldChar w:fldCharType="separate"/>
        </w:r>
        <w:r>
          <w:rPr>
            <w:noProof/>
            <w:webHidden/>
          </w:rPr>
          <w:t>4</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769" w:history="1">
        <w:r w:rsidRPr="008C36E5">
          <w:rPr>
            <w:rStyle w:val="Hyperlink"/>
            <w:noProof/>
          </w:rPr>
          <w:t>(6)</w:t>
        </w:r>
        <w:r>
          <w:rPr>
            <w:rFonts w:asciiTheme="minorHAnsi" w:eastAsiaTheme="minorEastAsia" w:hAnsiTheme="minorHAnsi" w:cstheme="minorBidi"/>
            <w:noProof/>
            <w:kern w:val="0"/>
            <w:sz w:val="22"/>
            <w:szCs w:val="22"/>
            <w:lang w:eastAsia="en-US"/>
          </w:rPr>
          <w:tab/>
        </w:r>
        <w:r w:rsidRPr="008C36E5">
          <w:rPr>
            <w:rStyle w:val="Hyperlink"/>
            <w:noProof/>
          </w:rPr>
          <w:t>Demarcation with O&amp;M Actions</w:t>
        </w:r>
        <w:r>
          <w:rPr>
            <w:noProof/>
            <w:webHidden/>
          </w:rPr>
          <w:tab/>
        </w:r>
        <w:r>
          <w:rPr>
            <w:noProof/>
            <w:webHidden/>
          </w:rPr>
          <w:fldChar w:fldCharType="begin"/>
        </w:r>
        <w:r>
          <w:rPr>
            <w:noProof/>
            <w:webHidden/>
          </w:rPr>
          <w:instrText xml:space="preserve"> PAGEREF _Toc508709769 \h </w:instrText>
        </w:r>
        <w:r>
          <w:rPr>
            <w:noProof/>
            <w:webHidden/>
          </w:rPr>
        </w:r>
        <w:r>
          <w:rPr>
            <w:noProof/>
            <w:webHidden/>
          </w:rPr>
          <w:fldChar w:fldCharType="separate"/>
        </w:r>
        <w:r>
          <w:rPr>
            <w:noProof/>
            <w:webHidden/>
          </w:rPr>
          <w:t>4</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770" w:history="1">
        <w:r w:rsidRPr="008C36E5">
          <w:rPr>
            <w:rStyle w:val="Hyperlink"/>
            <w:noProof/>
            <w:lang w:val="en-GB"/>
          </w:rPr>
          <w:t>(7)</w:t>
        </w:r>
        <w:r>
          <w:rPr>
            <w:rFonts w:asciiTheme="minorHAnsi" w:eastAsiaTheme="minorEastAsia" w:hAnsiTheme="minorHAnsi" w:cstheme="minorBidi"/>
            <w:noProof/>
            <w:kern w:val="0"/>
            <w:sz w:val="22"/>
            <w:szCs w:val="22"/>
            <w:lang w:eastAsia="en-US"/>
          </w:rPr>
          <w:tab/>
        </w:r>
        <w:r w:rsidRPr="008C36E5">
          <w:rPr>
            <w:rStyle w:val="Hyperlink"/>
            <w:noProof/>
            <w:lang w:val="en-GB"/>
          </w:rPr>
          <w:t>Analysis and Visioning of Urban Activities and Services</w:t>
        </w:r>
        <w:r>
          <w:rPr>
            <w:noProof/>
            <w:webHidden/>
          </w:rPr>
          <w:tab/>
        </w:r>
        <w:r>
          <w:rPr>
            <w:noProof/>
            <w:webHidden/>
          </w:rPr>
          <w:fldChar w:fldCharType="begin"/>
        </w:r>
        <w:r>
          <w:rPr>
            <w:noProof/>
            <w:webHidden/>
          </w:rPr>
          <w:instrText xml:space="preserve"> PAGEREF _Toc508709770 \h </w:instrText>
        </w:r>
        <w:r>
          <w:rPr>
            <w:noProof/>
            <w:webHidden/>
          </w:rPr>
        </w:r>
        <w:r>
          <w:rPr>
            <w:noProof/>
            <w:webHidden/>
          </w:rPr>
          <w:fldChar w:fldCharType="separate"/>
        </w:r>
        <w:r>
          <w:rPr>
            <w:noProof/>
            <w:webHidden/>
          </w:rPr>
          <w:t>5</w:t>
        </w:r>
        <w:r>
          <w:rPr>
            <w:noProof/>
            <w:webHidden/>
          </w:rPr>
          <w:fldChar w:fldCharType="end"/>
        </w:r>
      </w:hyperlink>
    </w:p>
    <w:p w:rsidR="00DC55F7" w:rsidRDefault="00DC55F7" w:rsidP="00DC55F7">
      <w:pPr>
        <w:pStyle w:val="TOC2"/>
        <w:tabs>
          <w:tab w:val="left" w:pos="880"/>
          <w:tab w:val="right" w:leader="dot" w:pos="9060"/>
        </w:tabs>
        <w:rPr>
          <w:rFonts w:asciiTheme="minorHAnsi" w:eastAsiaTheme="minorEastAsia" w:hAnsiTheme="minorHAnsi" w:cstheme="minorBidi"/>
          <w:noProof/>
          <w:kern w:val="0"/>
          <w:sz w:val="22"/>
          <w:szCs w:val="22"/>
          <w:lang w:eastAsia="en-US"/>
        </w:rPr>
      </w:pPr>
      <w:hyperlink w:anchor="_Toc508709771" w:history="1">
        <w:r w:rsidRPr="008C36E5">
          <w:rPr>
            <w:rStyle w:val="Hyperlink"/>
            <w:noProof/>
          </w:rPr>
          <w:t>1.4</w:t>
        </w:r>
        <w:r>
          <w:rPr>
            <w:rFonts w:asciiTheme="minorHAnsi" w:eastAsiaTheme="minorEastAsia" w:hAnsiTheme="minorHAnsi" w:cstheme="minorBidi"/>
            <w:noProof/>
            <w:kern w:val="0"/>
            <w:sz w:val="22"/>
            <w:szCs w:val="22"/>
            <w:lang w:eastAsia="en-US"/>
          </w:rPr>
          <w:tab/>
        </w:r>
        <w:r w:rsidRPr="008C36E5">
          <w:rPr>
            <w:rStyle w:val="Hyperlink"/>
            <w:noProof/>
          </w:rPr>
          <w:t>Composition of the IDPCC</w:t>
        </w:r>
        <w:r>
          <w:rPr>
            <w:noProof/>
            <w:webHidden/>
          </w:rPr>
          <w:tab/>
        </w:r>
        <w:r>
          <w:rPr>
            <w:noProof/>
            <w:webHidden/>
          </w:rPr>
          <w:fldChar w:fldCharType="begin"/>
        </w:r>
        <w:r>
          <w:rPr>
            <w:noProof/>
            <w:webHidden/>
          </w:rPr>
          <w:instrText xml:space="preserve"> PAGEREF _Toc508709771 \h </w:instrText>
        </w:r>
        <w:r>
          <w:rPr>
            <w:noProof/>
            <w:webHidden/>
          </w:rPr>
        </w:r>
        <w:r>
          <w:rPr>
            <w:noProof/>
            <w:webHidden/>
          </w:rPr>
          <w:fldChar w:fldCharType="separate"/>
        </w:r>
        <w:r>
          <w:rPr>
            <w:noProof/>
            <w:webHidden/>
          </w:rPr>
          <w:t>5</w:t>
        </w:r>
        <w:r>
          <w:rPr>
            <w:noProof/>
            <w:webHidden/>
          </w:rPr>
          <w:fldChar w:fldCharType="end"/>
        </w:r>
      </w:hyperlink>
    </w:p>
    <w:p w:rsidR="00DC55F7" w:rsidRDefault="00DC55F7">
      <w:pPr>
        <w:pStyle w:val="TOC1"/>
        <w:tabs>
          <w:tab w:val="left" w:pos="1320"/>
          <w:tab w:val="right" w:leader="dot" w:pos="9060"/>
        </w:tabs>
        <w:rPr>
          <w:rFonts w:asciiTheme="minorHAnsi" w:eastAsiaTheme="minorEastAsia" w:hAnsiTheme="minorHAnsi" w:cstheme="minorBidi"/>
          <w:noProof/>
          <w:kern w:val="0"/>
          <w:sz w:val="22"/>
          <w:szCs w:val="22"/>
          <w:lang w:eastAsia="en-US"/>
        </w:rPr>
      </w:pPr>
      <w:hyperlink w:anchor="_Toc508709772" w:history="1">
        <w:r w:rsidRPr="008C36E5">
          <w:rPr>
            <w:rStyle w:val="Hyperlink"/>
            <w:noProof/>
          </w:rPr>
          <w:t>Chapter 2</w:t>
        </w:r>
        <w:r>
          <w:rPr>
            <w:rFonts w:asciiTheme="minorHAnsi" w:eastAsiaTheme="minorEastAsia" w:hAnsiTheme="minorHAnsi" w:cstheme="minorBidi"/>
            <w:noProof/>
            <w:kern w:val="0"/>
            <w:sz w:val="22"/>
            <w:szCs w:val="22"/>
            <w:lang w:eastAsia="en-US"/>
          </w:rPr>
          <w:tab/>
        </w:r>
        <w:r w:rsidRPr="008C36E5">
          <w:rPr>
            <w:rStyle w:val="Hyperlink"/>
            <w:noProof/>
          </w:rPr>
          <w:t>Elaboration and Revising Procedure of the IDPCC</w:t>
        </w:r>
        <w:r>
          <w:rPr>
            <w:noProof/>
            <w:webHidden/>
          </w:rPr>
          <w:tab/>
        </w:r>
        <w:r>
          <w:rPr>
            <w:noProof/>
            <w:webHidden/>
          </w:rPr>
          <w:fldChar w:fldCharType="begin"/>
        </w:r>
        <w:r>
          <w:rPr>
            <w:noProof/>
            <w:webHidden/>
          </w:rPr>
          <w:instrText xml:space="preserve"> PAGEREF _Toc508709772 \h </w:instrText>
        </w:r>
        <w:r>
          <w:rPr>
            <w:noProof/>
            <w:webHidden/>
          </w:rPr>
        </w:r>
        <w:r>
          <w:rPr>
            <w:noProof/>
            <w:webHidden/>
          </w:rPr>
          <w:fldChar w:fldCharType="separate"/>
        </w:r>
        <w:r>
          <w:rPr>
            <w:noProof/>
            <w:webHidden/>
          </w:rPr>
          <w:t>6</w:t>
        </w:r>
        <w:r>
          <w:rPr>
            <w:noProof/>
            <w:webHidden/>
          </w:rPr>
          <w:fldChar w:fldCharType="end"/>
        </w:r>
      </w:hyperlink>
    </w:p>
    <w:p w:rsidR="00DC55F7" w:rsidRDefault="00DC55F7" w:rsidP="00DC55F7">
      <w:pPr>
        <w:pStyle w:val="TOC2"/>
        <w:tabs>
          <w:tab w:val="left" w:pos="880"/>
          <w:tab w:val="right" w:leader="dot" w:pos="9060"/>
        </w:tabs>
        <w:rPr>
          <w:rFonts w:asciiTheme="minorHAnsi" w:eastAsiaTheme="minorEastAsia" w:hAnsiTheme="minorHAnsi" w:cstheme="minorBidi"/>
          <w:noProof/>
          <w:kern w:val="0"/>
          <w:sz w:val="22"/>
          <w:szCs w:val="22"/>
          <w:lang w:eastAsia="en-US"/>
        </w:rPr>
      </w:pPr>
      <w:hyperlink w:anchor="_Toc508709773" w:history="1">
        <w:r w:rsidRPr="008C36E5">
          <w:rPr>
            <w:rStyle w:val="Hyperlink"/>
            <w:noProof/>
          </w:rPr>
          <w:t>2.1</w:t>
        </w:r>
        <w:r>
          <w:rPr>
            <w:rFonts w:asciiTheme="minorHAnsi" w:eastAsiaTheme="minorEastAsia" w:hAnsiTheme="minorHAnsi" w:cstheme="minorBidi"/>
            <w:noProof/>
            <w:kern w:val="0"/>
            <w:sz w:val="22"/>
            <w:szCs w:val="22"/>
            <w:lang w:eastAsia="en-US"/>
          </w:rPr>
          <w:tab/>
        </w:r>
        <w:r w:rsidRPr="008C36E5">
          <w:rPr>
            <w:rStyle w:val="Hyperlink"/>
            <w:noProof/>
          </w:rPr>
          <w:t>Préparation</w:t>
        </w:r>
        <w:r>
          <w:rPr>
            <w:noProof/>
            <w:webHidden/>
          </w:rPr>
          <w:tab/>
        </w:r>
        <w:r>
          <w:rPr>
            <w:noProof/>
            <w:webHidden/>
          </w:rPr>
          <w:fldChar w:fldCharType="begin"/>
        </w:r>
        <w:r>
          <w:rPr>
            <w:noProof/>
            <w:webHidden/>
          </w:rPr>
          <w:instrText xml:space="preserve"> PAGEREF _Toc508709773 \h </w:instrText>
        </w:r>
        <w:r>
          <w:rPr>
            <w:noProof/>
            <w:webHidden/>
          </w:rPr>
        </w:r>
        <w:r>
          <w:rPr>
            <w:noProof/>
            <w:webHidden/>
          </w:rPr>
          <w:fldChar w:fldCharType="separate"/>
        </w:r>
        <w:r>
          <w:rPr>
            <w:noProof/>
            <w:webHidden/>
          </w:rPr>
          <w:t>6</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774" w:history="1">
        <w:r w:rsidRPr="008C36E5">
          <w:rPr>
            <w:rStyle w:val="Hyperlink"/>
            <w:noProof/>
          </w:rPr>
          <w:t>(1)</w:t>
        </w:r>
        <w:r>
          <w:rPr>
            <w:rFonts w:asciiTheme="minorHAnsi" w:eastAsiaTheme="minorEastAsia" w:hAnsiTheme="minorHAnsi" w:cstheme="minorBidi"/>
            <w:noProof/>
            <w:kern w:val="0"/>
            <w:sz w:val="22"/>
            <w:szCs w:val="22"/>
            <w:lang w:eastAsia="en-US"/>
          </w:rPr>
          <w:tab/>
        </w:r>
        <w:r w:rsidRPr="008C36E5">
          <w:rPr>
            <w:rStyle w:val="Hyperlink"/>
            <w:noProof/>
          </w:rPr>
          <w:t>Institutional Set Up</w:t>
        </w:r>
        <w:r w:rsidRPr="008C36E5">
          <w:rPr>
            <w:rStyle w:val="Hyperlink"/>
            <w:noProof/>
            <w:lang w:val="en-GB"/>
          </w:rPr>
          <w:t>for IDPCC Preparation and Management</w:t>
        </w:r>
        <w:r>
          <w:rPr>
            <w:noProof/>
            <w:webHidden/>
          </w:rPr>
          <w:tab/>
        </w:r>
        <w:r>
          <w:rPr>
            <w:noProof/>
            <w:webHidden/>
          </w:rPr>
          <w:fldChar w:fldCharType="begin"/>
        </w:r>
        <w:r>
          <w:rPr>
            <w:noProof/>
            <w:webHidden/>
          </w:rPr>
          <w:instrText xml:space="preserve"> PAGEREF _Toc508709774 \h </w:instrText>
        </w:r>
        <w:r>
          <w:rPr>
            <w:noProof/>
            <w:webHidden/>
          </w:rPr>
        </w:r>
        <w:r>
          <w:rPr>
            <w:noProof/>
            <w:webHidden/>
          </w:rPr>
          <w:fldChar w:fldCharType="separate"/>
        </w:r>
        <w:r>
          <w:rPr>
            <w:noProof/>
            <w:webHidden/>
          </w:rPr>
          <w:t>6</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775" w:history="1">
        <w:r w:rsidRPr="008C36E5">
          <w:rPr>
            <w:rStyle w:val="Hyperlink"/>
            <w:noProof/>
            <w:lang w:val="en-GB"/>
          </w:rPr>
          <w:t>(2)</w:t>
        </w:r>
        <w:r>
          <w:rPr>
            <w:rFonts w:asciiTheme="minorHAnsi" w:eastAsiaTheme="minorEastAsia" w:hAnsiTheme="minorHAnsi" w:cstheme="minorBidi"/>
            <w:noProof/>
            <w:kern w:val="0"/>
            <w:sz w:val="22"/>
            <w:szCs w:val="22"/>
            <w:lang w:eastAsia="en-US"/>
          </w:rPr>
          <w:tab/>
        </w:r>
        <w:r w:rsidRPr="008C36E5">
          <w:rPr>
            <w:rStyle w:val="Hyperlink"/>
            <w:noProof/>
            <w:lang w:val="en-GB"/>
          </w:rPr>
          <w:t>Work flow of IDPCC Preparation</w:t>
        </w:r>
        <w:r>
          <w:rPr>
            <w:noProof/>
            <w:webHidden/>
          </w:rPr>
          <w:tab/>
        </w:r>
        <w:r>
          <w:rPr>
            <w:noProof/>
            <w:webHidden/>
          </w:rPr>
          <w:fldChar w:fldCharType="begin"/>
        </w:r>
        <w:r>
          <w:rPr>
            <w:noProof/>
            <w:webHidden/>
          </w:rPr>
          <w:instrText xml:space="preserve"> PAGEREF _Toc508709775 \h </w:instrText>
        </w:r>
        <w:r>
          <w:rPr>
            <w:noProof/>
            <w:webHidden/>
          </w:rPr>
        </w:r>
        <w:r>
          <w:rPr>
            <w:noProof/>
            <w:webHidden/>
          </w:rPr>
          <w:fldChar w:fldCharType="separate"/>
        </w:r>
        <w:r>
          <w:rPr>
            <w:noProof/>
            <w:webHidden/>
          </w:rPr>
          <w:t>6</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776" w:history="1">
        <w:r w:rsidRPr="008C36E5">
          <w:rPr>
            <w:rStyle w:val="Hyperlink"/>
            <w:noProof/>
          </w:rPr>
          <w:t>(3)</w:t>
        </w:r>
        <w:r>
          <w:rPr>
            <w:rFonts w:asciiTheme="minorHAnsi" w:eastAsiaTheme="minorEastAsia" w:hAnsiTheme="minorHAnsi" w:cstheme="minorBidi"/>
            <w:noProof/>
            <w:kern w:val="0"/>
            <w:sz w:val="22"/>
            <w:szCs w:val="22"/>
            <w:lang w:eastAsia="en-US"/>
          </w:rPr>
          <w:tab/>
        </w:r>
        <w:r w:rsidRPr="008C36E5">
          <w:rPr>
            <w:rStyle w:val="Hyperlink"/>
            <w:noProof/>
          </w:rPr>
          <w:t>Indicative Time Table of IDPCC Preparation</w:t>
        </w:r>
        <w:r>
          <w:rPr>
            <w:noProof/>
            <w:webHidden/>
          </w:rPr>
          <w:tab/>
        </w:r>
        <w:r>
          <w:rPr>
            <w:noProof/>
            <w:webHidden/>
          </w:rPr>
          <w:fldChar w:fldCharType="begin"/>
        </w:r>
        <w:r>
          <w:rPr>
            <w:noProof/>
            <w:webHidden/>
          </w:rPr>
          <w:instrText xml:space="preserve"> PAGEREF _Toc508709776 \h </w:instrText>
        </w:r>
        <w:r>
          <w:rPr>
            <w:noProof/>
            <w:webHidden/>
          </w:rPr>
        </w:r>
        <w:r>
          <w:rPr>
            <w:noProof/>
            <w:webHidden/>
          </w:rPr>
          <w:fldChar w:fldCharType="separate"/>
        </w:r>
        <w:r>
          <w:rPr>
            <w:noProof/>
            <w:webHidden/>
          </w:rPr>
          <w:t>8</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777" w:history="1">
        <w:r w:rsidRPr="008C36E5">
          <w:rPr>
            <w:rStyle w:val="Hyperlink"/>
            <w:noProof/>
            <w:lang w:val="fr-FR"/>
          </w:rPr>
          <w:t>(4)</w:t>
        </w:r>
        <w:r>
          <w:rPr>
            <w:rFonts w:asciiTheme="minorHAnsi" w:eastAsiaTheme="minorEastAsia" w:hAnsiTheme="minorHAnsi" w:cstheme="minorBidi"/>
            <w:noProof/>
            <w:kern w:val="0"/>
            <w:sz w:val="22"/>
            <w:szCs w:val="22"/>
            <w:lang w:eastAsia="en-US"/>
          </w:rPr>
          <w:tab/>
        </w:r>
        <w:r w:rsidRPr="008C36E5">
          <w:rPr>
            <w:rStyle w:val="Hyperlink"/>
            <w:noProof/>
            <w:lang w:val="fr-FR"/>
          </w:rPr>
          <w:t>Inception Workshop</w:t>
        </w:r>
        <w:r>
          <w:rPr>
            <w:noProof/>
            <w:webHidden/>
          </w:rPr>
          <w:tab/>
        </w:r>
        <w:r>
          <w:rPr>
            <w:noProof/>
            <w:webHidden/>
          </w:rPr>
          <w:fldChar w:fldCharType="begin"/>
        </w:r>
        <w:r>
          <w:rPr>
            <w:noProof/>
            <w:webHidden/>
          </w:rPr>
          <w:instrText xml:space="preserve"> PAGEREF _Toc508709777 \h </w:instrText>
        </w:r>
        <w:r>
          <w:rPr>
            <w:noProof/>
            <w:webHidden/>
          </w:rPr>
        </w:r>
        <w:r>
          <w:rPr>
            <w:noProof/>
            <w:webHidden/>
          </w:rPr>
          <w:fldChar w:fldCharType="separate"/>
        </w:r>
        <w:r>
          <w:rPr>
            <w:noProof/>
            <w:webHidden/>
          </w:rPr>
          <w:t>9</w:t>
        </w:r>
        <w:r>
          <w:rPr>
            <w:noProof/>
            <w:webHidden/>
          </w:rPr>
          <w:fldChar w:fldCharType="end"/>
        </w:r>
      </w:hyperlink>
    </w:p>
    <w:p w:rsidR="00DC55F7" w:rsidRDefault="00DC55F7">
      <w:pPr>
        <w:pStyle w:val="TOC1"/>
        <w:tabs>
          <w:tab w:val="left" w:pos="1320"/>
          <w:tab w:val="right" w:leader="dot" w:pos="9060"/>
        </w:tabs>
        <w:rPr>
          <w:rFonts w:asciiTheme="minorHAnsi" w:eastAsiaTheme="minorEastAsia" w:hAnsiTheme="minorHAnsi" w:cstheme="minorBidi"/>
          <w:noProof/>
          <w:kern w:val="0"/>
          <w:sz w:val="22"/>
          <w:szCs w:val="22"/>
          <w:lang w:eastAsia="en-US"/>
        </w:rPr>
      </w:pPr>
      <w:hyperlink w:anchor="_Toc508709778" w:history="1">
        <w:r w:rsidRPr="008C36E5">
          <w:rPr>
            <w:rStyle w:val="Hyperlink"/>
            <w:noProof/>
          </w:rPr>
          <w:t>Chapter 3</w:t>
        </w:r>
        <w:r>
          <w:rPr>
            <w:rFonts w:asciiTheme="minorHAnsi" w:eastAsiaTheme="minorEastAsia" w:hAnsiTheme="minorHAnsi" w:cstheme="minorBidi"/>
            <w:noProof/>
            <w:kern w:val="0"/>
            <w:sz w:val="22"/>
            <w:szCs w:val="22"/>
            <w:lang w:eastAsia="en-US"/>
          </w:rPr>
          <w:tab/>
        </w:r>
        <w:r w:rsidRPr="008C36E5">
          <w:rPr>
            <w:rStyle w:val="Hyperlink"/>
            <w:noProof/>
          </w:rPr>
          <w:t>Procédure of IDPCC Elaboration</w:t>
        </w:r>
        <w:r>
          <w:rPr>
            <w:noProof/>
            <w:webHidden/>
          </w:rPr>
          <w:tab/>
        </w:r>
        <w:r>
          <w:rPr>
            <w:noProof/>
            <w:webHidden/>
          </w:rPr>
          <w:fldChar w:fldCharType="begin"/>
        </w:r>
        <w:r>
          <w:rPr>
            <w:noProof/>
            <w:webHidden/>
          </w:rPr>
          <w:instrText xml:space="preserve"> PAGEREF _Toc508709778 \h </w:instrText>
        </w:r>
        <w:r>
          <w:rPr>
            <w:noProof/>
            <w:webHidden/>
          </w:rPr>
        </w:r>
        <w:r>
          <w:rPr>
            <w:noProof/>
            <w:webHidden/>
          </w:rPr>
          <w:fldChar w:fldCharType="separate"/>
        </w:r>
        <w:r>
          <w:rPr>
            <w:noProof/>
            <w:webHidden/>
          </w:rPr>
          <w:t>10</w:t>
        </w:r>
        <w:r>
          <w:rPr>
            <w:noProof/>
            <w:webHidden/>
          </w:rPr>
          <w:fldChar w:fldCharType="end"/>
        </w:r>
      </w:hyperlink>
    </w:p>
    <w:p w:rsidR="00DC55F7" w:rsidRDefault="00DC55F7" w:rsidP="00DC55F7">
      <w:pPr>
        <w:pStyle w:val="TOC2"/>
        <w:tabs>
          <w:tab w:val="left" w:pos="880"/>
          <w:tab w:val="right" w:leader="dot" w:pos="9060"/>
        </w:tabs>
        <w:rPr>
          <w:rFonts w:asciiTheme="minorHAnsi" w:eastAsiaTheme="minorEastAsia" w:hAnsiTheme="minorHAnsi" w:cstheme="minorBidi"/>
          <w:noProof/>
          <w:kern w:val="0"/>
          <w:sz w:val="22"/>
          <w:szCs w:val="22"/>
          <w:lang w:eastAsia="en-US"/>
        </w:rPr>
      </w:pPr>
      <w:hyperlink w:anchor="_Toc508709779" w:history="1">
        <w:r w:rsidRPr="008C36E5">
          <w:rPr>
            <w:rStyle w:val="Hyperlink"/>
            <w:noProof/>
          </w:rPr>
          <w:t>3.1</w:t>
        </w:r>
        <w:r>
          <w:rPr>
            <w:rFonts w:asciiTheme="minorHAnsi" w:eastAsiaTheme="minorEastAsia" w:hAnsiTheme="minorHAnsi" w:cstheme="minorBidi"/>
            <w:noProof/>
            <w:kern w:val="0"/>
            <w:sz w:val="22"/>
            <w:szCs w:val="22"/>
            <w:lang w:eastAsia="en-US"/>
          </w:rPr>
          <w:tab/>
        </w:r>
        <w:r w:rsidRPr="008C36E5">
          <w:rPr>
            <w:rStyle w:val="Hyperlink"/>
            <w:noProof/>
          </w:rPr>
          <w:t>“Part 1 Introduction”</w:t>
        </w:r>
        <w:r>
          <w:rPr>
            <w:noProof/>
            <w:webHidden/>
          </w:rPr>
          <w:tab/>
        </w:r>
        <w:r>
          <w:rPr>
            <w:noProof/>
            <w:webHidden/>
          </w:rPr>
          <w:fldChar w:fldCharType="begin"/>
        </w:r>
        <w:r>
          <w:rPr>
            <w:noProof/>
            <w:webHidden/>
          </w:rPr>
          <w:instrText xml:space="preserve"> PAGEREF _Toc508709779 \h </w:instrText>
        </w:r>
        <w:r>
          <w:rPr>
            <w:noProof/>
            <w:webHidden/>
          </w:rPr>
        </w:r>
        <w:r>
          <w:rPr>
            <w:noProof/>
            <w:webHidden/>
          </w:rPr>
          <w:fldChar w:fldCharType="separate"/>
        </w:r>
        <w:r>
          <w:rPr>
            <w:noProof/>
            <w:webHidden/>
          </w:rPr>
          <w:t>10</w:t>
        </w:r>
        <w:r>
          <w:rPr>
            <w:noProof/>
            <w:webHidden/>
          </w:rPr>
          <w:fldChar w:fldCharType="end"/>
        </w:r>
      </w:hyperlink>
    </w:p>
    <w:p w:rsidR="00DC55F7" w:rsidRDefault="00DC55F7" w:rsidP="00DC55F7">
      <w:pPr>
        <w:pStyle w:val="TOC2"/>
        <w:tabs>
          <w:tab w:val="left" w:pos="880"/>
          <w:tab w:val="right" w:leader="dot" w:pos="9060"/>
        </w:tabs>
        <w:rPr>
          <w:rFonts w:asciiTheme="minorHAnsi" w:eastAsiaTheme="minorEastAsia" w:hAnsiTheme="minorHAnsi" w:cstheme="minorBidi"/>
          <w:noProof/>
          <w:kern w:val="0"/>
          <w:sz w:val="22"/>
          <w:szCs w:val="22"/>
          <w:lang w:eastAsia="en-US"/>
        </w:rPr>
      </w:pPr>
      <w:hyperlink w:anchor="_Toc508709780" w:history="1">
        <w:r w:rsidRPr="008C36E5">
          <w:rPr>
            <w:rStyle w:val="Hyperlink"/>
            <w:noProof/>
          </w:rPr>
          <w:t>3.2</w:t>
        </w:r>
        <w:r>
          <w:rPr>
            <w:rFonts w:asciiTheme="minorHAnsi" w:eastAsiaTheme="minorEastAsia" w:hAnsiTheme="minorHAnsi" w:cstheme="minorBidi"/>
            <w:noProof/>
            <w:kern w:val="0"/>
            <w:sz w:val="22"/>
            <w:szCs w:val="22"/>
            <w:lang w:eastAsia="en-US"/>
          </w:rPr>
          <w:tab/>
        </w:r>
        <w:r w:rsidRPr="008C36E5">
          <w:rPr>
            <w:rStyle w:val="Hyperlink"/>
            <w:noProof/>
          </w:rPr>
          <w:t>“Part 2 Review of Present Condition”</w:t>
        </w:r>
        <w:r>
          <w:rPr>
            <w:noProof/>
            <w:webHidden/>
          </w:rPr>
          <w:tab/>
        </w:r>
        <w:r>
          <w:rPr>
            <w:noProof/>
            <w:webHidden/>
          </w:rPr>
          <w:fldChar w:fldCharType="begin"/>
        </w:r>
        <w:r>
          <w:rPr>
            <w:noProof/>
            <w:webHidden/>
          </w:rPr>
          <w:instrText xml:space="preserve"> PAGEREF _Toc508709780 \h </w:instrText>
        </w:r>
        <w:r>
          <w:rPr>
            <w:noProof/>
            <w:webHidden/>
          </w:rPr>
        </w:r>
        <w:r>
          <w:rPr>
            <w:noProof/>
            <w:webHidden/>
          </w:rPr>
          <w:fldChar w:fldCharType="separate"/>
        </w:r>
        <w:r>
          <w:rPr>
            <w:noProof/>
            <w:webHidden/>
          </w:rPr>
          <w:t>10</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781" w:history="1">
        <w:r w:rsidRPr="008C36E5">
          <w:rPr>
            <w:rStyle w:val="Hyperlink"/>
            <w:rFonts w:eastAsia="MS Mincho"/>
            <w:noProof/>
          </w:rPr>
          <w:t>(1)</w:t>
        </w:r>
        <w:r>
          <w:rPr>
            <w:rFonts w:asciiTheme="minorHAnsi" w:eastAsiaTheme="minorEastAsia" w:hAnsiTheme="minorHAnsi" w:cstheme="minorBidi"/>
            <w:noProof/>
            <w:kern w:val="0"/>
            <w:sz w:val="22"/>
            <w:szCs w:val="22"/>
            <w:lang w:eastAsia="en-US"/>
          </w:rPr>
          <w:tab/>
        </w:r>
        <w:r w:rsidRPr="008C36E5">
          <w:rPr>
            <w:rStyle w:val="Hyperlink"/>
            <w:noProof/>
          </w:rPr>
          <w:t>General Condition of CC</w:t>
        </w:r>
        <w:r>
          <w:rPr>
            <w:noProof/>
            <w:webHidden/>
          </w:rPr>
          <w:tab/>
        </w:r>
        <w:r>
          <w:rPr>
            <w:noProof/>
            <w:webHidden/>
          </w:rPr>
          <w:fldChar w:fldCharType="begin"/>
        </w:r>
        <w:r>
          <w:rPr>
            <w:noProof/>
            <w:webHidden/>
          </w:rPr>
          <w:instrText xml:space="preserve"> PAGEREF _Toc508709781 \h </w:instrText>
        </w:r>
        <w:r>
          <w:rPr>
            <w:noProof/>
            <w:webHidden/>
          </w:rPr>
        </w:r>
        <w:r>
          <w:rPr>
            <w:noProof/>
            <w:webHidden/>
          </w:rPr>
          <w:fldChar w:fldCharType="separate"/>
        </w:r>
        <w:r>
          <w:rPr>
            <w:noProof/>
            <w:webHidden/>
          </w:rPr>
          <w:t>10</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782" w:history="1">
        <w:r w:rsidRPr="008C36E5">
          <w:rPr>
            <w:rStyle w:val="Hyperlink"/>
            <w:noProof/>
          </w:rPr>
          <w:t>(2)</w:t>
        </w:r>
        <w:r>
          <w:rPr>
            <w:rFonts w:asciiTheme="minorHAnsi" w:eastAsiaTheme="minorEastAsia" w:hAnsiTheme="minorHAnsi" w:cstheme="minorBidi"/>
            <w:noProof/>
            <w:kern w:val="0"/>
            <w:sz w:val="22"/>
            <w:szCs w:val="22"/>
            <w:lang w:eastAsia="en-US"/>
          </w:rPr>
          <w:tab/>
        </w:r>
        <w:r w:rsidRPr="008C36E5">
          <w:rPr>
            <w:rStyle w:val="Hyperlink"/>
            <w:noProof/>
          </w:rPr>
          <w:t>Review of Relevant Plans and Activities</w:t>
        </w:r>
        <w:r>
          <w:rPr>
            <w:noProof/>
            <w:webHidden/>
          </w:rPr>
          <w:tab/>
        </w:r>
        <w:r>
          <w:rPr>
            <w:noProof/>
            <w:webHidden/>
          </w:rPr>
          <w:fldChar w:fldCharType="begin"/>
        </w:r>
        <w:r>
          <w:rPr>
            <w:noProof/>
            <w:webHidden/>
          </w:rPr>
          <w:instrText xml:space="preserve"> PAGEREF _Toc508709782 \h </w:instrText>
        </w:r>
        <w:r>
          <w:rPr>
            <w:noProof/>
            <w:webHidden/>
          </w:rPr>
        </w:r>
        <w:r>
          <w:rPr>
            <w:noProof/>
            <w:webHidden/>
          </w:rPr>
          <w:fldChar w:fldCharType="separate"/>
        </w:r>
        <w:r>
          <w:rPr>
            <w:noProof/>
            <w:webHidden/>
          </w:rPr>
          <w:t>10</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783" w:history="1">
        <w:r w:rsidRPr="008C36E5">
          <w:rPr>
            <w:rStyle w:val="Hyperlink"/>
            <w:noProof/>
          </w:rPr>
          <w:t>(3)</w:t>
        </w:r>
        <w:r>
          <w:rPr>
            <w:rFonts w:asciiTheme="minorHAnsi" w:eastAsiaTheme="minorEastAsia" w:hAnsiTheme="minorHAnsi" w:cstheme="minorBidi"/>
            <w:noProof/>
            <w:kern w:val="0"/>
            <w:sz w:val="22"/>
            <w:szCs w:val="22"/>
            <w:lang w:eastAsia="en-US"/>
          </w:rPr>
          <w:tab/>
        </w:r>
        <w:r w:rsidRPr="008C36E5">
          <w:rPr>
            <w:rStyle w:val="Hyperlink"/>
            <w:noProof/>
          </w:rPr>
          <w:t>On-going Projects</w:t>
        </w:r>
        <w:r>
          <w:rPr>
            <w:noProof/>
            <w:webHidden/>
          </w:rPr>
          <w:tab/>
        </w:r>
        <w:r>
          <w:rPr>
            <w:noProof/>
            <w:webHidden/>
          </w:rPr>
          <w:fldChar w:fldCharType="begin"/>
        </w:r>
        <w:r>
          <w:rPr>
            <w:noProof/>
            <w:webHidden/>
          </w:rPr>
          <w:instrText xml:space="preserve"> PAGEREF _Toc508709783 \h </w:instrText>
        </w:r>
        <w:r>
          <w:rPr>
            <w:noProof/>
            <w:webHidden/>
          </w:rPr>
        </w:r>
        <w:r>
          <w:rPr>
            <w:noProof/>
            <w:webHidden/>
          </w:rPr>
          <w:fldChar w:fldCharType="separate"/>
        </w:r>
        <w:r>
          <w:rPr>
            <w:noProof/>
            <w:webHidden/>
          </w:rPr>
          <w:t>10</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784" w:history="1">
        <w:r w:rsidRPr="008C36E5">
          <w:rPr>
            <w:rStyle w:val="Hyperlink"/>
            <w:noProof/>
          </w:rPr>
          <w:t>(4)</w:t>
        </w:r>
        <w:r>
          <w:rPr>
            <w:rFonts w:asciiTheme="minorHAnsi" w:eastAsiaTheme="minorEastAsia" w:hAnsiTheme="minorHAnsi" w:cstheme="minorBidi"/>
            <w:noProof/>
            <w:kern w:val="0"/>
            <w:sz w:val="22"/>
            <w:szCs w:val="22"/>
            <w:lang w:eastAsia="en-US"/>
          </w:rPr>
          <w:tab/>
        </w:r>
        <w:r w:rsidRPr="008C36E5">
          <w:rPr>
            <w:rStyle w:val="Hyperlink"/>
            <w:noProof/>
          </w:rPr>
          <w:t>Existing Infrastructure and Facilities</w:t>
        </w:r>
        <w:r>
          <w:rPr>
            <w:noProof/>
            <w:webHidden/>
          </w:rPr>
          <w:tab/>
        </w:r>
        <w:r>
          <w:rPr>
            <w:noProof/>
            <w:webHidden/>
          </w:rPr>
          <w:fldChar w:fldCharType="begin"/>
        </w:r>
        <w:r>
          <w:rPr>
            <w:noProof/>
            <w:webHidden/>
          </w:rPr>
          <w:instrText xml:space="preserve"> PAGEREF _Toc508709784 \h </w:instrText>
        </w:r>
        <w:r>
          <w:rPr>
            <w:noProof/>
            <w:webHidden/>
          </w:rPr>
        </w:r>
        <w:r>
          <w:rPr>
            <w:noProof/>
            <w:webHidden/>
          </w:rPr>
          <w:fldChar w:fldCharType="separate"/>
        </w:r>
        <w:r>
          <w:rPr>
            <w:noProof/>
            <w:webHidden/>
          </w:rPr>
          <w:t>10</w:t>
        </w:r>
        <w:r>
          <w:rPr>
            <w:noProof/>
            <w:webHidden/>
          </w:rPr>
          <w:fldChar w:fldCharType="end"/>
        </w:r>
      </w:hyperlink>
    </w:p>
    <w:p w:rsidR="00DC55F7" w:rsidRDefault="00DC55F7" w:rsidP="00DC55F7">
      <w:pPr>
        <w:pStyle w:val="TOC2"/>
        <w:tabs>
          <w:tab w:val="left" w:pos="880"/>
          <w:tab w:val="right" w:leader="dot" w:pos="9060"/>
        </w:tabs>
        <w:rPr>
          <w:rFonts w:asciiTheme="minorHAnsi" w:eastAsiaTheme="minorEastAsia" w:hAnsiTheme="minorHAnsi" w:cstheme="minorBidi"/>
          <w:noProof/>
          <w:kern w:val="0"/>
          <w:sz w:val="22"/>
          <w:szCs w:val="22"/>
          <w:lang w:eastAsia="en-US"/>
        </w:rPr>
      </w:pPr>
      <w:hyperlink w:anchor="_Toc508709785" w:history="1">
        <w:r w:rsidRPr="008C36E5">
          <w:rPr>
            <w:rStyle w:val="Hyperlink"/>
            <w:noProof/>
          </w:rPr>
          <w:t>3.3</w:t>
        </w:r>
        <w:r>
          <w:rPr>
            <w:rFonts w:asciiTheme="minorHAnsi" w:eastAsiaTheme="minorEastAsia" w:hAnsiTheme="minorHAnsi" w:cstheme="minorBidi"/>
            <w:noProof/>
            <w:kern w:val="0"/>
            <w:sz w:val="22"/>
            <w:szCs w:val="22"/>
            <w:lang w:eastAsia="en-US"/>
          </w:rPr>
          <w:tab/>
        </w:r>
        <w:r w:rsidRPr="008C36E5">
          <w:rPr>
            <w:rStyle w:val="Hyperlink"/>
            <w:noProof/>
          </w:rPr>
          <w:t>“Part 3 Analysis and Vision Setting”</w:t>
        </w:r>
        <w:r>
          <w:rPr>
            <w:noProof/>
            <w:webHidden/>
          </w:rPr>
          <w:tab/>
        </w:r>
        <w:r>
          <w:rPr>
            <w:noProof/>
            <w:webHidden/>
          </w:rPr>
          <w:fldChar w:fldCharType="begin"/>
        </w:r>
        <w:r>
          <w:rPr>
            <w:noProof/>
            <w:webHidden/>
          </w:rPr>
          <w:instrText xml:space="preserve"> PAGEREF _Toc508709785 \h </w:instrText>
        </w:r>
        <w:r>
          <w:rPr>
            <w:noProof/>
            <w:webHidden/>
          </w:rPr>
        </w:r>
        <w:r>
          <w:rPr>
            <w:noProof/>
            <w:webHidden/>
          </w:rPr>
          <w:fldChar w:fldCharType="separate"/>
        </w:r>
        <w:r>
          <w:rPr>
            <w:noProof/>
            <w:webHidden/>
          </w:rPr>
          <w:t>10</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786" w:history="1">
        <w:r w:rsidRPr="008C36E5">
          <w:rPr>
            <w:rStyle w:val="Hyperlink"/>
            <w:noProof/>
          </w:rPr>
          <w:t>(1)</w:t>
        </w:r>
        <w:r>
          <w:rPr>
            <w:rFonts w:asciiTheme="minorHAnsi" w:eastAsiaTheme="minorEastAsia" w:hAnsiTheme="minorHAnsi" w:cstheme="minorBidi"/>
            <w:noProof/>
            <w:kern w:val="0"/>
            <w:sz w:val="22"/>
            <w:szCs w:val="22"/>
            <w:lang w:eastAsia="en-US"/>
          </w:rPr>
          <w:tab/>
        </w:r>
        <w:r w:rsidRPr="008C36E5">
          <w:rPr>
            <w:rStyle w:val="Hyperlink"/>
            <w:noProof/>
          </w:rPr>
          <w:t>Diagnosis of Urban Services and Infrastructure by WLCC</w:t>
        </w:r>
        <w:r>
          <w:rPr>
            <w:noProof/>
            <w:webHidden/>
          </w:rPr>
          <w:tab/>
        </w:r>
        <w:r>
          <w:rPr>
            <w:noProof/>
            <w:webHidden/>
          </w:rPr>
          <w:fldChar w:fldCharType="begin"/>
        </w:r>
        <w:r>
          <w:rPr>
            <w:noProof/>
            <w:webHidden/>
          </w:rPr>
          <w:instrText xml:space="preserve"> PAGEREF _Toc508709786 \h </w:instrText>
        </w:r>
        <w:r>
          <w:rPr>
            <w:noProof/>
            <w:webHidden/>
          </w:rPr>
        </w:r>
        <w:r>
          <w:rPr>
            <w:noProof/>
            <w:webHidden/>
          </w:rPr>
          <w:fldChar w:fldCharType="separate"/>
        </w:r>
        <w:r>
          <w:rPr>
            <w:noProof/>
            <w:webHidden/>
          </w:rPr>
          <w:t>10</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787" w:history="1">
        <w:r w:rsidRPr="008C36E5">
          <w:rPr>
            <w:rStyle w:val="Hyperlink"/>
            <w:noProof/>
          </w:rPr>
          <w:t>(2)</w:t>
        </w:r>
        <w:r>
          <w:rPr>
            <w:rFonts w:asciiTheme="minorHAnsi" w:eastAsiaTheme="minorEastAsia" w:hAnsiTheme="minorHAnsi" w:cstheme="minorBidi"/>
            <w:noProof/>
            <w:kern w:val="0"/>
            <w:sz w:val="22"/>
            <w:szCs w:val="22"/>
            <w:lang w:eastAsia="en-US"/>
          </w:rPr>
          <w:tab/>
        </w:r>
        <w:r w:rsidRPr="008C36E5">
          <w:rPr>
            <w:rStyle w:val="Hyperlink"/>
            <w:noProof/>
          </w:rPr>
          <w:t>Analysis of Urban Activities and Relevant Facilities</w:t>
        </w:r>
        <w:r>
          <w:rPr>
            <w:noProof/>
            <w:webHidden/>
          </w:rPr>
          <w:tab/>
        </w:r>
        <w:r>
          <w:rPr>
            <w:noProof/>
            <w:webHidden/>
          </w:rPr>
          <w:fldChar w:fldCharType="begin"/>
        </w:r>
        <w:r>
          <w:rPr>
            <w:noProof/>
            <w:webHidden/>
          </w:rPr>
          <w:instrText xml:space="preserve"> PAGEREF _Toc508709787 \h </w:instrText>
        </w:r>
        <w:r>
          <w:rPr>
            <w:noProof/>
            <w:webHidden/>
          </w:rPr>
        </w:r>
        <w:r>
          <w:rPr>
            <w:noProof/>
            <w:webHidden/>
          </w:rPr>
          <w:fldChar w:fldCharType="separate"/>
        </w:r>
        <w:r>
          <w:rPr>
            <w:noProof/>
            <w:webHidden/>
          </w:rPr>
          <w:t>10</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788" w:history="1">
        <w:r w:rsidRPr="008C36E5">
          <w:rPr>
            <w:rStyle w:val="Hyperlink"/>
            <w:noProof/>
          </w:rPr>
          <w:t>(3)</w:t>
        </w:r>
        <w:r>
          <w:rPr>
            <w:rFonts w:asciiTheme="minorHAnsi" w:eastAsiaTheme="minorEastAsia" w:hAnsiTheme="minorHAnsi" w:cstheme="minorBidi"/>
            <w:noProof/>
            <w:kern w:val="0"/>
            <w:sz w:val="22"/>
            <w:szCs w:val="22"/>
            <w:lang w:eastAsia="en-US"/>
          </w:rPr>
          <w:tab/>
        </w:r>
        <w:r w:rsidRPr="008C36E5">
          <w:rPr>
            <w:rStyle w:val="Hyperlink"/>
            <w:noProof/>
          </w:rPr>
          <w:t>SWOT Analysis of CC</w:t>
        </w:r>
        <w:r>
          <w:rPr>
            <w:noProof/>
            <w:webHidden/>
          </w:rPr>
          <w:tab/>
        </w:r>
        <w:r>
          <w:rPr>
            <w:noProof/>
            <w:webHidden/>
          </w:rPr>
          <w:fldChar w:fldCharType="begin"/>
        </w:r>
        <w:r>
          <w:rPr>
            <w:noProof/>
            <w:webHidden/>
          </w:rPr>
          <w:instrText xml:space="preserve"> PAGEREF _Toc508709788 \h </w:instrText>
        </w:r>
        <w:r>
          <w:rPr>
            <w:noProof/>
            <w:webHidden/>
          </w:rPr>
        </w:r>
        <w:r>
          <w:rPr>
            <w:noProof/>
            <w:webHidden/>
          </w:rPr>
          <w:fldChar w:fldCharType="separate"/>
        </w:r>
        <w:r>
          <w:rPr>
            <w:noProof/>
            <w:webHidden/>
          </w:rPr>
          <w:t>11</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789" w:history="1">
        <w:r w:rsidRPr="008C36E5">
          <w:rPr>
            <w:rStyle w:val="Hyperlink"/>
            <w:noProof/>
          </w:rPr>
          <w:t>(4)</w:t>
        </w:r>
        <w:r>
          <w:rPr>
            <w:rFonts w:asciiTheme="minorHAnsi" w:eastAsiaTheme="minorEastAsia" w:hAnsiTheme="minorHAnsi" w:cstheme="minorBidi"/>
            <w:noProof/>
            <w:kern w:val="0"/>
            <w:sz w:val="22"/>
            <w:szCs w:val="22"/>
            <w:lang w:eastAsia="en-US"/>
          </w:rPr>
          <w:tab/>
        </w:r>
        <w:r w:rsidRPr="008C36E5">
          <w:rPr>
            <w:rStyle w:val="Hyperlink"/>
            <w:noProof/>
          </w:rPr>
          <w:t>Prospective Improvement of Each Urban Activities</w:t>
        </w:r>
        <w:r>
          <w:rPr>
            <w:noProof/>
            <w:webHidden/>
          </w:rPr>
          <w:tab/>
        </w:r>
        <w:r>
          <w:rPr>
            <w:noProof/>
            <w:webHidden/>
          </w:rPr>
          <w:fldChar w:fldCharType="begin"/>
        </w:r>
        <w:r>
          <w:rPr>
            <w:noProof/>
            <w:webHidden/>
          </w:rPr>
          <w:instrText xml:space="preserve"> PAGEREF _Toc508709789 \h </w:instrText>
        </w:r>
        <w:r>
          <w:rPr>
            <w:noProof/>
            <w:webHidden/>
          </w:rPr>
        </w:r>
        <w:r>
          <w:rPr>
            <w:noProof/>
            <w:webHidden/>
          </w:rPr>
          <w:fldChar w:fldCharType="separate"/>
        </w:r>
        <w:r>
          <w:rPr>
            <w:noProof/>
            <w:webHidden/>
          </w:rPr>
          <w:t>12</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790" w:history="1">
        <w:r w:rsidRPr="008C36E5">
          <w:rPr>
            <w:rStyle w:val="Hyperlink"/>
            <w:noProof/>
          </w:rPr>
          <w:t>(5)</w:t>
        </w:r>
        <w:r>
          <w:rPr>
            <w:rFonts w:asciiTheme="minorHAnsi" w:eastAsiaTheme="minorEastAsia" w:hAnsiTheme="minorHAnsi" w:cstheme="minorBidi"/>
            <w:noProof/>
            <w:kern w:val="0"/>
            <w:sz w:val="22"/>
            <w:szCs w:val="22"/>
            <w:lang w:eastAsia="en-US"/>
          </w:rPr>
          <w:tab/>
        </w:r>
        <w:r w:rsidRPr="008C36E5">
          <w:rPr>
            <w:rStyle w:val="Hyperlink"/>
            <w:noProof/>
          </w:rPr>
          <w:t>Five Year Target of Infrastructure Development</w:t>
        </w:r>
        <w:r>
          <w:rPr>
            <w:noProof/>
            <w:webHidden/>
          </w:rPr>
          <w:tab/>
        </w:r>
        <w:r>
          <w:rPr>
            <w:noProof/>
            <w:webHidden/>
          </w:rPr>
          <w:fldChar w:fldCharType="begin"/>
        </w:r>
        <w:r>
          <w:rPr>
            <w:noProof/>
            <w:webHidden/>
          </w:rPr>
          <w:instrText xml:space="preserve"> PAGEREF _Toc508709790 \h </w:instrText>
        </w:r>
        <w:r>
          <w:rPr>
            <w:noProof/>
            <w:webHidden/>
          </w:rPr>
        </w:r>
        <w:r>
          <w:rPr>
            <w:noProof/>
            <w:webHidden/>
          </w:rPr>
          <w:fldChar w:fldCharType="separate"/>
        </w:r>
        <w:r>
          <w:rPr>
            <w:noProof/>
            <w:webHidden/>
          </w:rPr>
          <w:t>13</w:t>
        </w:r>
        <w:r>
          <w:rPr>
            <w:noProof/>
            <w:webHidden/>
          </w:rPr>
          <w:fldChar w:fldCharType="end"/>
        </w:r>
      </w:hyperlink>
    </w:p>
    <w:p w:rsidR="00DC55F7" w:rsidRDefault="00DC55F7" w:rsidP="00DC55F7">
      <w:pPr>
        <w:pStyle w:val="TOC2"/>
        <w:tabs>
          <w:tab w:val="left" w:pos="880"/>
          <w:tab w:val="right" w:leader="dot" w:pos="9060"/>
        </w:tabs>
        <w:rPr>
          <w:rFonts w:asciiTheme="minorHAnsi" w:eastAsiaTheme="minorEastAsia" w:hAnsiTheme="minorHAnsi" w:cstheme="minorBidi"/>
          <w:noProof/>
          <w:kern w:val="0"/>
          <w:sz w:val="22"/>
          <w:szCs w:val="22"/>
          <w:lang w:eastAsia="en-US"/>
        </w:rPr>
      </w:pPr>
      <w:hyperlink w:anchor="_Toc508709791" w:history="1">
        <w:r w:rsidRPr="008C36E5">
          <w:rPr>
            <w:rStyle w:val="Hyperlink"/>
            <w:noProof/>
          </w:rPr>
          <w:t>3.4</w:t>
        </w:r>
        <w:r>
          <w:rPr>
            <w:rFonts w:asciiTheme="minorHAnsi" w:eastAsiaTheme="minorEastAsia" w:hAnsiTheme="minorHAnsi" w:cstheme="minorBidi"/>
            <w:noProof/>
            <w:kern w:val="0"/>
            <w:sz w:val="22"/>
            <w:szCs w:val="22"/>
            <w:lang w:eastAsia="en-US"/>
          </w:rPr>
          <w:tab/>
        </w:r>
        <w:r w:rsidRPr="008C36E5">
          <w:rPr>
            <w:rStyle w:val="Hyperlink"/>
            <w:noProof/>
          </w:rPr>
          <w:t>“Part 4  Sub-Projects and Their Priority Setting”</w:t>
        </w:r>
        <w:r>
          <w:rPr>
            <w:noProof/>
            <w:webHidden/>
          </w:rPr>
          <w:tab/>
        </w:r>
        <w:r>
          <w:rPr>
            <w:noProof/>
            <w:webHidden/>
          </w:rPr>
          <w:fldChar w:fldCharType="begin"/>
        </w:r>
        <w:r>
          <w:rPr>
            <w:noProof/>
            <w:webHidden/>
          </w:rPr>
          <w:instrText xml:space="preserve"> PAGEREF _Toc508709791 \h </w:instrText>
        </w:r>
        <w:r>
          <w:rPr>
            <w:noProof/>
            <w:webHidden/>
          </w:rPr>
        </w:r>
        <w:r>
          <w:rPr>
            <w:noProof/>
            <w:webHidden/>
          </w:rPr>
          <w:fldChar w:fldCharType="separate"/>
        </w:r>
        <w:r>
          <w:rPr>
            <w:noProof/>
            <w:webHidden/>
          </w:rPr>
          <w:t>15</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792" w:history="1">
        <w:r w:rsidRPr="008C36E5">
          <w:rPr>
            <w:rStyle w:val="Hyperlink"/>
            <w:noProof/>
          </w:rPr>
          <w:t>(1)</w:t>
        </w:r>
        <w:r>
          <w:rPr>
            <w:rFonts w:asciiTheme="minorHAnsi" w:eastAsiaTheme="minorEastAsia" w:hAnsiTheme="minorHAnsi" w:cstheme="minorBidi"/>
            <w:noProof/>
            <w:kern w:val="0"/>
            <w:sz w:val="22"/>
            <w:szCs w:val="22"/>
            <w:lang w:eastAsia="en-US"/>
          </w:rPr>
          <w:tab/>
        </w:r>
        <w:r w:rsidRPr="008C36E5">
          <w:rPr>
            <w:rStyle w:val="Hyperlink"/>
            <w:noProof/>
          </w:rPr>
          <w:t>Confirmation of Existing and Planned Infrastructure</w:t>
        </w:r>
        <w:r>
          <w:rPr>
            <w:noProof/>
            <w:webHidden/>
          </w:rPr>
          <w:tab/>
        </w:r>
        <w:r>
          <w:rPr>
            <w:noProof/>
            <w:webHidden/>
          </w:rPr>
          <w:fldChar w:fldCharType="begin"/>
        </w:r>
        <w:r>
          <w:rPr>
            <w:noProof/>
            <w:webHidden/>
          </w:rPr>
          <w:instrText xml:space="preserve"> PAGEREF _Toc508709792 \h </w:instrText>
        </w:r>
        <w:r>
          <w:rPr>
            <w:noProof/>
            <w:webHidden/>
          </w:rPr>
        </w:r>
        <w:r>
          <w:rPr>
            <w:noProof/>
            <w:webHidden/>
          </w:rPr>
          <w:fldChar w:fldCharType="separate"/>
        </w:r>
        <w:r>
          <w:rPr>
            <w:noProof/>
            <w:webHidden/>
          </w:rPr>
          <w:t>15</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793" w:history="1">
        <w:r w:rsidRPr="008C36E5">
          <w:rPr>
            <w:rStyle w:val="Hyperlink"/>
            <w:noProof/>
          </w:rPr>
          <w:t>(2)</w:t>
        </w:r>
        <w:r>
          <w:rPr>
            <w:rFonts w:asciiTheme="minorHAnsi" w:eastAsiaTheme="minorEastAsia" w:hAnsiTheme="minorHAnsi" w:cstheme="minorBidi"/>
            <w:noProof/>
            <w:kern w:val="0"/>
            <w:sz w:val="22"/>
            <w:szCs w:val="22"/>
            <w:lang w:eastAsia="en-US"/>
          </w:rPr>
          <w:tab/>
        </w:r>
        <w:r w:rsidRPr="008C36E5">
          <w:rPr>
            <w:rStyle w:val="Hyperlink"/>
            <w:noProof/>
          </w:rPr>
          <w:t>Nomination of Necessary Infrastructure in Five Years (Long List)</w:t>
        </w:r>
        <w:r>
          <w:rPr>
            <w:noProof/>
            <w:webHidden/>
          </w:rPr>
          <w:tab/>
        </w:r>
        <w:r>
          <w:rPr>
            <w:noProof/>
            <w:webHidden/>
          </w:rPr>
          <w:fldChar w:fldCharType="begin"/>
        </w:r>
        <w:r>
          <w:rPr>
            <w:noProof/>
            <w:webHidden/>
          </w:rPr>
          <w:instrText xml:space="preserve"> PAGEREF _Toc508709793 \h </w:instrText>
        </w:r>
        <w:r>
          <w:rPr>
            <w:noProof/>
            <w:webHidden/>
          </w:rPr>
        </w:r>
        <w:r>
          <w:rPr>
            <w:noProof/>
            <w:webHidden/>
          </w:rPr>
          <w:fldChar w:fldCharType="separate"/>
        </w:r>
        <w:r>
          <w:rPr>
            <w:noProof/>
            <w:webHidden/>
          </w:rPr>
          <w:t>15</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794" w:history="1">
        <w:r w:rsidRPr="008C36E5">
          <w:rPr>
            <w:rStyle w:val="Hyperlink"/>
            <w:noProof/>
          </w:rPr>
          <w:t>(3)</w:t>
        </w:r>
        <w:r>
          <w:rPr>
            <w:rFonts w:asciiTheme="minorHAnsi" w:eastAsiaTheme="minorEastAsia" w:hAnsiTheme="minorHAnsi" w:cstheme="minorBidi"/>
            <w:noProof/>
            <w:kern w:val="0"/>
            <w:sz w:val="22"/>
            <w:szCs w:val="22"/>
            <w:lang w:eastAsia="en-US"/>
          </w:rPr>
          <w:tab/>
        </w:r>
        <w:r w:rsidRPr="008C36E5">
          <w:rPr>
            <w:rStyle w:val="Hyperlink"/>
            <w:noProof/>
          </w:rPr>
          <w:t>Priority Setting among the Proposed Sub-Projects</w:t>
        </w:r>
        <w:r>
          <w:rPr>
            <w:noProof/>
            <w:webHidden/>
          </w:rPr>
          <w:tab/>
        </w:r>
        <w:r>
          <w:rPr>
            <w:noProof/>
            <w:webHidden/>
          </w:rPr>
          <w:fldChar w:fldCharType="begin"/>
        </w:r>
        <w:r>
          <w:rPr>
            <w:noProof/>
            <w:webHidden/>
          </w:rPr>
          <w:instrText xml:space="preserve"> PAGEREF _Toc508709794 \h </w:instrText>
        </w:r>
        <w:r>
          <w:rPr>
            <w:noProof/>
            <w:webHidden/>
          </w:rPr>
        </w:r>
        <w:r>
          <w:rPr>
            <w:noProof/>
            <w:webHidden/>
          </w:rPr>
          <w:fldChar w:fldCharType="separate"/>
        </w:r>
        <w:r>
          <w:rPr>
            <w:noProof/>
            <w:webHidden/>
          </w:rPr>
          <w:t>15</w:t>
        </w:r>
        <w:r>
          <w:rPr>
            <w:noProof/>
            <w:webHidden/>
          </w:rPr>
          <w:fldChar w:fldCharType="end"/>
        </w:r>
      </w:hyperlink>
    </w:p>
    <w:p w:rsidR="00DC55F7" w:rsidRDefault="00DC55F7">
      <w:pPr>
        <w:pStyle w:val="TOC1"/>
        <w:tabs>
          <w:tab w:val="left" w:pos="1320"/>
          <w:tab w:val="right" w:leader="dot" w:pos="9060"/>
        </w:tabs>
        <w:rPr>
          <w:rFonts w:asciiTheme="minorHAnsi" w:eastAsiaTheme="minorEastAsia" w:hAnsiTheme="minorHAnsi" w:cstheme="minorBidi"/>
          <w:noProof/>
          <w:kern w:val="0"/>
          <w:sz w:val="22"/>
          <w:szCs w:val="22"/>
          <w:lang w:eastAsia="en-US"/>
        </w:rPr>
      </w:pPr>
      <w:hyperlink w:anchor="_Toc508709795" w:history="1">
        <w:r w:rsidRPr="008C36E5">
          <w:rPr>
            <w:rStyle w:val="Hyperlink"/>
            <w:noProof/>
          </w:rPr>
          <w:t>Chapter 4</w:t>
        </w:r>
        <w:r>
          <w:rPr>
            <w:rFonts w:asciiTheme="minorHAnsi" w:eastAsiaTheme="minorEastAsia" w:hAnsiTheme="minorHAnsi" w:cstheme="minorBidi"/>
            <w:noProof/>
            <w:kern w:val="0"/>
            <w:sz w:val="22"/>
            <w:szCs w:val="22"/>
            <w:lang w:eastAsia="en-US"/>
          </w:rPr>
          <w:tab/>
        </w:r>
        <w:r w:rsidRPr="008C36E5">
          <w:rPr>
            <w:rStyle w:val="Hyperlink"/>
            <w:noProof/>
          </w:rPr>
          <w:t>Investment Plan</w:t>
        </w:r>
        <w:r>
          <w:rPr>
            <w:noProof/>
            <w:webHidden/>
          </w:rPr>
          <w:tab/>
        </w:r>
        <w:r>
          <w:rPr>
            <w:noProof/>
            <w:webHidden/>
          </w:rPr>
          <w:fldChar w:fldCharType="begin"/>
        </w:r>
        <w:r>
          <w:rPr>
            <w:noProof/>
            <w:webHidden/>
          </w:rPr>
          <w:instrText xml:space="preserve"> PAGEREF _Toc508709795 \h </w:instrText>
        </w:r>
        <w:r>
          <w:rPr>
            <w:noProof/>
            <w:webHidden/>
          </w:rPr>
        </w:r>
        <w:r>
          <w:rPr>
            <w:noProof/>
            <w:webHidden/>
          </w:rPr>
          <w:fldChar w:fldCharType="separate"/>
        </w:r>
        <w:r>
          <w:rPr>
            <w:noProof/>
            <w:webHidden/>
          </w:rPr>
          <w:t>16</w:t>
        </w:r>
        <w:r>
          <w:rPr>
            <w:noProof/>
            <w:webHidden/>
          </w:rPr>
          <w:fldChar w:fldCharType="end"/>
        </w:r>
      </w:hyperlink>
    </w:p>
    <w:p w:rsidR="00DC55F7" w:rsidRDefault="00DC55F7" w:rsidP="00DC55F7">
      <w:pPr>
        <w:pStyle w:val="TOC2"/>
        <w:tabs>
          <w:tab w:val="left" w:pos="880"/>
          <w:tab w:val="right" w:leader="dot" w:pos="9060"/>
        </w:tabs>
        <w:rPr>
          <w:rFonts w:asciiTheme="minorHAnsi" w:eastAsiaTheme="minorEastAsia" w:hAnsiTheme="minorHAnsi" w:cstheme="minorBidi"/>
          <w:noProof/>
          <w:kern w:val="0"/>
          <w:sz w:val="22"/>
          <w:szCs w:val="22"/>
          <w:lang w:eastAsia="en-US"/>
        </w:rPr>
      </w:pPr>
      <w:hyperlink w:anchor="_Toc508709796" w:history="1">
        <w:r w:rsidRPr="008C36E5">
          <w:rPr>
            <w:rStyle w:val="Hyperlink"/>
            <w:noProof/>
          </w:rPr>
          <w:t>4.1</w:t>
        </w:r>
        <w:r>
          <w:rPr>
            <w:rFonts w:asciiTheme="minorHAnsi" w:eastAsiaTheme="minorEastAsia" w:hAnsiTheme="minorHAnsi" w:cstheme="minorBidi"/>
            <w:noProof/>
            <w:kern w:val="0"/>
            <w:sz w:val="22"/>
            <w:szCs w:val="22"/>
            <w:lang w:eastAsia="en-US"/>
          </w:rPr>
          <w:tab/>
        </w:r>
        <w:r w:rsidRPr="008C36E5">
          <w:rPr>
            <w:rStyle w:val="Hyperlink"/>
            <w:noProof/>
          </w:rPr>
          <w:t>Development Funding Achievement in Last Three Years</w:t>
        </w:r>
        <w:r>
          <w:rPr>
            <w:noProof/>
            <w:webHidden/>
          </w:rPr>
          <w:tab/>
        </w:r>
        <w:r>
          <w:rPr>
            <w:noProof/>
            <w:webHidden/>
          </w:rPr>
          <w:fldChar w:fldCharType="begin"/>
        </w:r>
        <w:r>
          <w:rPr>
            <w:noProof/>
            <w:webHidden/>
          </w:rPr>
          <w:instrText xml:space="preserve"> PAGEREF _Toc508709796 \h </w:instrText>
        </w:r>
        <w:r>
          <w:rPr>
            <w:noProof/>
            <w:webHidden/>
          </w:rPr>
        </w:r>
        <w:r>
          <w:rPr>
            <w:noProof/>
            <w:webHidden/>
          </w:rPr>
          <w:fldChar w:fldCharType="separate"/>
        </w:r>
        <w:r>
          <w:rPr>
            <w:noProof/>
            <w:webHidden/>
          </w:rPr>
          <w:t>16</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797" w:history="1">
        <w:r w:rsidRPr="008C36E5">
          <w:rPr>
            <w:rStyle w:val="Hyperlink"/>
            <w:noProof/>
          </w:rPr>
          <w:t>(1)</w:t>
        </w:r>
        <w:r>
          <w:rPr>
            <w:rFonts w:asciiTheme="minorHAnsi" w:eastAsiaTheme="minorEastAsia" w:hAnsiTheme="minorHAnsi" w:cstheme="minorBidi"/>
            <w:noProof/>
            <w:kern w:val="0"/>
            <w:sz w:val="22"/>
            <w:szCs w:val="22"/>
            <w:lang w:eastAsia="en-US"/>
          </w:rPr>
          <w:tab/>
        </w:r>
        <w:r w:rsidRPr="008C36E5">
          <w:rPr>
            <w:rStyle w:val="Hyperlink"/>
            <w:noProof/>
          </w:rPr>
          <w:t>CC’s Own Fund (crore)</w:t>
        </w:r>
        <w:r>
          <w:rPr>
            <w:noProof/>
            <w:webHidden/>
          </w:rPr>
          <w:tab/>
        </w:r>
        <w:r>
          <w:rPr>
            <w:noProof/>
            <w:webHidden/>
          </w:rPr>
          <w:fldChar w:fldCharType="begin"/>
        </w:r>
        <w:r>
          <w:rPr>
            <w:noProof/>
            <w:webHidden/>
          </w:rPr>
          <w:instrText xml:space="preserve"> PAGEREF _Toc508709797 \h </w:instrText>
        </w:r>
        <w:r>
          <w:rPr>
            <w:noProof/>
            <w:webHidden/>
          </w:rPr>
        </w:r>
        <w:r>
          <w:rPr>
            <w:noProof/>
            <w:webHidden/>
          </w:rPr>
          <w:fldChar w:fldCharType="separate"/>
        </w:r>
        <w:r>
          <w:rPr>
            <w:noProof/>
            <w:webHidden/>
          </w:rPr>
          <w:t>16</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798" w:history="1">
        <w:r w:rsidRPr="008C36E5">
          <w:rPr>
            <w:rStyle w:val="Hyperlink"/>
            <w:noProof/>
          </w:rPr>
          <w:t>(2)</w:t>
        </w:r>
        <w:r>
          <w:rPr>
            <w:rFonts w:asciiTheme="minorHAnsi" w:eastAsiaTheme="minorEastAsia" w:hAnsiTheme="minorHAnsi" w:cstheme="minorBidi"/>
            <w:noProof/>
            <w:kern w:val="0"/>
            <w:sz w:val="22"/>
            <w:szCs w:val="22"/>
            <w:lang w:eastAsia="en-US"/>
          </w:rPr>
          <w:tab/>
        </w:r>
        <w:r w:rsidRPr="008C36E5">
          <w:rPr>
            <w:rStyle w:val="Hyperlink"/>
            <w:noProof/>
          </w:rPr>
          <w:t>Annual Development Project (ADP)</w:t>
        </w:r>
        <w:r>
          <w:rPr>
            <w:noProof/>
            <w:webHidden/>
          </w:rPr>
          <w:tab/>
        </w:r>
        <w:r>
          <w:rPr>
            <w:noProof/>
            <w:webHidden/>
          </w:rPr>
          <w:fldChar w:fldCharType="begin"/>
        </w:r>
        <w:r>
          <w:rPr>
            <w:noProof/>
            <w:webHidden/>
          </w:rPr>
          <w:instrText xml:space="preserve"> PAGEREF _Toc508709798 \h </w:instrText>
        </w:r>
        <w:r>
          <w:rPr>
            <w:noProof/>
            <w:webHidden/>
          </w:rPr>
        </w:r>
        <w:r>
          <w:rPr>
            <w:noProof/>
            <w:webHidden/>
          </w:rPr>
          <w:fldChar w:fldCharType="separate"/>
        </w:r>
        <w:r>
          <w:rPr>
            <w:noProof/>
            <w:webHidden/>
          </w:rPr>
          <w:t>16</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799" w:history="1">
        <w:r w:rsidRPr="008C36E5">
          <w:rPr>
            <w:rStyle w:val="Hyperlink"/>
            <w:noProof/>
          </w:rPr>
          <w:t>(3)</w:t>
        </w:r>
        <w:r>
          <w:rPr>
            <w:rFonts w:asciiTheme="minorHAnsi" w:eastAsiaTheme="minorEastAsia" w:hAnsiTheme="minorHAnsi" w:cstheme="minorBidi"/>
            <w:noProof/>
            <w:kern w:val="0"/>
            <w:sz w:val="22"/>
            <w:szCs w:val="22"/>
            <w:lang w:eastAsia="en-US"/>
          </w:rPr>
          <w:tab/>
        </w:r>
        <w:r w:rsidRPr="008C36E5">
          <w:rPr>
            <w:rStyle w:val="Hyperlink"/>
            <w:noProof/>
          </w:rPr>
          <w:t>Development Project Proposal (DPP)</w:t>
        </w:r>
        <w:r>
          <w:rPr>
            <w:noProof/>
            <w:webHidden/>
          </w:rPr>
          <w:tab/>
        </w:r>
        <w:r>
          <w:rPr>
            <w:noProof/>
            <w:webHidden/>
          </w:rPr>
          <w:fldChar w:fldCharType="begin"/>
        </w:r>
        <w:r>
          <w:rPr>
            <w:noProof/>
            <w:webHidden/>
          </w:rPr>
          <w:instrText xml:space="preserve"> PAGEREF _Toc508709799 \h </w:instrText>
        </w:r>
        <w:r>
          <w:rPr>
            <w:noProof/>
            <w:webHidden/>
          </w:rPr>
        </w:r>
        <w:r>
          <w:rPr>
            <w:noProof/>
            <w:webHidden/>
          </w:rPr>
          <w:fldChar w:fldCharType="separate"/>
        </w:r>
        <w:r>
          <w:rPr>
            <w:noProof/>
            <w:webHidden/>
          </w:rPr>
          <w:t>16</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800" w:history="1">
        <w:r w:rsidRPr="008C36E5">
          <w:rPr>
            <w:rStyle w:val="Hyperlink"/>
            <w:noProof/>
          </w:rPr>
          <w:t>(4)</w:t>
        </w:r>
        <w:r>
          <w:rPr>
            <w:rFonts w:asciiTheme="minorHAnsi" w:eastAsiaTheme="minorEastAsia" w:hAnsiTheme="minorHAnsi" w:cstheme="minorBidi"/>
            <w:noProof/>
            <w:kern w:val="0"/>
            <w:sz w:val="22"/>
            <w:szCs w:val="22"/>
            <w:lang w:eastAsia="en-US"/>
          </w:rPr>
          <w:tab/>
        </w:r>
        <w:r w:rsidRPr="008C36E5">
          <w:rPr>
            <w:rStyle w:val="Hyperlink"/>
            <w:noProof/>
          </w:rPr>
          <w:t>Donors</w:t>
        </w:r>
        <w:r>
          <w:rPr>
            <w:noProof/>
            <w:webHidden/>
          </w:rPr>
          <w:tab/>
        </w:r>
        <w:r>
          <w:rPr>
            <w:noProof/>
            <w:webHidden/>
          </w:rPr>
          <w:fldChar w:fldCharType="begin"/>
        </w:r>
        <w:r>
          <w:rPr>
            <w:noProof/>
            <w:webHidden/>
          </w:rPr>
          <w:instrText xml:space="preserve"> PAGEREF _Toc508709800 \h </w:instrText>
        </w:r>
        <w:r>
          <w:rPr>
            <w:noProof/>
            <w:webHidden/>
          </w:rPr>
        </w:r>
        <w:r>
          <w:rPr>
            <w:noProof/>
            <w:webHidden/>
          </w:rPr>
          <w:fldChar w:fldCharType="separate"/>
        </w:r>
        <w:r>
          <w:rPr>
            <w:noProof/>
            <w:webHidden/>
          </w:rPr>
          <w:t>17</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801" w:history="1">
        <w:r w:rsidRPr="008C36E5">
          <w:rPr>
            <w:rStyle w:val="Hyperlink"/>
            <w:noProof/>
          </w:rPr>
          <w:t>(5)</w:t>
        </w:r>
        <w:r>
          <w:rPr>
            <w:rFonts w:asciiTheme="minorHAnsi" w:eastAsiaTheme="minorEastAsia" w:hAnsiTheme="minorHAnsi" w:cstheme="minorBidi"/>
            <w:noProof/>
            <w:kern w:val="0"/>
            <w:sz w:val="22"/>
            <w:szCs w:val="22"/>
            <w:lang w:eastAsia="en-US"/>
          </w:rPr>
          <w:tab/>
        </w:r>
        <w:r w:rsidRPr="008C36E5">
          <w:rPr>
            <w:rStyle w:val="Hyperlink"/>
            <w:noProof/>
          </w:rPr>
          <w:t>Total Development Budget in Last Three Years</w:t>
        </w:r>
        <w:r>
          <w:rPr>
            <w:noProof/>
            <w:webHidden/>
          </w:rPr>
          <w:tab/>
        </w:r>
        <w:r>
          <w:rPr>
            <w:noProof/>
            <w:webHidden/>
          </w:rPr>
          <w:fldChar w:fldCharType="begin"/>
        </w:r>
        <w:r>
          <w:rPr>
            <w:noProof/>
            <w:webHidden/>
          </w:rPr>
          <w:instrText xml:space="preserve"> PAGEREF _Toc508709801 \h </w:instrText>
        </w:r>
        <w:r>
          <w:rPr>
            <w:noProof/>
            <w:webHidden/>
          </w:rPr>
        </w:r>
        <w:r>
          <w:rPr>
            <w:noProof/>
            <w:webHidden/>
          </w:rPr>
          <w:fldChar w:fldCharType="separate"/>
        </w:r>
        <w:r>
          <w:rPr>
            <w:noProof/>
            <w:webHidden/>
          </w:rPr>
          <w:t>19</w:t>
        </w:r>
        <w:r>
          <w:rPr>
            <w:noProof/>
            <w:webHidden/>
          </w:rPr>
          <w:fldChar w:fldCharType="end"/>
        </w:r>
      </w:hyperlink>
    </w:p>
    <w:p w:rsidR="00DC55F7" w:rsidRDefault="00DC55F7" w:rsidP="00DC55F7">
      <w:pPr>
        <w:pStyle w:val="TOC2"/>
        <w:tabs>
          <w:tab w:val="left" w:pos="880"/>
          <w:tab w:val="right" w:leader="dot" w:pos="9060"/>
        </w:tabs>
        <w:rPr>
          <w:rFonts w:asciiTheme="minorHAnsi" w:eastAsiaTheme="minorEastAsia" w:hAnsiTheme="minorHAnsi" w:cstheme="minorBidi"/>
          <w:noProof/>
          <w:kern w:val="0"/>
          <w:sz w:val="22"/>
          <w:szCs w:val="22"/>
          <w:lang w:eastAsia="en-US"/>
        </w:rPr>
      </w:pPr>
      <w:hyperlink w:anchor="_Toc508709802" w:history="1">
        <w:r w:rsidRPr="008C36E5">
          <w:rPr>
            <w:rStyle w:val="Hyperlink"/>
            <w:noProof/>
          </w:rPr>
          <w:t>4.2</w:t>
        </w:r>
        <w:r>
          <w:rPr>
            <w:rFonts w:asciiTheme="minorHAnsi" w:eastAsiaTheme="minorEastAsia" w:hAnsiTheme="minorHAnsi" w:cstheme="minorBidi"/>
            <w:noProof/>
            <w:kern w:val="0"/>
            <w:sz w:val="22"/>
            <w:szCs w:val="22"/>
            <w:lang w:eastAsia="en-US"/>
          </w:rPr>
          <w:tab/>
        </w:r>
        <w:r w:rsidRPr="008C36E5">
          <w:rPr>
            <w:rStyle w:val="Hyperlink"/>
            <w:noProof/>
          </w:rPr>
          <w:t>Budget Allocation Simulation to Priority Sub-Projects</w:t>
        </w:r>
        <w:r>
          <w:rPr>
            <w:noProof/>
            <w:webHidden/>
          </w:rPr>
          <w:tab/>
        </w:r>
        <w:r>
          <w:rPr>
            <w:noProof/>
            <w:webHidden/>
          </w:rPr>
          <w:fldChar w:fldCharType="begin"/>
        </w:r>
        <w:r>
          <w:rPr>
            <w:noProof/>
            <w:webHidden/>
          </w:rPr>
          <w:instrText xml:space="preserve"> PAGEREF _Toc508709802 \h </w:instrText>
        </w:r>
        <w:r>
          <w:rPr>
            <w:noProof/>
            <w:webHidden/>
          </w:rPr>
        </w:r>
        <w:r>
          <w:rPr>
            <w:noProof/>
            <w:webHidden/>
          </w:rPr>
          <w:fldChar w:fldCharType="separate"/>
        </w:r>
        <w:r>
          <w:rPr>
            <w:noProof/>
            <w:webHidden/>
          </w:rPr>
          <w:t>20</w:t>
        </w:r>
        <w:r>
          <w:rPr>
            <w:noProof/>
            <w:webHidden/>
          </w:rPr>
          <w:fldChar w:fldCharType="end"/>
        </w:r>
      </w:hyperlink>
    </w:p>
    <w:p w:rsidR="00DC55F7" w:rsidRDefault="00DC55F7" w:rsidP="00DC55F7">
      <w:pPr>
        <w:pStyle w:val="TOC2"/>
        <w:tabs>
          <w:tab w:val="left" w:pos="880"/>
          <w:tab w:val="right" w:leader="dot" w:pos="9060"/>
        </w:tabs>
        <w:rPr>
          <w:rFonts w:asciiTheme="minorHAnsi" w:eastAsiaTheme="minorEastAsia" w:hAnsiTheme="minorHAnsi" w:cstheme="minorBidi"/>
          <w:noProof/>
          <w:kern w:val="0"/>
          <w:sz w:val="22"/>
          <w:szCs w:val="22"/>
          <w:lang w:eastAsia="en-US"/>
        </w:rPr>
      </w:pPr>
      <w:hyperlink w:anchor="_Toc508709803" w:history="1">
        <w:r w:rsidRPr="008C36E5">
          <w:rPr>
            <w:rStyle w:val="Hyperlink"/>
            <w:noProof/>
          </w:rPr>
          <w:t>4.3</w:t>
        </w:r>
        <w:r>
          <w:rPr>
            <w:rFonts w:asciiTheme="minorHAnsi" w:eastAsiaTheme="minorEastAsia" w:hAnsiTheme="minorHAnsi" w:cstheme="minorBidi"/>
            <w:noProof/>
            <w:kern w:val="0"/>
            <w:sz w:val="22"/>
            <w:szCs w:val="22"/>
            <w:lang w:eastAsia="en-US"/>
          </w:rPr>
          <w:tab/>
        </w:r>
        <w:r w:rsidRPr="008C36E5">
          <w:rPr>
            <w:rStyle w:val="Hyperlink"/>
            <w:noProof/>
          </w:rPr>
          <w:t>Fund Raising Promotion</w:t>
        </w:r>
        <w:r>
          <w:rPr>
            <w:noProof/>
            <w:webHidden/>
          </w:rPr>
          <w:tab/>
        </w:r>
        <w:r>
          <w:rPr>
            <w:noProof/>
            <w:webHidden/>
          </w:rPr>
          <w:fldChar w:fldCharType="begin"/>
        </w:r>
        <w:r>
          <w:rPr>
            <w:noProof/>
            <w:webHidden/>
          </w:rPr>
          <w:instrText xml:space="preserve"> PAGEREF _Toc508709803 \h </w:instrText>
        </w:r>
        <w:r>
          <w:rPr>
            <w:noProof/>
            <w:webHidden/>
          </w:rPr>
        </w:r>
        <w:r>
          <w:rPr>
            <w:noProof/>
            <w:webHidden/>
          </w:rPr>
          <w:fldChar w:fldCharType="separate"/>
        </w:r>
        <w:r>
          <w:rPr>
            <w:noProof/>
            <w:webHidden/>
          </w:rPr>
          <w:t>22</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804" w:history="1">
        <w:r w:rsidRPr="008C36E5">
          <w:rPr>
            <w:rStyle w:val="Hyperlink"/>
            <w:noProof/>
          </w:rPr>
          <w:t>(1)</w:t>
        </w:r>
        <w:r>
          <w:rPr>
            <w:rFonts w:asciiTheme="minorHAnsi" w:eastAsiaTheme="minorEastAsia" w:hAnsiTheme="minorHAnsi" w:cstheme="minorBidi"/>
            <w:noProof/>
            <w:kern w:val="0"/>
            <w:sz w:val="22"/>
            <w:szCs w:val="22"/>
            <w:lang w:eastAsia="en-US"/>
          </w:rPr>
          <w:tab/>
        </w:r>
        <w:r w:rsidRPr="008C36E5">
          <w:rPr>
            <w:rStyle w:val="Hyperlink"/>
            <w:noProof/>
          </w:rPr>
          <w:t>Fund Raising Effort</w:t>
        </w:r>
        <w:r>
          <w:rPr>
            <w:noProof/>
            <w:webHidden/>
          </w:rPr>
          <w:tab/>
        </w:r>
        <w:r>
          <w:rPr>
            <w:noProof/>
            <w:webHidden/>
          </w:rPr>
          <w:fldChar w:fldCharType="begin"/>
        </w:r>
        <w:r>
          <w:rPr>
            <w:noProof/>
            <w:webHidden/>
          </w:rPr>
          <w:instrText xml:space="preserve"> PAGEREF _Toc508709804 \h </w:instrText>
        </w:r>
        <w:r>
          <w:rPr>
            <w:noProof/>
            <w:webHidden/>
          </w:rPr>
        </w:r>
        <w:r>
          <w:rPr>
            <w:noProof/>
            <w:webHidden/>
          </w:rPr>
          <w:fldChar w:fldCharType="separate"/>
        </w:r>
        <w:r>
          <w:rPr>
            <w:noProof/>
            <w:webHidden/>
          </w:rPr>
          <w:t>22</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805" w:history="1">
        <w:r w:rsidRPr="008C36E5">
          <w:rPr>
            <w:rStyle w:val="Hyperlink"/>
            <w:noProof/>
          </w:rPr>
          <w:t>(2)</w:t>
        </w:r>
        <w:r>
          <w:rPr>
            <w:rFonts w:asciiTheme="minorHAnsi" w:eastAsiaTheme="minorEastAsia" w:hAnsiTheme="minorHAnsi" w:cstheme="minorBidi"/>
            <w:noProof/>
            <w:kern w:val="0"/>
            <w:sz w:val="22"/>
            <w:szCs w:val="22"/>
            <w:lang w:eastAsia="en-US"/>
          </w:rPr>
          <w:tab/>
        </w:r>
        <w:r w:rsidRPr="008C36E5">
          <w:rPr>
            <w:rStyle w:val="Hyperlink"/>
            <w:noProof/>
          </w:rPr>
          <w:t>Funding Activity Records</w:t>
        </w:r>
        <w:r>
          <w:rPr>
            <w:noProof/>
            <w:webHidden/>
          </w:rPr>
          <w:tab/>
        </w:r>
        <w:r>
          <w:rPr>
            <w:noProof/>
            <w:webHidden/>
          </w:rPr>
          <w:fldChar w:fldCharType="begin"/>
        </w:r>
        <w:r>
          <w:rPr>
            <w:noProof/>
            <w:webHidden/>
          </w:rPr>
          <w:instrText xml:space="preserve"> PAGEREF _Toc508709805 \h </w:instrText>
        </w:r>
        <w:r>
          <w:rPr>
            <w:noProof/>
            <w:webHidden/>
          </w:rPr>
        </w:r>
        <w:r>
          <w:rPr>
            <w:noProof/>
            <w:webHidden/>
          </w:rPr>
          <w:fldChar w:fldCharType="separate"/>
        </w:r>
        <w:r>
          <w:rPr>
            <w:noProof/>
            <w:webHidden/>
          </w:rPr>
          <w:t>22</w:t>
        </w:r>
        <w:r>
          <w:rPr>
            <w:noProof/>
            <w:webHidden/>
          </w:rPr>
          <w:fldChar w:fldCharType="end"/>
        </w:r>
      </w:hyperlink>
    </w:p>
    <w:p w:rsidR="00DC55F7" w:rsidRDefault="00DC55F7">
      <w:pPr>
        <w:pStyle w:val="TOC1"/>
        <w:tabs>
          <w:tab w:val="left" w:pos="1320"/>
          <w:tab w:val="right" w:leader="dot" w:pos="9060"/>
        </w:tabs>
        <w:rPr>
          <w:rFonts w:asciiTheme="minorHAnsi" w:eastAsiaTheme="minorEastAsia" w:hAnsiTheme="minorHAnsi" w:cstheme="minorBidi"/>
          <w:noProof/>
          <w:kern w:val="0"/>
          <w:sz w:val="22"/>
          <w:szCs w:val="22"/>
          <w:lang w:eastAsia="en-US"/>
        </w:rPr>
      </w:pPr>
      <w:hyperlink w:anchor="_Toc508709806" w:history="1">
        <w:r w:rsidRPr="008C36E5">
          <w:rPr>
            <w:rStyle w:val="Hyperlink"/>
            <w:noProof/>
          </w:rPr>
          <w:t>Chapter 5</w:t>
        </w:r>
        <w:r>
          <w:rPr>
            <w:rFonts w:asciiTheme="minorHAnsi" w:eastAsiaTheme="minorEastAsia" w:hAnsiTheme="minorHAnsi" w:cstheme="minorBidi"/>
            <w:noProof/>
            <w:kern w:val="0"/>
            <w:sz w:val="22"/>
            <w:szCs w:val="22"/>
            <w:lang w:eastAsia="en-US"/>
          </w:rPr>
          <w:tab/>
        </w:r>
        <w:r w:rsidRPr="008C36E5">
          <w:rPr>
            <w:rStyle w:val="Hyperlink"/>
            <w:noProof/>
          </w:rPr>
          <w:t>Preparation of Plan Implementation Other than Funding</w:t>
        </w:r>
        <w:r>
          <w:rPr>
            <w:noProof/>
            <w:webHidden/>
          </w:rPr>
          <w:tab/>
        </w:r>
        <w:r>
          <w:rPr>
            <w:noProof/>
            <w:webHidden/>
          </w:rPr>
          <w:fldChar w:fldCharType="begin"/>
        </w:r>
        <w:r>
          <w:rPr>
            <w:noProof/>
            <w:webHidden/>
          </w:rPr>
          <w:instrText xml:space="preserve"> PAGEREF _Toc508709806 \h </w:instrText>
        </w:r>
        <w:r>
          <w:rPr>
            <w:noProof/>
            <w:webHidden/>
          </w:rPr>
        </w:r>
        <w:r>
          <w:rPr>
            <w:noProof/>
            <w:webHidden/>
          </w:rPr>
          <w:fldChar w:fldCharType="separate"/>
        </w:r>
        <w:r>
          <w:rPr>
            <w:noProof/>
            <w:webHidden/>
          </w:rPr>
          <w:t>24</w:t>
        </w:r>
        <w:r>
          <w:rPr>
            <w:noProof/>
            <w:webHidden/>
          </w:rPr>
          <w:fldChar w:fldCharType="end"/>
        </w:r>
      </w:hyperlink>
    </w:p>
    <w:p w:rsidR="00DC55F7" w:rsidRDefault="00DC55F7" w:rsidP="00DC55F7">
      <w:pPr>
        <w:pStyle w:val="TOC2"/>
        <w:tabs>
          <w:tab w:val="left" w:pos="880"/>
          <w:tab w:val="right" w:leader="dot" w:pos="9060"/>
        </w:tabs>
        <w:rPr>
          <w:rFonts w:asciiTheme="minorHAnsi" w:eastAsiaTheme="minorEastAsia" w:hAnsiTheme="minorHAnsi" w:cstheme="minorBidi"/>
          <w:noProof/>
          <w:kern w:val="0"/>
          <w:sz w:val="22"/>
          <w:szCs w:val="22"/>
          <w:lang w:eastAsia="en-US"/>
        </w:rPr>
      </w:pPr>
      <w:hyperlink w:anchor="_Toc508709807" w:history="1">
        <w:r w:rsidRPr="008C36E5">
          <w:rPr>
            <w:rStyle w:val="Hyperlink"/>
            <w:noProof/>
          </w:rPr>
          <w:t>5.1</w:t>
        </w:r>
        <w:r>
          <w:rPr>
            <w:rFonts w:asciiTheme="minorHAnsi" w:eastAsiaTheme="minorEastAsia" w:hAnsiTheme="minorHAnsi" w:cstheme="minorBidi"/>
            <w:noProof/>
            <w:kern w:val="0"/>
            <w:sz w:val="22"/>
            <w:szCs w:val="22"/>
            <w:lang w:eastAsia="en-US"/>
          </w:rPr>
          <w:tab/>
        </w:r>
        <w:r w:rsidRPr="008C36E5">
          <w:rPr>
            <w:rStyle w:val="Hyperlink"/>
            <w:noProof/>
          </w:rPr>
          <w:t>Consensus making among Stakeholders</w:t>
        </w:r>
        <w:r>
          <w:rPr>
            <w:noProof/>
            <w:webHidden/>
          </w:rPr>
          <w:tab/>
        </w:r>
        <w:r>
          <w:rPr>
            <w:noProof/>
            <w:webHidden/>
          </w:rPr>
          <w:fldChar w:fldCharType="begin"/>
        </w:r>
        <w:r>
          <w:rPr>
            <w:noProof/>
            <w:webHidden/>
          </w:rPr>
          <w:instrText xml:space="preserve"> PAGEREF _Toc508709807 \h </w:instrText>
        </w:r>
        <w:r>
          <w:rPr>
            <w:noProof/>
            <w:webHidden/>
          </w:rPr>
        </w:r>
        <w:r>
          <w:rPr>
            <w:noProof/>
            <w:webHidden/>
          </w:rPr>
          <w:fldChar w:fldCharType="separate"/>
        </w:r>
        <w:r>
          <w:rPr>
            <w:noProof/>
            <w:webHidden/>
          </w:rPr>
          <w:t>24</w:t>
        </w:r>
        <w:r>
          <w:rPr>
            <w:noProof/>
            <w:webHidden/>
          </w:rPr>
          <w:fldChar w:fldCharType="end"/>
        </w:r>
      </w:hyperlink>
    </w:p>
    <w:p w:rsidR="00DC55F7" w:rsidRDefault="00DC55F7" w:rsidP="00DC55F7">
      <w:pPr>
        <w:pStyle w:val="TOC2"/>
        <w:tabs>
          <w:tab w:val="left" w:pos="880"/>
          <w:tab w:val="right" w:leader="dot" w:pos="9060"/>
        </w:tabs>
        <w:rPr>
          <w:rFonts w:asciiTheme="minorHAnsi" w:eastAsiaTheme="minorEastAsia" w:hAnsiTheme="minorHAnsi" w:cstheme="minorBidi"/>
          <w:noProof/>
          <w:kern w:val="0"/>
          <w:sz w:val="22"/>
          <w:szCs w:val="22"/>
          <w:lang w:eastAsia="en-US"/>
        </w:rPr>
      </w:pPr>
      <w:hyperlink w:anchor="_Toc508709808" w:history="1">
        <w:r w:rsidRPr="008C36E5">
          <w:rPr>
            <w:rStyle w:val="Hyperlink"/>
            <w:noProof/>
          </w:rPr>
          <w:t>5.2</w:t>
        </w:r>
        <w:r>
          <w:rPr>
            <w:rFonts w:asciiTheme="minorHAnsi" w:eastAsiaTheme="minorEastAsia" w:hAnsiTheme="minorHAnsi" w:cstheme="minorBidi"/>
            <w:noProof/>
            <w:kern w:val="0"/>
            <w:sz w:val="22"/>
            <w:szCs w:val="22"/>
            <w:lang w:eastAsia="en-US"/>
          </w:rPr>
          <w:tab/>
        </w:r>
        <w:r w:rsidRPr="008C36E5">
          <w:rPr>
            <w:rStyle w:val="Hyperlink"/>
            <w:noProof/>
          </w:rPr>
          <w:t>Preparation of Sub-Project Implémentation</w:t>
        </w:r>
        <w:r>
          <w:rPr>
            <w:noProof/>
            <w:webHidden/>
          </w:rPr>
          <w:tab/>
        </w:r>
        <w:r>
          <w:rPr>
            <w:noProof/>
            <w:webHidden/>
          </w:rPr>
          <w:fldChar w:fldCharType="begin"/>
        </w:r>
        <w:r>
          <w:rPr>
            <w:noProof/>
            <w:webHidden/>
          </w:rPr>
          <w:instrText xml:space="preserve"> PAGEREF _Toc508709808 \h </w:instrText>
        </w:r>
        <w:r>
          <w:rPr>
            <w:noProof/>
            <w:webHidden/>
          </w:rPr>
        </w:r>
        <w:r>
          <w:rPr>
            <w:noProof/>
            <w:webHidden/>
          </w:rPr>
          <w:fldChar w:fldCharType="separate"/>
        </w:r>
        <w:r>
          <w:rPr>
            <w:noProof/>
            <w:webHidden/>
          </w:rPr>
          <w:t>24</w:t>
        </w:r>
        <w:r>
          <w:rPr>
            <w:noProof/>
            <w:webHidden/>
          </w:rPr>
          <w:fldChar w:fldCharType="end"/>
        </w:r>
      </w:hyperlink>
    </w:p>
    <w:p w:rsidR="00DC55F7" w:rsidRDefault="00DC55F7" w:rsidP="00DC55F7">
      <w:pPr>
        <w:pStyle w:val="TOC4"/>
        <w:tabs>
          <w:tab w:val="left" w:pos="1320"/>
          <w:tab w:val="right" w:leader="dot" w:pos="9060"/>
        </w:tabs>
        <w:rPr>
          <w:rFonts w:asciiTheme="minorHAnsi" w:eastAsiaTheme="minorEastAsia" w:hAnsiTheme="minorHAnsi" w:cstheme="minorBidi"/>
          <w:noProof/>
          <w:kern w:val="0"/>
          <w:sz w:val="22"/>
          <w:szCs w:val="22"/>
          <w:lang w:eastAsia="en-US"/>
        </w:rPr>
      </w:pPr>
      <w:hyperlink w:anchor="_Toc508709809" w:history="1">
        <w:r w:rsidRPr="008C36E5">
          <w:rPr>
            <w:rStyle w:val="Hyperlink"/>
            <w:noProof/>
          </w:rPr>
          <w:t>(1)</w:t>
        </w:r>
        <w:r>
          <w:rPr>
            <w:rFonts w:asciiTheme="minorHAnsi" w:eastAsiaTheme="minorEastAsia" w:hAnsiTheme="minorHAnsi" w:cstheme="minorBidi"/>
            <w:noProof/>
            <w:kern w:val="0"/>
            <w:sz w:val="22"/>
            <w:szCs w:val="22"/>
            <w:lang w:eastAsia="en-US"/>
          </w:rPr>
          <w:tab/>
        </w:r>
        <w:r w:rsidRPr="008C36E5">
          <w:rPr>
            <w:rStyle w:val="Hyperlink"/>
            <w:noProof/>
          </w:rPr>
          <w:t>Feasibility Study of Priority Sub-Projects</w:t>
        </w:r>
        <w:r>
          <w:rPr>
            <w:noProof/>
            <w:webHidden/>
          </w:rPr>
          <w:tab/>
        </w:r>
        <w:r>
          <w:rPr>
            <w:noProof/>
            <w:webHidden/>
          </w:rPr>
          <w:fldChar w:fldCharType="begin"/>
        </w:r>
        <w:r>
          <w:rPr>
            <w:noProof/>
            <w:webHidden/>
          </w:rPr>
          <w:instrText xml:space="preserve"> PAGEREF _Toc508709809 \h </w:instrText>
        </w:r>
        <w:r>
          <w:rPr>
            <w:noProof/>
            <w:webHidden/>
          </w:rPr>
        </w:r>
        <w:r>
          <w:rPr>
            <w:noProof/>
            <w:webHidden/>
          </w:rPr>
          <w:fldChar w:fldCharType="separate"/>
        </w:r>
        <w:r>
          <w:rPr>
            <w:noProof/>
            <w:webHidden/>
          </w:rPr>
          <w:t>24</w:t>
        </w:r>
        <w:r>
          <w:rPr>
            <w:noProof/>
            <w:webHidden/>
          </w:rPr>
          <w:fldChar w:fldCharType="end"/>
        </w:r>
      </w:hyperlink>
    </w:p>
    <w:p w:rsidR="00DC55F7" w:rsidRDefault="00DC55F7" w:rsidP="00DC55F7">
      <w:pPr>
        <w:pStyle w:val="TOC2"/>
        <w:tabs>
          <w:tab w:val="left" w:pos="880"/>
          <w:tab w:val="right" w:leader="dot" w:pos="9060"/>
        </w:tabs>
        <w:rPr>
          <w:rFonts w:asciiTheme="minorHAnsi" w:eastAsiaTheme="minorEastAsia" w:hAnsiTheme="minorHAnsi" w:cstheme="minorBidi"/>
          <w:noProof/>
          <w:kern w:val="0"/>
          <w:sz w:val="22"/>
          <w:szCs w:val="22"/>
          <w:lang w:eastAsia="en-US"/>
        </w:rPr>
      </w:pPr>
      <w:hyperlink w:anchor="_Toc508709810" w:history="1">
        <w:r w:rsidRPr="008C36E5">
          <w:rPr>
            <w:rStyle w:val="Hyperlink"/>
            <w:noProof/>
          </w:rPr>
          <w:t>5.3</w:t>
        </w:r>
        <w:r>
          <w:rPr>
            <w:rFonts w:asciiTheme="minorHAnsi" w:eastAsiaTheme="minorEastAsia" w:hAnsiTheme="minorHAnsi" w:cstheme="minorBidi"/>
            <w:noProof/>
            <w:kern w:val="0"/>
            <w:sz w:val="22"/>
            <w:szCs w:val="22"/>
            <w:lang w:eastAsia="en-US"/>
          </w:rPr>
          <w:tab/>
        </w:r>
        <w:r w:rsidRPr="008C36E5">
          <w:rPr>
            <w:rStyle w:val="Hyperlink"/>
            <w:noProof/>
          </w:rPr>
          <w:t>Amendment of IDPCC as a Rolling Plan</w:t>
        </w:r>
        <w:r>
          <w:rPr>
            <w:noProof/>
            <w:webHidden/>
          </w:rPr>
          <w:tab/>
        </w:r>
        <w:r>
          <w:rPr>
            <w:noProof/>
            <w:webHidden/>
          </w:rPr>
          <w:fldChar w:fldCharType="begin"/>
        </w:r>
        <w:r>
          <w:rPr>
            <w:noProof/>
            <w:webHidden/>
          </w:rPr>
          <w:instrText xml:space="preserve"> PAGEREF _Toc508709810 \h </w:instrText>
        </w:r>
        <w:r>
          <w:rPr>
            <w:noProof/>
            <w:webHidden/>
          </w:rPr>
        </w:r>
        <w:r>
          <w:rPr>
            <w:noProof/>
            <w:webHidden/>
          </w:rPr>
          <w:fldChar w:fldCharType="separate"/>
        </w:r>
        <w:r>
          <w:rPr>
            <w:noProof/>
            <w:webHidden/>
          </w:rPr>
          <w:t>24</w:t>
        </w:r>
        <w:r>
          <w:rPr>
            <w:noProof/>
            <w:webHidden/>
          </w:rPr>
          <w:fldChar w:fldCharType="end"/>
        </w:r>
      </w:hyperlink>
    </w:p>
    <w:p w:rsidR="00DC55F7" w:rsidRDefault="00DC55F7">
      <w:pPr>
        <w:pStyle w:val="TOC1"/>
        <w:tabs>
          <w:tab w:val="right" w:leader="dot" w:pos="9060"/>
        </w:tabs>
        <w:rPr>
          <w:rFonts w:asciiTheme="minorHAnsi" w:eastAsiaTheme="minorEastAsia" w:hAnsiTheme="minorHAnsi" w:cstheme="minorBidi"/>
          <w:noProof/>
          <w:kern w:val="0"/>
          <w:sz w:val="22"/>
          <w:szCs w:val="22"/>
          <w:lang w:eastAsia="en-US"/>
        </w:rPr>
      </w:pPr>
      <w:hyperlink w:anchor="_Toc508709811" w:history="1">
        <w:r w:rsidRPr="008C36E5">
          <w:rPr>
            <w:rStyle w:val="Hyperlink"/>
            <w:noProof/>
          </w:rPr>
          <w:t>APPENDIX 1</w:t>
        </w:r>
        <w:r>
          <w:rPr>
            <w:noProof/>
            <w:webHidden/>
          </w:rPr>
          <w:tab/>
        </w:r>
        <w:r>
          <w:rPr>
            <w:noProof/>
            <w:webHidden/>
          </w:rPr>
          <w:fldChar w:fldCharType="begin"/>
        </w:r>
        <w:r>
          <w:rPr>
            <w:noProof/>
            <w:webHidden/>
          </w:rPr>
          <w:instrText xml:space="preserve"> PAGEREF _Toc508709811 \h </w:instrText>
        </w:r>
        <w:r>
          <w:rPr>
            <w:noProof/>
            <w:webHidden/>
          </w:rPr>
        </w:r>
        <w:r>
          <w:rPr>
            <w:noProof/>
            <w:webHidden/>
          </w:rPr>
          <w:fldChar w:fldCharType="separate"/>
        </w:r>
        <w:r>
          <w:rPr>
            <w:noProof/>
            <w:webHidden/>
          </w:rPr>
          <w:t>27</w:t>
        </w:r>
        <w:r>
          <w:rPr>
            <w:noProof/>
            <w:webHidden/>
          </w:rPr>
          <w:fldChar w:fldCharType="end"/>
        </w:r>
      </w:hyperlink>
    </w:p>
    <w:p w:rsidR="00DC55F7" w:rsidRDefault="00DC55F7">
      <w:pPr>
        <w:pStyle w:val="TOC1"/>
        <w:tabs>
          <w:tab w:val="right" w:leader="dot" w:pos="9060"/>
        </w:tabs>
        <w:rPr>
          <w:rFonts w:asciiTheme="minorHAnsi" w:eastAsiaTheme="minorEastAsia" w:hAnsiTheme="minorHAnsi" w:cstheme="minorBidi"/>
          <w:noProof/>
          <w:kern w:val="0"/>
          <w:sz w:val="22"/>
          <w:szCs w:val="22"/>
          <w:lang w:eastAsia="en-US"/>
        </w:rPr>
      </w:pPr>
      <w:hyperlink w:anchor="_Toc508709812" w:history="1">
        <w:r w:rsidRPr="008C36E5">
          <w:rPr>
            <w:rStyle w:val="Hyperlink"/>
            <w:rFonts w:cs="Arial"/>
            <w:noProof/>
          </w:rPr>
          <w:t>APPENDIX-2</w:t>
        </w:r>
        <w:r>
          <w:rPr>
            <w:noProof/>
            <w:webHidden/>
          </w:rPr>
          <w:tab/>
        </w:r>
        <w:r>
          <w:rPr>
            <w:noProof/>
            <w:webHidden/>
          </w:rPr>
          <w:fldChar w:fldCharType="begin"/>
        </w:r>
        <w:r>
          <w:rPr>
            <w:noProof/>
            <w:webHidden/>
          </w:rPr>
          <w:instrText xml:space="preserve"> PAGEREF _Toc508709812 \h </w:instrText>
        </w:r>
        <w:r>
          <w:rPr>
            <w:noProof/>
            <w:webHidden/>
          </w:rPr>
        </w:r>
        <w:r>
          <w:rPr>
            <w:noProof/>
            <w:webHidden/>
          </w:rPr>
          <w:fldChar w:fldCharType="separate"/>
        </w:r>
        <w:r>
          <w:rPr>
            <w:noProof/>
            <w:webHidden/>
          </w:rPr>
          <w:t>29</w:t>
        </w:r>
        <w:r>
          <w:rPr>
            <w:noProof/>
            <w:webHidden/>
          </w:rPr>
          <w:fldChar w:fldCharType="end"/>
        </w:r>
      </w:hyperlink>
    </w:p>
    <w:p w:rsidR="00DC55F7" w:rsidRDefault="00DC55F7">
      <w:pPr>
        <w:pStyle w:val="TOC1"/>
        <w:tabs>
          <w:tab w:val="right" w:leader="dot" w:pos="9060"/>
        </w:tabs>
        <w:rPr>
          <w:rFonts w:asciiTheme="minorHAnsi" w:eastAsiaTheme="minorEastAsia" w:hAnsiTheme="minorHAnsi" w:cstheme="minorBidi"/>
          <w:noProof/>
          <w:kern w:val="0"/>
          <w:sz w:val="22"/>
          <w:szCs w:val="22"/>
          <w:lang w:eastAsia="en-US"/>
        </w:rPr>
      </w:pPr>
      <w:hyperlink w:anchor="_Toc508709813" w:history="1">
        <w:r w:rsidRPr="008C36E5">
          <w:rPr>
            <w:rStyle w:val="Hyperlink"/>
            <w:noProof/>
          </w:rPr>
          <w:t>APPENDIX-3</w:t>
        </w:r>
        <w:r>
          <w:rPr>
            <w:noProof/>
            <w:webHidden/>
          </w:rPr>
          <w:tab/>
        </w:r>
        <w:r>
          <w:rPr>
            <w:noProof/>
            <w:webHidden/>
          </w:rPr>
          <w:fldChar w:fldCharType="begin"/>
        </w:r>
        <w:r>
          <w:rPr>
            <w:noProof/>
            <w:webHidden/>
          </w:rPr>
          <w:instrText xml:space="preserve"> PAGEREF _Toc508709813 \h </w:instrText>
        </w:r>
        <w:r>
          <w:rPr>
            <w:noProof/>
            <w:webHidden/>
          </w:rPr>
        </w:r>
        <w:r>
          <w:rPr>
            <w:noProof/>
            <w:webHidden/>
          </w:rPr>
          <w:fldChar w:fldCharType="separate"/>
        </w:r>
        <w:r>
          <w:rPr>
            <w:noProof/>
            <w:webHidden/>
          </w:rPr>
          <w:t>32</w:t>
        </w:r>
        <w:r>
          <w:rPr>
            <w:noProof/>
            <w:webHidden/>
          </w:rPr>
          <w:fldChar w:fldCharType="end"/>
        </w:r>
      </w:hyperlink>
    </w:p>
    <w:p w:rsidR="00DC55F7" w:rsidRDefault="00DC55F7">
      <w:pPr>
        <w:pStyle w:val="TOC1"/>
        <w:tabs>
          <w:tab w:val="right" w:leader="dot" w:pos="9060"/>
        </w:tabs>
        <w:rPr>
          <w:rFonts w:asciiTheme="minorHAnsi" w:eastAsiaTheme="minorEastAsia" w:hAnsiTheme="minorHAnsi" w:cstheme="minorBidi"/>
          <w:noProof/>
          <w:kern w:val="0"/>
          <w:sz w:val="22"/>
          <w:szCs w:val="22"/>
          <w:lang w:eastAsia="en-US"/>
        </w:rPr>
      </w:pPr>
      <w:hyperlink w:anchor="_Toc508709814" w:history="1">
        <w:r w:rsidRPr="008C36E5">
          <w:rPr>
            <w:rStyle w:val="Hyperlink"/>
            <w:noProof/>
          </w:rPr>
          <w:t>APPENDIX-4</w:t>
        </w:r>
        <w:r>
          <w:rPr>
            <w:noProof/>
            <w:webHidden/>
          </w:rPr>
          <w:tab/>
        </w:r>
        <w:r>
          <w:rPr>
            <w:noProof/>
            <w:webHidden/>
          </w:rPr>
          <w:fldChar w:fldCharType="begin"/>
        </w:r>
        <w:r>
          <w:rPr>
            <w:noProof/>
            <w:webHidden/>
          </w:rPr>
          <w:instrText xml:space="preserve"> PAGEREF _Toc508709814 \h </w:instrText>
        </w:r>
        <w:r>
          <w:rPr>
            <w:noProof/>
            <w:webHidden/>
          </w:rPr>
        </w:r>
        <w:r>
          <w:rPr>
            <w:noProof/>
            <w:webHidden/>
          </w:rPr>
          <w:fldChar w:fldCharType="separate"/>
        </w:r>
        <w:r>
          <w:rPr>
            <w:noProof/>
            <w:webHidden/>
          </w:rPr>
          <w:t>33</w:t>
        </w:r>
        <w:r>
          <w:rPr>
            <w:noProof/>
            <w:webHidden/>
          </w:rPr>
          <w:fldChar w:fldCharType="end"/>
        </w:r>
      </w:hyperlink>
    </w:p>
    <w:p w:rsidR="003C69BD" w:rsidRDefault="00DB25B0" w:rsidP="00161C55">
      <w:pPr>
        <w:spacing w:line="300" w:lineRule="exact"/>
        <w:sectPr w:rsidR="003C69BD" w:rsidSect="0019294F">
          <w:headerReference w:type="even" r:id="rId14"/>
          <w:headerReference w:type="default" r:id="rId15"/>
          <w:headerReference w:type="first" r:id="rId16"/>
          <w:pgSz w:w="11906" w:h="16838" w:code="9"/>
          <w:pgMar w:top="1418" w:right="1418" w:bottom="1134" w:left="1418" w:header="0" w:footer="0" w:gutter="0"/>
          <w:cols w:space="425"/>
          <w:docGrid w:type="linesAndChars" w:linePitch="360"/>
        </w:sectPr>
      </w:pPr>
      <w:r>
        <w:fldChar w:fldCharType="end"/>
      </w:r>
    </w:p>
    <w:p w:rsidR="00E72524" w:rsidRDefault="00B35E4F" w:rsidP="00ED758E">
      <w:pPr>
        <w:pStyle w:val="Heading1"/>
        <w:spacing w:after="360"/>
      </w:pPr>
      <w:bookmarkStart w:id="0" w:name="_Toc508709755"/>
      <w:r>
        <w:rPr>
          <w:rFonts w:hint="eastAsia"/>
          <w:lang w:eastAsia="ja-JP"/>
        </w:rPr>
        <w:lastRenderedPageBreak/>
        <w:t xml:space="preserve">Introduction </w:t>
      </w:r>
      <w:r w:rsidR="00E72524">
        <w:rPr>
          <w:rFonts w:hint="eastAsia"/>
        </w:rPr>
        <w:t>of the G</w:t>
      </w:r>
      <w:r w:rsidR="00E72524">
        <w:t>u</w:t>
      </w:r>
      <w:r w:rsidR="00E72524">
        <w:rPr>
          <w:rFonts w:hint="eastAsia"/>
        </w:rPr>
        <w:t>ideline</w:t>
      </w:r>
      <w:bookmarkEnd w:id="0"/>
    </w:p>
    <w:p w:rsidR="00810DFC" w:rsidRPr="00810DFC" w:rsidRDefault="00810DFC" w:rsidP="00810DFC">
      <w:pPr>
        <w:pStyle w:val="Heading2"/>
        <w:spacing w:after="180"/>
        <w:rPr>
          <w:lang w:val="en-US"/>
        </w:rPr>
      </w:pPr>
      <w:bookmarkStart w:id="1" w:name="_Toc508709756"/>
      <w:r w:rsidRPr="00810DFC">
        <w:rPr>
          <w:lang w:val="en-US"/>
        </w:rPr>
        <w:t>Background</w:t>
      </w:r>
      <w:r w:rsidR="00B9773C">
        <w:rPr>
          <w:rFonts w:hint="eastAsia"/>
          <w:lang w:val="en-US"/>
        </w:rPr>
        <w:t xml:space="preserve"> and Demarcation with Master </w:t>
      </w:r>
      <w:r w:rsidR="00B9773C">
        <w:rPr>
          <w:rFonts w:hint="eastAsia"/>
          <w:lang w:val="en-US" w:eastAsia="ja-JP"/>
        </w:rPr>
        <w:t>P</w:t>
      </w:r>
      <w:r w:rsidRPr="00810DFC">
        <w:rPr>
          <w:rFonts w:hint="eastAsia"/>
          <w:lang w:val="en-US"/>
        </w:rPr>
        <w:t>lan</w:t>
      </w:r>
      <w:bookmarkEnd w:id="1"/>
    </w:p>
    <w:p w:rsidR="00810DFC" w:rsidRPr="00810DFC" w:rsidRDefault="00810DFC" w:rsidP="00B9773C">
      <w:pPr>
        <w:pStyle w:val="Heading4"/>
      </w:pPr>
      <w:bookmarkStart w:id="2" w:name="_Toc508709757"/>
      <w:r w:rsidRPr="00810DFC">
        <w:rPr>
          <w:rFonts w:hint="eastAsia"/>
        </w:rPr>
        <w:t>Background</w:t>
      </w:r>
      <w:bookmarkEnd w:id="2"/>
    </w:p>
    <w:p w:rsidR="00ED758E" w:rsidRDefault="00ED758E" w:rsidP="00F33BB3">
      <w:pPr>
        <w:rPr>
          <w:sz w:val="22"/>
        </w:rPr>
      </w:pPr>
      <w:r>
        <w:t xml:space="preserve">History of City Corporation is </w:t>
      </w:r>
      <w:r w:rsidR="009A0BBC">
        <w:t>generally</w:t>
      </w:r>
      <w:r w:rsidR="009465E0">
        <w:t xml:space="preserve"> </w:t>
      </w:r>
      <w:r>
        <w:t>very young. And they have not established planning system for public services as inclusive city governments. Infrastructure Developm</w:t>
      </w:r>
      <w:r w:rsidR="009A0BBC">
        <w:t xml:space="preserve">ent Plan of CC (IDPCC) is a </w:t>
      </w:r>
      <w:r>
        <w:t xml:space="preserve">system for CCs to manage or coordinate entire infrastructure development in the territory of the City Corporation.  </w:t>
      </w:r>
    </w:p>
    <w:p w:rsidR="00ED758E" w:rsidRDefault="00ED758E" w:rsidP="00F33BB3"/>
    <w:p w:rsidR="00ED758E" w:rsidRDefault="00ED758E" w:rsidP="00F33BB3">
      <w:r>
        <w:t xml:space="preserve">The objective of this guideline is to facilitate the elaboration </w:t>
      </w:r>
      <w:r w:rsidR="004E05D1">
        <w:rPr>
          <w:rFonts w:hint="eastAsia"/>
        </w:rPr>
        <w:t xml:space="preserve">and revision </w:t>
      </w:r>
      <w:r>
        <w:t>of Infrastructure Development Plan of CC (IDPCC).  Actually, ICGP experts and its local counterparts are working together with four city corporations (Na</w:t>
      </w:r>
      <w:r w:rsidR="004E05D1">
        <w:t>rayanganj, Comilla, Rongpur</w:t>
      </w:r>
      <w:r w:rsidR="004E05D1">
        <w:rPr>
          <w:rFonts w:hint="eastAsia"/>
        </w:rPr>
        <w:t>,</w:t>
      </w:r>
      <w:r w:rsidR="009465E0">
        <w:t xml:space="preserve"> </w:t>
      </w:r>
      <w:r>
        <w:t>Gazipur</w:t>
      </w:r>
      <w:r w:rsidR="004E05D1">
        <w:rPr>
          <w:rFonts w:hint="eastAsia"/>
        </w:rPr>
        <w:t xml:space="preserve"> and Chittagong</w:t>
      </w:r>
      <w:r>
        <w:t>) for pr</w:t>
      </w:r>
      <w:r w:rsidR="004E05D1">
        <w:t>eparation of IDPCC.</w:t>
      </w:r>
      <w:r w:rsidR="00B35E4F">
        <w:rPr>
          <w:rFonts w:hint="eastAsia"/>
        </w:rPr>
        <w:t xml:space="preserve"> Needs of </w:t>
      </w:r>
      <w:r w:rsidR="00B35E4F">
        <w:t>infrastructure</w:t>
      </w:r>
      <w:r w:rsidR="00B35E4F">
        <w:rPr>
          <w:rFonts w:hint="eastAsia"/>
        </w:rPr>
        <w:t xml:space="preserve"> and priority </w:t>
      </w:r>
      <w:r w:rsidR="00B35E4F">
        <w:t>among</w:t>
      </w:r>
      <w:r w:rsidR="00B35E4F">
        <w:rPr>
          <w:rFonts w:hint="eastAsia"/>
        </w:rPr>
        <w:t xml:space="preserve"> proposed sub-projects are </w:t>
      </w:r>
      <w:r w:rsidR="00B35E4F">
        <w:t>changing</w:t>
      </w:r>
      <w:r w:rsidR="00B35E4F">
        <w:rPr>
          <w:rFonts w:hint="eastAsia"/>
        </w:rPr>
        <w:t xml:space="preserve"> rapidly with </w:t>
      </w:r>
      <w:r w:rsidR="00B35E4F">
        <w:t xml:space="preserve">quick </w:t>
      </w:r>
      <w:r w:rsidR="00B35E4F">
        <w:rPr>
          <w:rFonts w:hint="eastAsia"/>
        </w:rPr>
        <w:t xml:space="preserve">socioeconomic situation. </w:t>
      </w:r>
    </w:p>
    <w:p w:rsidR="00B9773C" w:rsidRDefault="00B9773C" w:rsidP="00F33BB3"/>
    <w:p w:rsidR="00B35E4F" w:rsidRDefault="00B9773C" w:rsidP="005F1549">
      <w:r>
        <w:rPr>
          <w:rFonts w:hint="eastAsia"/>
        </w:rPr>
        <w:t>Demarcation with Master P</w:t>
      </w:r>
      <w:r w:rsidRPr="00810DFC">
        <w:rPr>
          <w:rFonts w:hint="eastAsia"/>
        </w:rPr>
        <w:t>lan</w:t>
      </w:r>
    </w:p>
    <w:p w:rsidR="00CF16DE" w:rsidRDefault="00B9773C" w:rsidP="005F1549">
      <w:r>
        <w:rPr>
          <w:rFonts w:hint="eastAsia"/>
        </w:rPr>
        <w:t xml:space="preserve">Urban </w:t>
      </w:r>
      <w:r>
        <w:t>Development</w:t>
      </w:r>
      <w:r>
        <w:rPr>
          <w:rFonts w:hint="eastAsia"/>
        </w:rPr>
        <w:t xml:space="preserve"> Master Plan (MP) consists of three components. 1) Strategic and Structure Plan </w:t>
      </w:r>
      <w:r w:rsidR="00B52FA6">
        <w:rPr>
          <w:rFonts w:hint="eastAsia"/>
        </w:rPr>
        <w:t xml:space="preserve">defines the </w:t>
      </w:r>
      <w:r>
        <w:rPr>
          <w:rFonts w:hint="eastAsia"/>
        </w:rPr>
        <w:t xml:space="preserve">policy of urban planning. </w:t>
      </w:r>
      <w:r w:rsidR="00B52FA6">
        <w:rPr>
          <w:rFonts w:hint="eastAsia"/>
        </w:rPr>
        <w:t xml:space="preserve">And 2) Urban Area Plan </w:t>
      </w:r>
      <w:r w:rsidR="00B52FA6">
        <w:t>describe</w:t>
      </w:r>
      <w:r w:rsidR="00B52FA6">
        <w:rPr>
          <w:rFonts w:hint="eastAsia"/>
        </w:rPr>
        <w:t xml:space="preserve">s sector plans for road, drainage and etc., land use plan as well as </w:t>
      </w:r>
      <w:r w:rsidR="00B52FA6">
        <w:t>instructional</w:t>
      </w:r>
      <w:r w:rsidR="00B52FA6">
        <w:rPr>
          <w:rFonts w:hint="eastAsia"/>
        </w:rPr>
        <w:t xml:space="preserve"> plan. W</w:t>
      </w:r>
      <w:r w:rsidR="00B52FA6">
        <w:t>h</w:t>
      </w:r>
      <w:r w:rsidR="00B52FA6">
        <w:rPr>
          <w:rFonts w:hint="eastAsia"/>
        </w:rPr>
        <w:t xml:space="preserve">ile 3) </w:t>
      </w:r>
      <w:r w:rsidR="000F50A4">
        <w:t>detailed</w:t>
      </w:r>
      <w:r w:rsidR="00B52FA6">
        <w:rPr>
          <w:rFonts w:hint="eastAsia"/>
        </w:rPr>
        <w:t xml:space="preserve"> Area Plan shows </w:t>
      </w:r>
      <w:r w:rsidR="00B52FA6">
        <w:t>specific</w:t>
      </w:r>
      <w:r w:rsidR="00B52FA6">
        <w:rPr>
          <w:rFonts w:hint="eastAsia"/>
        </w:rPr>
        <w:t xml:space="preserve"> and precise land use and infrastructure plan with </w:t>
      </w:r>
      <w:r w:rsidR="00B52FA6">
        <w:t>particular</w:t>
      </w:r>
      <w:r w:rsidR="00B52FA6">
        <w:rPr>
          <w:rFonts w:hint="eastAsia"/>
        </w:rPr>
        <w:t xml:space="preserve"> priority sub-projects. </w:t>
      </w:r>
    </w:p>
    <w:p w:rsidR="00392914" w:rsidRDefault="00392914" w:rsidP="005F1549"/>
    <w:p w:rsidR="000F50A4" w:rsidRDefault="00524C86" w:rsidP="005F1549">
      <w:r>
        <w:rPr>
          <w:rFonts w:hint="eastAsia"/>
        </w:rPr>
        <w:t>Then why do we need Infrastructure Development Plan (IDP</w:t>
      </w:r>
      <w:r w:rsidR="000F50A4">
        <w:rPr>
          <w:rFonts w:hint="eastAsia"/>
        </w:rPr>
        <w:t>CC</w:t>
      </w:r>
      <w:r w:rsidR="00B37138">
        <w:rPr>
          <w:rFonts w:hint="eastAsia"/>
        </w:rPr>
        <w:t>)</w:t>
      </w:r>
      <w:r>
        <w:rPr>
          <w:rFonts w:hint="eastAsia"/>
        </w:rPr>
        <w:t xml:space="preserve">? </w:t>
      </w:r>
      <w:r w:rsidR="000F50A4">
        <w:rPr>
          <w:rFonts w:hint="eastAsia"/>
        </w:rPr>
        <w:t xml:space="preserve"> T</w:t>
      </w:r>
      <w:r w:rsidR="000F50A4">
        <w:t>h</w:t>
      </w:r>
      <w:r w:rsidR="000F50A4">
        <w:rPr>
          <w:rFonts w:hint="eastAsia"/>
        </w:rPr>
        <w:t xml:space="preserve">e most important output of the IDPCC is a sub-project list with specific priority and methodology of financing them. There are two key words </w:t>
      </w:r>
      <w:r w:rsidR="000F50A4">
        <w:t>“consensus”</w:t>
      </w:r>
      <w:r w:rsidR="000F50A4">
        <w:rPr>
          <w:rFonts w:hint="eastAsia"/>
        </w:rPr>
        <w:t xml:space="preserve"> and </w:t>
      </w:r>
      <w:r w:rsidR="000F50A4">
        <w:t>“</w:t>
      </w:r>
      <w:r w:rsidR="000F50A4">
        <w:rPr>
          <w:rFonts w:hint="eastAsia"/>
        </w:rPr>
        <w:t>institution</w:t>
      </w:r>
      <w:r w:rsidR="000F50A4">
        <w:t>”</w:t>
      </w:r>
      <w:r w:rsidR="000F50A4">
        <w:rPr>
          <w:rFonts w:hint="eastAsia"/>
        </w:rPr>
        <w:t xml:space="preserve">. </w:t>
      </w:r>
      <w:r w:rsidR="000F50A4">
        <w:t>Consensus</w:t>
      </w:r>
      <w:r w:rsidR="000F50A4">
        <w:rPr>
          <w:rFonts w:hint="eastAsia"/>
        </w:rPr>
        <w:t xml:space="preserve"> is most important thing when CC </w:t>
      </w:r>
      <w:r w:rsidR="00B37138">
        <w:t>decides</w:t>
      </w:r>
      <w:r w:rsidR="000F50A4">
        <w:rPr>
          <w:rFonts w:hint="eastAsia"/>
        </w:rPr>
        <w:t xml:space="preserve"> priorities among </w:t>
      </w:r>
      <w:r w:rsidR="000F50A4">
        <w:t>infrastructure</w:t>
      </w:r>
      <w:r w:rsidR="000F50A4">
        <w:rPr>
          <w:rFonts w:hint="eastAsia"/>
        </w:rPr>
        <w:t xml:space="preserve"> sub-projects. T</w:t>
      </w:r>
      <w:r w:rsidR="000F50A4">
        <w:t>h</w:t>
      </w:r>
      <w:r w:rsidR="000F50A4">
        <w:rPr>
          <w:rFonts w:hint="eastAsia"/>
        </w:rPr>
        <w:t xml:space="preserve">us IDPCC show </w:t>
      </w:r>
      <w:r w:rsidR="000F50A4">
        <w:t>specific</w:t>
      </w:r>
      <w:r w:rsidR="000F50A4">
        <w:rPr>
          <w:rFonts w:hint="eastAsia"/>
        </w:rPr>
        <w:t xml:space="preserve"> procedure </w:t>
      </w:r>
      <w:r w:rsidR="00B37138">
        <w:rPr>
          <w:rFonts w:hint="eastAsia"/>
        </w:rPr>
        <w:t xml:space="preserve">of </w:t>
      </w:r>
      <w:r w:rsidR="00B37138">
        <w:t>consensus</w:t>
      </w:r>
      <w:r w:rsidR="00B37138">
        <w:rPr>
          <w:rFonts w:hint="eastAsia"/>
        </w:rPr>
        <w:t xml:space="preserve"> making. On the other hand, CC needs a well </w:t>
      </w:r>
      <w:r w:rsidR="00B37138">
        <w:t>defined</w:t>
      </w:r>
      <w:r w:rsidR="00B37138">
        <w:rPr>
          <w:rFonts w:hint="eastAsia"/>
        </w:rPr>
        <w:t xml:space="preserve"> mechanism for planning and consensus making.  </w:t>
      </w:r>
      <w:r w:rsidR="00392914">
        <w:rPr>
          <w:rFonts w:hint="eastAsia"/>
        </w:rPr>
        <w:t>A</w:t>
      </w:r>
      <w:r w:rsidR="00392914">
        <w:t>n</w:t>
      </w:r>
      <w:r w:rsidR="00392914">
        <w:rPr>
          <w:rFonts w:hint="eastAsia"/>
        </w:rPr>
        <w:t>d this mechanism consists of various inner institutes such as;</w:t>
      </w:r>
    </w:p>
    <w:p w:rsidR="00392914" w:rsidRDefault="00392914" w:rsidP="005F1549">
      <w:r>
        <w:t>Comprehensive</w:t>
      </w:r>
      <w:r w:rsidR="009465E0">
        <w:t xml:space="preserve"> </w:t>
      </w:r>
      <w:r>
        <w:t>Planning</w:t>
      </w:r>
      <w:r>
        <w:rPr>
          <w:rFonts w:hint="eastAsia"/>
        </w:rPr>
        <w:t xml:space="preserve"> Unit (CPU),</w:t>
      </w:r>
    </w:p>
    <w:p w:rsidR="00392914" w:rsidRDefault="00392914" w:rsidP="005F1549">
      <w:r>
        <w:rPr>
          <w:rFonts w:hint="eastAsia"/>
        </w:rPr>
        <w:t xml:space="preserve">Ward Level Coordination </w:t>
      </w:r>
      <w:r>
        <w:t>Committee</w:t>
      </w:r>
      <w:r>
        <w:rPr>
          <w:rFonts w:hint="eastAsia"/>
        </w:rPr>
        <w:t xml:space="preserve"> (WLCC),</w:t>
      </w:r>
    </w:p>
    <w:p w:rsidR="00392914" w:rsidRDefault="00392914" w:rsidP="005F1549">
      <w:r>
        <w:rPr>
          <w:rFonts w:hint="eastAsia"/>
        </w:rPr>
        <w:t>C</w:t>
      </w:r>
      <w:r>
        <w:t>i</w:t>
      </w:r>
      <w:r>
        <w:rPr>
          <w:rFonts w:hint="eastAsia"/>
        </w:rPr>
        <w:t>ty Development C</w:t>
      </w:r>
      <w:r>
        <w:t>o</w:t>
      </w:r>
      <w:r>
        <w:rPr>
          <w:rFonts w:hint="eastAsia"/>
        </w:rPr>
        <w:t xml:space="preserve">ordination </w:t>
      </w:r>
      <w:r>
        <w:t>Committee</w:t>
      </w:r>
      <w:r>
        <w:rPr>
          <w:rFonts w:hint="eastAsia"/>
        </w:rPr>
        <w:t xml:space="preserve"> (CDCC) and </w:t>
      </w:r>
    </w:p>
    <w:p w:rsidR="000F50A4" w:rsidRDefault="00392914" w:rsidP="005F1549">
      <w:r>
        <w:rPr>
          <w:rFonts w:hint="eastAsia"/>
        </w:rPr>
        <w:t>Civil S</w:t>
      </w:r>
      <w:r>
        <w:t>o</w:t>
      </w:r>
      <w:r>
        <w:rPr>
          <w:rFonts w:hint="eastAsia"/>
        </w:rPr>
        <w:t xml:space="preserve">ciety Coordinating </w:t>
      </w:r>
      <w:r>
        <w:t>Committee</w:t>
      </w:r>
      <w:r>
        <w:rPr>
          <w:rFonts w:hint="eastAsia"/>
        </w:rPr>
        <w:t xml:space="preserve"> (CSCC),</w:t>
      </w:r>
    </w:p>
    <w:p w:rsidR="00392914" w:rsidRDefault="00392914" w:rsidP="005F1549">
      <w:r>
        <w:rPr>
          <w:rFonts w:hint="eastAsia"/>
        </w:rPr>
        <w:t xml:space="preserve">Objectives, roles, composition and activities of these institutes are explained guidelines of ICGIAP.  </w:t>
      </w:r>
    </w:p>
    <w:p w:rsidR="00392914" w:rsidRDefault="00392914" w:rsidP="005F1549"/>
    <w:p w:rsidR="00B9773C" w:rsidRDefault="00392914" w:rsidP="005F1549">
      <w:r>
        <w:rPr>
          <w:rFonts w:hint="eastAsia"/>
        </w:rPr>
        <w:t>Thus Master Plan, IDPCC and ICGIAP</w:t>
      </w:r>
      <w:r w:rsidR="00B20DA8">
        <w:rPr>
          <w:rFonts w:hint="eastAsia"/>
        </w:rPr>
        <w:t>, as a trinity,</w:t>
      </w:r>
      <w:r>
        <w:rPr>
          <w:rFonts w:hint="eastAsia"/>
        </w:rPr>
        <w:t xml:space="preserve"> compose a </w:t>
      </w:r>
      <w:r w:rsidR="00B20DA8">
        <w:rPr>
          <w:rFonts w:hint="eastAsia"/>
        </w:rPr>
        <w:t xml:space="preserve">strong </w:t>
      </w:r>
      <w:r w:rsidR="00B20DA8">
        <w:t>system</w:t>
      </w:r>
      <w:r w:rsidR="00B20DA8">
        <w:rPr>
          <w:rFonts w:hint="eastAsia"/>
        </w:rPr>
        <w:t xml:space="preserve"> for </w:t>
      </w:r>
      <w:r w:rsidR="00B20DA8">
        <w:t>infrastructure</w:t>
      </w:r>
      <w:r w:rsidR="00B20DA8">
        <w:rPr>
          <w:rFonts w:hint="eastAsia"/>
        </w:rPr>
        <w:t xml:space="preserve"> development. </w:t>
      </w:r>
      <w:r w:rsidR="000F50A4">
        <w:rPr>
          <w:rFonts w:hint="eastAsia"/>
        </w:rPr>
        <w:t xml:space="preserve">Thus IDPCC has a </w:t>
      </w:r>
      <w:r w:rsidR="000F50A4">
        <w:t>character</w:t>
      </w:r>
      <w:r w:rsidR="000F50A4">
        <w:rPr>
          <w:rFonts w:hint="eastAsia"/>
        </w:rPr>
        <w:t xml:space="preserve"> of infrastructure investment plan. </w:t>
      </w:r>
    </w:p>
    <w:p w:rsidR="00524C86" w:rsidRDefault="00524C86" w:rsidP="005F1549"/>
    <w:p w:rsidR="00A5478E" w:rsidRDefault="00DB25B0" w:rsidP="005F1549">
      <w:r>
        <w:rPr>
          <w:noProof/>
        </w:rPr>
        <w:lastRenderedPageBreak/>
        <w:pict>
          <v:rect id="Rectangle 129" o:spid="_x0000_s1027" style="position:absolute;left:0;text-align:left;margin-left:46.1pt;margin-top:11.65pt;width:339.8pt;height:312.65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" stroked="f">
            <v:textbox style="mso-next-textbox:#Rectangle 129" inset="5.85pt,.7pt,5.85pt,.7pt">
              <w:txbxContent>
                <w:p w:rsidR="00DC55F7" w:rsidRDefault="00DC55F7" w:rsidP="00F20342">
                  <w:pPr>
                    <w:pBdr>
                      <w:top w:val="double" w:sz="4" w:space="1" w:color="auto"/>
                      <w:left w:val="double" w:sz="4" w:space="4" w:color="auto"/>
                      <w:bottom w:val="double" w:sz="4" w:space="1" w:color="auto"/>
                      <w:right w:val="double" w:sz="4" w:space="4" w:color="auto"/>
                    </w:pBdr>
                    <w:jc w:val="center"/>
                  </w:pPr>
                  <w:r>
                    <w:rPr>
                      <w:rFonts w:hint="eastAsia"/>
                    </w:rPr>
                    <w:t>Master Plan</w:t>
                  </w:r>
                </w:p>
                <w:p w:rsidR="00DC55F7" w:rsidRDefault="00DC55F7" w:rsidP="00A5478E">
                  <w:pPr>
                    <w:pBdr>
                      <w:top w:val="double" w:sz="4" w:space="1" w:color="auto"/>
                      <w:left w:val="double" w:sz="4" w:space="4" w:color="auto"/>
                      <w:bottom w:val="double" w:sz="4" w:space="1" w:color="auto"/>
                      <w:right w:val="double" w:sz="4" w:space="4" w:color="auto"/>
                    </w:pBdr>
                  </w:pPr>
                </w:p>
                <w:p w:rsidR="00DC55F7" w:rsidRDefault="00DC55F7" w:rsidP="00A5478E">
                  <w:pPr>
                    <w:pBdr>
                      <w:top w:val="double" w:sz="4" w:space="1" w:color="auto"/>
                      <w:left w:val="double" w:sz="4" w:space="4" w:color="auto"/>
                      <w:bottom w:val="double" w:sz="4" w:space="1" w:color="auto"/>
                      <w:right w:val="double" w:sz="4" w:space="4" w:color="auto"/>
                    </w:pBdr>
                  </w:pPr>
                </w:p>
              </w:txbxContent>
            </v:textbox>
            <w10:wrap type="square"/>
          </v:rect>
        </w:pict>
      </w:r>
      <w:r>
        <w:rPr>
          <w:noProof/>
        </w:rPr>
        <w:pict>
          <v:rect id="Rectangle 134" o:spid="_x0000_s1028" style="position:absolute;left:0;text-align:left;margin-left:131.1pt;margin-top:214.45pt;width:195.5pt;height:92.95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">
            <v:textbox style="mso-next-textbox:#Rectangle 134" inset="5.85pt,.7pt,5.85pt,.7pt">
              <w:txbxContent>
                <w:p w:rsidR="00DC55F7" w:rsidRDefault="00DC55F7" w:rsidP="00A5478E">
                  <w:r>
                    <w:rPr>
                      <w:rFonts w:hint="eastAsia"/>
                    </w:rPr>
                    <w:t xml:space="preserve">C. </w:t>
                  </w:r>
                  <w:r>
                    <w:t>Detailed</w:t>
                  </w:r>
                  <w:r>
                    <w:rPr>
                      <w:rFonts w:hint="eastAsia"/>
                    </w:rPr>
                    <w:t xml:space="preserve"> Area Plan</w:t>
                  </w:r>
                </w:p>
                <w:p w:rsidR="00DC55F7" w:rsidRDefault="00DC55F7" w:rsidP="00A5478E"/>
              </w:txbxContent>
            </v:textbox>
            <w10:wrap type="square"/>
          </v:rect>
        </w:pict>
      </w:r>
      <w:r>
        <w:rPr>
          <w:noProof/>
        </w:rPr>
        <w:pict>
          <v:rect id="Rectangle 135" o:spid="_x0000_s1029" style="position:absolute;left:0;text-align:left;margin-left:139.6pt;margin-top:282.05pt;width:178.5pt;height:16.9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" strokecolor="#00c" strokeweight="1pt">
            <v:textbox style="mso-next-textbox:#Rectangle 135" inset="5.85pt,.7pt,5.85pt,.7pt">
              <w:txbxContent>
                <w:p w:rsidR="00DC55F7" w:rsidRDefault="00DC55F7" w:rsidP="00A5478E">
                  <w:r>
                    <w:t>Priority</w:t>
                  </w:r>
                  <w:r>
                    <w:rPr>
                      <w:rFonts w:hint="eastAsia"/>
                    </w:rPr>
                    <w:t xml:space="preserve"> Project Plan</w:t>
                  </w:r>
                </w:p>
              </w:txbxContent>
            </v:textbox>
            <w10:wrap type="square"/>
          </v:rect>
        </w:pict>
      </w:r>
      <w:r>
        <w:rPr>
          <w:noProof/>
        </w:rPr>
        <w:pict>
          <v:rect id="Rectangle 131" o:spid="_x0000_s1030" style="position:absolute;left:0;text-align:left;margin-left:131.1pt;margin-top:96.15pt;width:195.5pt;height:101.4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">
            <v:textbox style="mso-next-textbox:#Rectangle 131" inset="5.85pt,.7pt,5.85pt,.7pt">
              <w:txbxContent>
                <w:p w:rsidR="00DC55F7" w:rsidRDefault="00DC55F7" w:rsidP="00A5478E">
                  <w:r>
                    <w:rPr>
                      <w:rFonts w:hint="eastAsia"/>
                    </w:rPr>
                    <w:t>B. Urban Area Plan</w:t>
                  </w:r>
                </w:p>
                <w:p w:rsidR="00DC55F7" w:rsidRDefault="00DC55F7" w:rsidP="00A5478E"/>
              </w:txbxContent>
            </v:textbox>
            <w10:wrap type="square"/>
          </v:rect>
        </w:pict>
      </w:r>
      <w:r>
        <w:rPr>
          <w:noProof/>
        </w:rPr>
        <w:pict>
          <v:rect id="Rectangle 137" o:spid="_x0000_s1031" style="position:absolute;left:0;text-align:left;margin-left:139.6pt;margin-top:172.2pt;width:178.5pt;height:16.9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" strokecolor="#900" strokeweight="1pt">
            <v:textbox style="mso-next-textbox:#Rectangle 137" inset="5.85pt,.7pt,5.85pt,.7pt">
              <w:txbxContent>
                <w:p w:rsidR="00DC55F7" w:rsidRDefault="00DC55F7" w:rsidP="00A5478E">
                  <w:r>
                    <w:rPr>
                      <w:rFonts w:hint="eastAsia"/>
                    </w:rPr>
                    <w:t>Institutional Plan</w:t>
                  </w:r>
                </w:p>
              </w:txbxContent>
            </v:textbox>
            <w10:wrap type="square"/>
          </v:rect>
        </w:pict>
      </w:r>
      <w:r>
        <w:rPr>
          <w:noProof/>
        </w:rPr>
        <w:pict>
          <v:rect id="Rectangle 132" o:spid="_x0000_s1032" style="position:absolute;left:0;text-align:left;margin-left:139.6pt;margin-top:146.85pt;width:178.5pt;height:16.9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">
            <v:textbox style="mso-next-textbox:#Rectangle 132" inset="5.85pt,.7pt,5.85pt,.7pt">
              <w:txbxContent>
                <w:p w:rsidR="00DC55F7" w:rsidRDefault="00DC55F7" w:rsidP="00A5478E">
                  <w:r>
                    <w:rPr>
                      <w:rFonts w:hint="eastAsia"/>
                    </w:rPr>
                    <w:t>Land Use Plan</w:t>
                  </w:r>
                </w:p>
              </w:txbxContent>
            </v:textbox>
            <w10:wrap type="square"/>
          </v:rect>
        </w:pict>
      </w:r>
      <w:r>
        <w:rPr>
          <w:noProof/>
        </w:rPr>
        <w:pict>
          <v:rect id="Rectangle 133" o:spid="_x0000_s1033" style="position:absolute;left:0;text-align:left;margin-left:139.6pt;margin-top:121.5pt;width:178.5pt;height:16.9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">
            <v:textbox style="mso-next-textbox:#Rectangle 133" inset="5.85pt,.7pt,5.85pt,.7pt">
              <w:txbxContent>
                <w:p w:rsidR="00DC55F7" w:rsidRDefault="00DC55F7" w:rsidP="00A5478E">
                  <w:r>
                    <w:rPr>
                      <w:rFonts w:hint="eastAsia"/>
                    </w:rPr>
                    <w:t>Sector Plan</w:t>
                  </w:r>
                </w:p>
              </w:txbxContent>
            </v:textbox>
            <w10:wrap type="square"/>
          </v:rect>
        </w:pict>
      </w:r>
      <w:r>
        <w:rPr>
          <w:noProof/>
        </w:rPr>
        <w:pict>
          <v:rect id="Rectangle 136" o:spid="_x0000_s1034" style="position:absolute;left:0;text-align:left;margin-left:139.6pt;margin-top:239.8pt;width:178.5pt;height:33.8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">
            <v:textbox style="mso-next-textbox:#Rectangle 136" inset="5.85pt,.7pt,5.85pt,.7pt">
              <w:txbxContent>
                <w:p w:rsidR="00DC55F7" w:rsidRDefault="00DC55F7" w:rsidP="003C69BD">
                  <w:pPr>
                    <w:spacing w:line="240" w:lineRule="exact"/>
                    <w:ind w:leftChars="-45" w:left="-2" w:hangingChars="44" w:hanging="92"/>
                  </w:pPr>
                  <w:r>
                    <w:rPr>
                      <w:rFonts w:hint="eastAsia"/>
                    </w:rPr>
                    <w:t xml:space="preserve">Strategic </w:t>
                  </w:r>
                  <w:r>
                    <w:t>Panning</w:t>
                  </w:r>
                  <w:r>
                    <w:rPr>
                      <w:rFonts w:hint="eastAsia"/>
                    </w:rPr>
                    <w:t xml:space="preserve"> Zone (SPZ)</w:t>
                  </w:r>
                </w:p>
                <w:p w:rsidR="00DC55F7" w:rsidRPr="00321B7B" w:rsidRDefault="00DC55F7" w:rsidP="00F47AFD">
                  <w:pPr>
                    <w:spacing w:line="240" w:lineRule="exact"/>
                    <w:ind w:leftChars="164" w:hangingChars="42" w:hanging="76"/>
                    <w:rPr>
                      <w:sz w:val="18"/>
                      <w:szCs w:val="18"/>
                    </w:rPr>
                  </w:pPr>
                  <w:r w:rsidRPr="00321B7B">
                    <w:rPr>
                      <w:rFonts w:hint="eastAsia"/>
                      <w:sz w:val="18"/>
                      <w:szCs w:val="18"/>
                    </w:rPr>
                    <w:t xml:space="preserve">Land Use and </w:t>
                  </w:r>
                  <w:r w:rsidRPr="00321B7B">
                    <w:rPr>
                      <w:sz w:val="18"/>
                      <w:szCs w:val="18"/>
                    </w:rPr>
                    <w:t>Infrastructure</w:t>
                  </w:r>
                  <w:r w:rsidRPr="00321B7B">
                    <w:rPr>
                      <w:rFonts w:hint="eastAsia"/>
                      <w:sz w:val="18"/>
                      <w:szCs w:val="18"/>
                    </w:rPr>
                    <w:t xml:space="preserve"> Plan </w:t>
                  </w:r>
                </w:p>
                <w:p w:rsidR="00DC55F7" w:rsidRDefault="00DC55F7" w:rsidP="00A5478E"/>
              </w:txbxContent>
            </v:textbox>
            <w10:wrap type="square"/>
          </v:rect>
        </w:pict>
      </w:r>
      <w:r>
        <w:rPr>
          <w:noProof/>
        </w:rPr>
        <w:pict>
          <v:rect id="Rectangle 130" o:spid="_x0000_s1035" style="position:absolute;left:0;text-align:left;margin-left:131.1pt;margin-top:37pt;width:195.5pt;height:42.25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">
            <v:textbox style="mso-next-textbox:#Rectangle 130" inset="5.85pt,.7pt,5.85pt,.7pt">
              <w:txbxContent>
                <w:p w:rsidR="00DC55F7" w:rsidRDefault="00DC55F7" w:rsidP="00A21CDE">
                  <w:pPr>
                    <w:pStyle w:val="ListParagraph"/>
                    <w:numPr>
                      <w:ilvl w:val="0"/>
                      <w:numId w:val="18"/>
                    </w:numPr>
                    <w:ind w:leftChars="0"/>
                  </w:pPr>
                  <w:r>
                    <w:rPr>
                      <w:rFonts w:hint="eastAsia"/>
                    </w:rPr>
                    <w:t>Strategic Plan &amp; Structure Plan</w:t>
                  </w:r>
                </w:p>
                <w:p w:rsidR="00DC55F7" w:rsidRPr="00B25B84" w:rsidRDefault="00DC55F7" w:rsidP="00F20342">
                  <w:pPr>
                    <w:ind w:leftChars="200" w:firstLineChars="700" w:firstLine="1260"/>
                    <w:rPr>
                      <w:sz w:val="18"/>
                      <w:szCs w:val="18"/>
                    </w:rPr>
                  </w:pPr>
                  <w:r w:rsidRPr="00B25B84">
                    <w:rPr>
                      <w:rFonts w:hint="eastAsia"/>
                      <w:sz w:val="18"/>
                      <w:szCs w:val="18"/>
                    </w:rPr>
                    <w:t>Policy of urban planning</w:t>
                  </w:r>
                </w:p>
              </w:txbxContent>
            </v:textbox>
            <w10:wrap type="square"/>
          </v:rect>
        </w:pict>
      </w:r>
    </w:p>
    <w:p w:rsidR="00A5478E" w:rsidRDefault="00A5478E" w:rsidP="005F1549"/>
    <w:p w:rsidR="00A5478E" w:rsidRDefault="00A5478E" w:rsidP="005F1549"/>
    <w:p w:rsidR="00A5478E" w:rsidRDefault="00A5478E" w:rsidP="005F1549"/>
    <w:p w:rsidR="003D2C0C" w:rsidRDefault="003D2C0C" w:rsidP="005F1549"/>
    <w:p w:rsidR="003D2C0C" w:rsidRDefault="003D2C0C" w:rsidP="005F1549"/>
    <w:p w:rsidR="003D2C0C" w:rsidRDefault="003D2C0C" w:rsidP="005F1549"/>
    <w:p w:rsidR="003D2C0C" w:rsidRDefault="003D2C0C" w:rsidP="005F1549"/>
    <w:p w:rsidR="003D2C0C" w:rsidRDefault="003D2C0C" w:rsidP="005F1549"/>
    <w:p w:rsidR="003D2C0C" w:rsidRDefault="003D2C0C" w:rsidP="005F1549"/>
    <w:p w:rsidR="003D2C0C" w:rsidRDefault="00DB25B0" w:rsidP="005F1549">
      <w:r>
        <w:rPr>
          <w:noProof/>
        </w:rPr>
        <w:pict>
          <v:shapetype id="_x0000_t32" coordsize="21600,21600" o:spt="32" o:oned="t" path="m,l21600,21600e" filled="f">
            <v:path arrowok="t" fillok="f" o:connecttype="none"/>
            <o:lock v:ext="edit" shapetype="t"/>
          </v:shapetype>
          <v:shape id="AutoShape 143" o:spid="_x0000_s1114" type="#_x0000_t32" style="position:absolute;left:0;text-align:left;margin-left:317.6pt;margin-top:9pt;width:102.4pt;height:270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" strokecolor="red">
            <v:stroke dashstyle="dash"/>
            <w10:wrap type="square"/>
          </v:shape>
        </w:pict>
      </w:r>
      <w:r>
        <w:rPr>
          <w:noProof/>
        </w:rPr>
        <w:pict>
          <v:shape id="AutoShape 142" o:spid="_x0000_s1113" type="#_x0000_t32" style="position:absolute;left:0;text-align:left;margin-left:47.25pt;margin-top:7.4pt;width:92.35pt;height:271.6pt;flip:x;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" strokecolor="red">
            <v:stroke dashstyle="dash"/>
            <w10:wrap type="square"/>
          </v:shape>
        </w:pict>
      </w:r>
    </w:p>
    <w:p w:rsidR="003D2C0C" w:rsidRDefault="003D2C0C" w:rsidP="005F1549"/>
    <w:p w:rsidR="003D2C0C" w:rsidRDefault="003D2C0C" w:rsidP="005F1549"/>
    <w:p w:rsidR="003D2C0C" w:rsidRDefault="003D2C0C" w:rsidP="005F1549"/>
    <w:p w:rsidR="003D2C0C" w:rsidRDefault="003D2C0C" w:rsidP="005F1549"/>
    <w:p w:rsidR="003D2C0C" w:rsidRDefault="003D2C0C" w:rsidP="005F1549"/>
    <w:p w:rsidR="003D2C0C" w:rsidRDefault="00DB25B0" w:rsidP="005F1549">
      <w:r>
        <w:rPr>
          <w:noProof/>
        </w:rPr>
        <w:pict>
          <v:shape id="AutoShape 140" o:spid="_x0000_s1112" type="#_x0000_t32" style="position:absolute;left:0;text-align:left;margin-left:318.1pt;margin-top:10.95pt;width:29.6pt;height:64.2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" strokecolor="#00c">
            <v:stroke dashstyle="dash"/>
            <w10:wrap type="square"/>
          </v:shape>
        </w:pict>
      </w:r>
      <w:r>
        <w:rPr>
          <w:noProof/>
        </w:rPr>
        <w:pict>
          <v:shape id="AutoShape 139" o:spid="_x0000_s1111" type="#_x0000_t32" style="position:absolute;left:0;text-align:left;margin-left:107.7pt;margin-top:10.95pt;width:31.9pt;height:64.65pt;flip:x;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" strokecolor="#00c">
            <v:stroke dashstyle="dash"/>
            <w10:wrap type="square"/>
          </v:shape>
        </w:pict>
      </w:r>
    </w:p>
    <w:p w:rsidR="003D2C0C" w:rsidRDefault="003D2C0C" w:rsidP="005F1549"/>
    <w:p w:rsidR="003D2C0C" w:rsidRDefault="003D2C0C" w:rsidP="005F1549"/>
    <w:p w:rsidR="003D2C0C" w:rsidRDefault="003D2C0C" w:rsidP="005F1549"/>
    <w:p w:rsidR="003D2C0C" w:rsidRDefault="00DB25B0" w:rsidP="005F1549">
      <w:r>
        <w:rPr>
          <w:noProof/>
        </w:rPr>
        <w:pict>
          <v:rect id="Rectangle 138" o:spid="_x0000_s1036" style="position:absolute;left:0;text-align:left;margin-left:108.5pt;margin-top:3.6pt;width:248.5pt;height:68.4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" strokecolor="#00c" strokeweight="1pt">
            <v:textbox style="mso-next-textbox:#Rectangle 138" inset="5.85pt,.7pt,5.85pt,.7pt">
              <w:txbxContent>
                <w:p w:rsidR="00DC55F7" w:rsidRDefault="00DC55F7" w:rsidP="005F1549">
                  <w:pPr>
                    <w:spacing w:beforeLines="20" w:line="240" w:lineRule="exact"/>
                    <w:ind w:left="338" w:hangingChars="161" w:hanging="338"/>
                  </w:pPr>
                  <w:r>
                    <w:t>Infrastructure</w:t>
                  </w:r>
                  <w:r>
                    <w:rPr>
                      <w:rFonts w:hint="eastAsia"/>
                    </w:rPr>
                    <w:t xml:space="preserve"> Development Plan (IDPCC)</w:t>
                  </w:r>
                </w:p>
                <w:p w:rsidR="00DC55F7" w:rsidRDefault="00DC55F7" w:rsidP="00A21CDE">
                  <w:pPr>
                    <w:pStyle w:val="ListParagraph"/>
                    <w:numPr>
                      <w:ilvl w:val="0"/>
                      <w:numId w:val="19"/>
                    </w:numPr>
                    <w:spacing w:line="240" w:lineRule="exact"/>
                    <w:ind w:leftChars="0" w:left="338" w:hangingChars="161" w:hanging="338"/>
                  </w:pPr>
                  <w:r>
                    <w:rPr>
                      <w:rFonts w:hint="eastAsia"/>
                    </w:rPr>
                    <w:t xml:space="preserve">Review of Socioeconomic </w:t>
                  </w:r>
                  <w:r>
                    <w:t>activities</w:t>
                  </w:r>
                  <w:r>
                    <w:rPr>
                      <w:rFonts w:hint="eastAsia"/>
                    </w:rPr>
                    <w:t xml:space="preserve"> in the CC</w:t>
                  </w:r>
                </w:p>
                <w:p w:rsidR="00DC55F7" w:rsidRDefault="00DC55F7" w:rsidP="00A21CDE">
                  <w:pPr>
                    <w:pStyle w:val="ListParagraph"/>
                    <w:numPr>
                      <w:ilvl w:val="0"/>
                      <w:numId w:val="19"/>
                    </w:numPr>
                    <w:spacing w:line="240" w:lineRule="exact"/>
                    <w:ind w:leftChars="0" w:left="338" w:hangingChars="161" w:hanging="338"/>
                  </w:pPr>
                  <w:r>
                    <w:rPr>
                      <w:rFonts w:hint="eastAsia"/>
                    </w:rPr>
                    <w:t>Necessary infrastructure necessary in 5 years</w:t>
                  </w:r>
                </w:p>
                <w:p w:rsidR="00DC55F7" w:rsidRDefault="00DC55F7" w:rsidP="00A21CDE">
                  <w:pPr>
                    <w:pStyle w:val="ListParagraph"/>
                    <w:numPr>
                      <w:ilvl w:val="0"/>
                      <w:numId w:val="19"/>
                    </w:numPr>
                    <w:spacing w:line="240" w:lineRule="exact"/>
                    <w:ind w:leftChars="0" w:left="338" w:hangingChars="161" w:hanging="338"/>
                  </w:pPr>
                  <w:r>
                    <w:t>Priority</w:t>
                  </w:r>
                  <w:r>
                    <w:rPr>
                      <w:rFonts w:hint="eastAsia"/>
                    </w:rPr>
                    <w:t xml:space="preserve"> setting among </w:t>
                  </w:r>
                  <w:r>
                    <w:t>infrastructure</w:t>
                  </w:r>
                </w:p>
                <w:p w:rsidR="00DC55F7" w:rsidRDefault="00DC55F7" w:rsidP="00A21CDE">
                  <w:pPr>
                    <w:pStyle w:val="ListParagraph"/>
                    <w:numPr>
                      <w:ilvl w:val="0"/>
                      <w:numId w:val="19"/>
                    </w:numPr>
                    <w:spacing w:line="240" w:lineRule="exact"/>
                    <w:ind w:leftChars="0" w:left="338" w:hangingChars="161" w:hanging="338"/>
                  </w:pPr>
                  <w:r>
                    <w:rPr>
                      <w:rFonts w:hint="eastAsia"/>
                    </w:rPr>
                    <w:t>Priority Project List</w:t>
                  </w:r>
                </w:p>
              </w:txbxContent>
            </v:textbox>
            <w10:wrap type="square"/>
          </v:rect>
        </w:pict>
      </w:r>
    </w:p>
    <w:p w:rsidR="003D2C0C" w:rsidRDefault="003D2C0C" w:rsidP="005F1549"/>
    <w:p w:rsidR="003D2C0C" w:rsidRDefault="003D2C0C" w:rsidP="005F1549"/>
    <w:p w:rsidR="003D2C0C" w:rsidRDefault="003D2C0C" w:rsidP="005F1549"/>
    <w:p w:rsidR="003D2C0C" w:rsidRDefault="003D2C0C" w:rsidP="005F1549"/>
    <w:p w:rsidR="003D2C0C" w:rsidRDefault="00DB25B0" w:rsidP="005F1549">
      <w:r>
        <w:rPr>
          <w:noProof/>
        </w:rPr>
        <w:pict>
          <v:rect id="Rectangle 141" o:spid="_x0000_s1037" style="position:absolute;left:0;text-align:left;margin-left:47.25pt;margin-top:9pt;width:374pt;height:90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" strokecolor="#900" strokeweight="1pt">
            <v:textbox style="mso-next-textbox:#Rectangle 141" inset="5.85pt,.7pt,5.85pt,.7pt">
              <w:txbxContent>
                <w:p w:rsidR="00DC55F7" w:rsidRDefault="00DC55F7" w:rsidP="005F1549">
                  <w:pPr>
                    <w:spacing w:beforeLines="20" w:line="240" w:lineRule="exact"/>
                    <w:ind w:leftChars="200"/>
                  </w:pPr>
                  <w:r>
                    <w:rPr>
                      <w:rFonts w:hint="eastAsia"/>
                    </w:rPr>
                    <w:t>Inclusive C</w:t>
                  </w:r>
                  <w:r>
                    <w:t>i</w:t>
                  </w:r>
                  <w:r>
                    <w:rPr>
                      <w:rFonts w:hint="eastAsia"/>
                    </w:rPr>
                    <w:t>ty G</w:t>
                  </w:r>
                  <w:r>
                    <w:t>o</w:t>
                  </w:r>
                  <w:r>
                    <w:rPr>
                      <w:rFonts w:hint="eastAsia"/>
                    </w:rPr>
                    <w:t xml:space="preserve">vernance Improvement Action </w:t>
                  </w:r>
                  <w:r>
                    <w:t>Program</w:t>
                  </w:r>
                  <w:r>
                    <w:rPr>
                      <w:rFonts w:hint="eastAsia"/>
                    </w:rPr>
                    <w:t xml:space="preserve"> (ICGIAP)</w:t>
                  </w:r>
                </w:p>
                <w:p w:rsidR="00DC55F7" w:rsidRDefault="00DC55F7" w:rsidP="009921C1">
                  <w:pPr>
                    <w:spacing w:line="240" w:lineRule="exact"/>
                  </w:pPr>
                  <w:r>
                    <w:t>Institutional</w:t>
                  </w:r>
                  <w:r>
                    <w:rPr>
                      <w:rFonts w:hint="eastAsia"/>
                    </w:rPr>
                    <w:t xml:space="preserve"> Improvement (Please refer to relevant ICGIAP guideline for function and members of the proposed unit/ committee)</w:t>
                  </w:r>
                </w:p>
                <w:p w:rsidR="00DC55F7" w:rsidRDefault="00DC55F7" w:rsidP="00A21CDE">
                  <w:pPr>
                    <w:pStyle w:val="ListParagraph"/>
                    <w:numPr>
                      <w:ilvl w:val="0"/>
                      <w:numId w:val="19"/>
                    </w:numPr>
                    <w:spacing w:line="240" w:lineRule="exact"/>
                    <w:ind w:leftChars="200" w:left="735" w:hangingChars="150" w:hanging="315"/>
                  </w:pPr>
                  <w:r>
                    <w:t>ComprehensivePlanning</w:t>
                  </w:r>
                  <w:r>
                    <w:rPr>
                      <w:rFonts w:hint="eastAsia"/>
                    </w:rPr>
                    <w:t xml:space="preserve"> Unit (CPU/ Guideline 2.7 )</w:t>
                  </w:r>
                </w:p>
                <w:p w:rsidR="00DC55F7" w:rsidRDefault="00DC55F7" w:rsidP="00A21CDE">
                  <w:pPr>
                    <w:pStyle w:val="ListParagraph"/>
                    <w:numPr>
                      <w:ilvl w:val="0"/>
                      <w:numId w:val="19"/>
                    </w:numPr>
                    <w:spacing w:line="240" w:lineRule="exact"/>
                    <w:ind w:leftChars="200" w:left="735" w:hangingChars="150" w:hanging="315"/>
                  </w:pPr>
                  <w:r>
                    <w:rPr>
                      <w:rFonts w:hint="eastAsia"/>
                    </w:rPr>
                    <w:t xml:space="preserve">Ward Level Coordination </w:t>
                  </w:r>
                  <w:r>
                    <w:t>Committee</w:t>
                  </w:r>
                  <w:r>
                    <w:rPr>
                      <w:rFonts w:hint="eastAsia"/>
                    </w:rPr>
                    <w:t xml:space="preserve"> (WLCC/ Guideline 5.2 )</w:t>
                  </w:r>
                </w:p>
                <w:p w:rsidR="00DC55F7" w:rsidRDefault="00DC55F7" w:rsidP="00A21CDE">
                  <w:pPr>
                    <w:pStyle w:val="ListParagraph"/>
                    <w:numPr>
                      <w:ilvl w:val="0"/>
                      <w:numId w:val="19"/>
                    </w:numPr>
                    <w:spacing w:line="240" w:lineRule="exact"/>
                    <w:ind w:leftChars="200" w:left="735" w:hangingChars="150" w:hanging="315"/>
                  </w:pPr>
                  <w:r>
                    <w:rPr>
                      <w:rFonts w:hint="eastAsia"/>
                    </w:rPr>
                    <w:t>C</w:t>
                  </w:r>
                  <w:r>
                    <w:t>i</w:t>
                  </w:r>
                  <w:r>
                    <w:rPr>
                      <w:rFonts w:hint="eastAsia"/>
                    </w:rPr>
                    <w:t>ty Development C</w:t>
                  </w:r>
                  <w:r>
                    <w:t>o</w:t>
                  </w:r>
                  <w:r>
                    <w:rPr>
                      <w:rFonts w:hint="eastAsia"/>
                    </w:rPr>
                    <w:t xml:space="preserve">ordination </w:t>
                  </w:r>
                  <w:r>
                    <w:t>Committee</w:t>
                  </w:r>
                  <w:r>
                    <w:rPr>
                      <w:rFonts w:hint="eastAsia"/>
                    </w:rPr>
                    <w:t xml:space="preserve"> (CDCC/ Guideline 2.1)</w:t>
                  </w:r>
                </w:p>
                <w:p w:rsidR="00DC55F7" w:rsidRDefault="00DC55F7" w:rsidP="00A21CDE">
                  <w:pPr>
                    <w:pStyle w:val="ListParagraph"/>
                    <w:numPr>
                      <w:ilvl w:val="0"/>
                      <w:numId w:val="19"/>
                    </w:numPr>
                    <w:spacing w:line="240" w:lineRule="exact"/>
                    <w:ind w:leftChars="200" w:left="735" w:hangingChars="150" w:hanging="315"/>
                  </w:pPr>
                  <w:r>
                    <w:rPr>
                      <w:rFonts w:hint="eastAsia"/>
                    </w:rPr>
                    <w:t>Civil S</w:t>
                  </w:r>
                  <w:r>
                    <w:t>o</w:t>
                  </w:r>
                  <w:r>
                    <w:rPr>
                      <w:rFonts w:hint="eastAsia"/>
                    </w:rPr>
                    <w:t xml:space="preserve">ciety Coordinating </w:t>
                  </w:r>
                  <w:r>
                    <w:t>Committee</w:t>
                  </w:r>
                  <w:r>
                    <w:rPr>
                      <w:rFonts w:hint="eastAsia"/>
                    </w:rPr>
                    <w:t xml:space="preserve"> (CSCC/ Guideline 5.1), etc</w:t>
                  </w:r>
                </w:p>
              </w:txbxContent>
            </v:textbox>
            <w10:wrap type="square"/>
          </v:rect>
        </w:pict>
      </w:r>
    </w:p>
    <w:p w:rsidR="003D2C0C" w:rsidRDefault="003D2C0C" w:rsidP="005F1549"/>
    <w:p w:rsidR="003D2C0C" w:rsidRDefault="003D2C0C" w:rsidP="005F1549"/>
    <w:p w:rsidR="003D2C0C" w:rsidRDefault="003D2C0C" w:rsidP="005F1549"/>
    <w:p w:rsidR="003D2C0C" w:rsidRDefault="003D2C0C" w:rsidP="005F1549"/>
    <w:p w:rsidR="003D2C0C" w:rsidRDefault="003D2C0C" w:rsidP="005F1549"/>
    <w:p w:rsidR="003D2C0C" w:rsidRDefault="003D2C0C" w:rsidP="005F1549">
      <w:r>
        <w:rPr>
          <w:rFonts w:hint="eastAsia"/>
        </w:rPr>
        <w:t>Figure 1.1  Demarcation among MP, IDPCC and ICGIAP</w:t>
      </w:r>
    </w:p>
    <w:p w:rsidR="003D2C0C" w:rsidRDefault="003D2C0C" w:rsidP="005F1549"/>
    <w:p w:rsidR="00A53DFB" w:rsidRPr="006266EF" w:rsidRDefault="00A53DFB" w:rsidP="005F1549"/>
    <w:p w:rsidR="00B35E4F" w:rsidRPr="00A32906" w:rsidRDefault="00B35E4F" w:rsidP="00B35E4F">
      <w:pPr>
        <w:pStyle w:val="Heading2"/>
        <w:spacing w:after="180"/>
        <w:rPr>
          <w:lang w:val="en-US"/>
        </w:rPr>
      </w:pPr>
      <w:bookmarkStart w:id="3" w:name="_Toc508709758"/>
      <w:r w:rsidRPr="00A32906">
        <w:rPr>
          <w:rFonts w:hint="eastAsia"/>
          <w:lang w:val="en-US" w:eastAsia="ja-JP"/>
        </w:rPr>
        <w:t>Objectives</w:t>
      </w:r>
      <w:r w:rsidR="00A32906" w:rsidRPr="00A32906">
        <w:rPr>
          <w:rFonts w:hint="eastAsia"/>
          <w:lang w:val="en-US" w:eastAsia="ja-JP"/>
        </w:rPr>
        <w:t xml:space="preserve"> of IDPCC and this </w:t>
      </w:r>
      <w:r w:rsidR="00A32906" w:rsidRPr="00A32906">
        <w:rPr>
          <w:lang w:val="en-US" w:eastAsia="ja-JP"/>
        </w:rPr>
        <w:t>Guideline</w:t>
      </w:r>
      <w:bookmarkEnd w:id="3"/>
    </w:p>
    <w:p w:rsidR="00B35E4F" w:rsidRDefault="00B35E4F" w:rsidP="00F33BB3">
      <w:r>
        <w:rPr>
          <w:rFonts w:hint="eastAsia"/>
        </w:rPr>
        <w:t xml:space="preserve">ICGP project expects </w:t>
      </w:r>
      <w:r>
        <w:t>the entire</w:t>
      </w:r>
      <w:r>
        <w:rPr>
          <w:rFonts w:hint="eastAsia"/>
        </w:rPr>
        <w:t xml:space="preserve"> target CCs to revise </w:t>
      </w:r>
      <w:r>
        <w:t>their</w:t>
      </w:r>
      <w:r>
        <w:rPr>
          <w:rFonts w:hint="eastAsia"/>
        </w:rPr>
        <w:t xml:space="preserve"> IPDCC based on this guideline. </w:t>
      </w:r>
      <w:r w:rsidR="00B20DA8">
        <w:rPr>
          <w:rFonts w:hint="eastAsia"/>
        </w:rPr>
        <w:t>O</w:t>
      </w:r>
      <w:r w:rsidR="00071E8B">
        <w:rPr>
          <w:rFonts w:hint="eastAsia"/>
        </w:rPr>
        <w:t>bjectives of this guideline are</w:t>
      </w:r>
      <w:r w:rsidR="00B20DA8">
        <w:rPr>
          <w:rFonts w:hint="eastAsia"/>
        </w:rPr>
        <w:t xml:space="preserve"> as </w:t>
      </w:r>
      <w:r w:rsidR="00B20DA8">
        <w:t>follows</w:t>
      </w:r>
      <w:r w:rsidR="00B20DA8">
        <w:rPr>
          <w:rFonts w:hint="eastAsia"/>
        </w:rPr>
        <w:t xml:space="preserve">; </w:t>
      </w:r>
    </w:p>
    <w:p w:rsidR="00071E8B" w:rsidRPr="004950E4" w:rsidRDefault="00071E8B" w:rsidP="00A21CDE">
      <w:pPr>
        <w:pStyle w:val="Heading4"/>
        <w:numPr>
          <w:ilvl w:val="0"/>
          <w:numId w:val="17"/>
        </w:numPr>
      </w:pPr>
      <w:bookmarkStart w:id="4" w:name="_Toc508709759"/>
      <w:r w:rsidRPr="004950E4">
        <w:rPr>
          <w:rFonts w:hint="eastAsia"/>
        </w:rPr>
        <w:t>Execution of Master Plan and other Relevant Plans</w:t>
      </w:r>
      <w:bookmarkEnd w:id="4"/>
    </w:p>
    <w:p w:rsidR="00071E8B" w:rsidRDefault="00071E8B" w:rsidP="00F33BB3">
      <w:r>
        <w:rPr>
          <w:rFonts w:hint="eastAsia"/>
        </w:rPr>
        <w:t xml:space="preserve">Master plan is a big framework of urban and infrastructure development of each CC. </w:t>
      </w:r>
      <w:r w:rsidR="00401B00">
        <w:rPr>
          <w:rFonts w:hint="eastAsia"/>
        </w:rPr>
        <w:t xml:space="preserve">On the </w:t>
      </w:r>
      <w:r w:rsidR="00401B00">
        <w:rPr>
          <w:rFonts w:hint="eastAsia"/>
        </w:rPr>
        <w:lastRenderedPageBreak/>
        <w:t>other side, IDP</w:t>
      </w:r>
      <w:r>
        <w:rPr>
          <w:rFonts w:hint="eastAsia"/>
        </w:rPr>
        <w:t xml:space="preserve">CC is an action plan </w:t>
      </w:r>
      <w:r w:rsidR="0095521D">
        <w:rPr>
          <w:rFonts w:hint="eastAsia"/>
        </w:rPr>
        <w:t xml:space="preserve">of infrastructure investment </w:t>
      </w:r>
      <w:r>
        <w:rPr>
          <w:rFonts w:hint="eastAsia"/>
        </w:rPr>
        <w:t>that shows how to execute the items planed in the Master Plan</w:t>
      </w:r>
      <w:r w:rsidR="00DC5A9E">
        <w:rPr>
          <w:rFonts w:hint="eastAsia"/>
        </w:rPr>
        <w:t xml:space="preserve"> and other development plans</w:t>
      </w:r>
      <w:r>
        <w:rPr>
          <w:rFonts w:hint="eastAsia"/>
        </w:rPr>
        <w:t xml:space="preserve">. </w:t>
      </w:r>
      <w:r w:rsidR="00DC5A9E">
        <w:rPr>
          <w:rFonts w:hint="eastAsia"/>
        </w:rPr>
        <w:t xml:space="preserve">However, </w:t>
      </w:r>
      <w:r w:rsidR="00873911">
        <w:rPr>
          <w:rFonts w:hint="eastAsia"/>
        </w:rPr>
        <w:t xml:space="preserve">priority </w:t>
      </w:r>
      <w:r w:rsidR="00DC5A9E">
        <w:rPr>
          <w:rFonts w:hint="eastAsia"/>
        </w:rPr>
        <w:t xml:space="preserve">of </w:t>
      </w:r>
      <w:r w:rsidR="00DC5A9E">
        <w:t>infrastructure</w:t>
      </w:r>
      <w:r w:rsidR="00DC5A9E">
        <w:rPr>
          <w:rFonts w:hint="eastAsia"/>
        </w:rPr>
        <w:t xml:space="preserve"> may change time to time. </w:t>
      </w:r>
      <w:r w:rsidR="00401B00">
        <w:rPr>
          <w:rFonts w:hint="eastAsia"/>
        </w:rPr>
        <w:t>T</w:t>
      </w:r>
      <w:r>
        <w:t>herefore</w:t>
      </w:r>
      <w:r>
        <w:rPr>
          <w:rFonts w:hint="eastAsia"/>
        </w:rPr>
        <w:t xml:space="preserve">, </w:t>
      </w:r>
      <w:r w:rsidR="00401B00">
        <w:rPr>
          <w:rFonts w:hint="eastAsia"/>
        </w:rPr>
        <w:t xml:space="preserve">this guideline shows how to improve and revise the previous IDPCC periodically. </w:t>
      </w:r>
    </w:p>
    <w:p w:rsidR="00071E8B" w:rsidRDefault="00401B00" w:rsidP="00B9773C">
      <w:pPr>
        <w:pStyle w:val="Heading4"/>
      </w:pPr>
      <w:bookmarkStart w:id="5" w:name="_Toc508709760"/>
      <w:r>
        <w:rPr>
          <w:rFonts w:hint="eastAsia"/>
        </w:rPr>
        <w:t xml:space="preserve">Improvement of </w:t>
      </w:r>
      <w:r>
        <w:t>Planning</w:t>
      </w:r>
      <w:r>
        <w:rPr>
          <w:rFonts w:hint="eastAsia"/>
        </w:rPr>
        <w:t xml:space="preserve"> Capacity of CC</w:t>
      </w:r>
      <w:bookmarkEnd w:id="5"/>
    </w:p>
    <w:p w:rsidR="00071E8B" w:rsidRPr="00071E8B" w:rsidRDefault="00401B00" w:rsidP="00F33BB3">
      <w:r>
        <w:rPr>
          <w:rFonts w:hint="eastAsia"/>
        </w:rPr>
        <w:t>T</w:t>
      </w:r>
      <w:r>
        <w:t>h</w:t>
      </w:r>
      <w:r>
        <w:rPr>
          <w:rFonts w:hint="eastAsia"/>
        </w:rPr>
        <w:t xml:space="preserve">is guideline of IDPCC </w:t>
      </w:r>
      <w:r w:rsidR="003D62C3">
        <w:rPr>
          <w:rFonts w:hint="eastAsia"/>
        </w:rPr>
        <w:t xml:space="preserve">(together with ICGIAP) </w:t>
      </w:r>
      <w:r>
        <w:rPr>
          <w:rFonts w:hint="eastAsia"/>
        </w:rPr>
        <w:t xml:space="preserve">proposes </w:t>
      </w:r>
      <w:r>
        <w:t>various</w:t>
      </w:r>
      <w:r>
        <w:rPr>
          <w:rFonts w:hint="eastAsia"/>
        </w:rPr>
        <w:t xml:space="preserve"> organizations and </w:t>
      </w:r>
      <w:r>
        <w:t>committees</w:t>
      </w:r>
      <w:r>
        <w:rPr>
          <w:rFonts w:hint="eastAsia"/>
        </w:rPr>
        <w:t xml:space="preserve"> to participate in the CC</w:t>
      </w:r>
      <w:r>
        <w:t>’</w:t>
      </w:r>
      <w:r>
        <w:rPr>
          <w:rFonts w:hint="eastAsia"/>
        </w:rPr>
        <w:t xml:space="preserve">s </w:t>
      </w:r>
      <w:r>
        <w:t>infrastructure</w:t>
      </w:r>
      <w:r>
        <w:rPr>
          <w:rFonts w:hint="eastAsia"/>
        </w:rPr>
        <w:t xml:space="preserve"> planning process. Through the elaboration </w:t>
      </w:r>
      <w:r w:rsidR="00873911">
        <w:rPr>
          <w:rFonts w:hint="eastAsia"/>
        </w:rPr>
        <w:t xml:space="preserve">and </w:t>
      </w:r>
      <w:r w:rsidR="00873911">
        <w:t>amendment</w:t>
      </w:r>
      <w:r>
        <w:rPr>
          <w:rFonts w:hint="eastAsia"/>
        </w:rPr>
        <w:t>of IDPCC, citizen, counselors, CC officers, and Mayor</w:t>
      </w:r>
      <w:r w:rsidR="00873911">
        <w:rPr>
          <w:rFonts w:hint="eastAsia"/>
        </w:rPr>
        <w:t xml:space="preserve"> would improve their capacity in</w:t>
      </w:r>
      <w:r>
        <w:rPr>
          <w:rFonts w:hint="eastAsia"/>
        </w:rPr>
        <w:t xml:space="preserve"> planning </w:t>
      </w:r>
      <w:r>
        <w:t>infrastructure</w:t>
      </w:r>
      <w:r>
        <w:rPr>
          <w:rFonts w:hint="eastAsia"/>
        </w:rPr>
        <w:t xml:space="preserve">. </w:t>
      </w:r>
    </w:p>
    <w:p w:rsidR="00B35E4F" w:rsidRDefault="00A32906" w:rsidP="00B9773C">
      <w:pPr>
        <w:pStyle w:val="Heading4"/>
      </w:pPr>
      <w:bookmarkStart w:id="6" w:name="_Toc508709761"/>
      <w:r>
        <w:rPr>
          <w:rFonts w:hint="eastAsia"/>
        </w:rPr>
        <w:t xml:space="preserve">Facilitation of </w:t>
      </w:r>
      <w:r w:rsidR="001473A6">
        <w:t>Consensus</w:t>
      </w:r>
      <w:r w:rsidR="001473A6">
        <w:rPr>
          <w:rFonts w:hint="eastAsia"/>
        </w:rPr>
        <w:t xml:space="preserve"> Making for </w:t>
      </w:r>
      <w:r>
        <w:rPr>
          <w:rFonts w:hint="eastAsia"/>
        </w:rPr>
        <w:t>Important Sub-projects</w:t>
      </w:r>
      <w:bookmarkEnd w:id="6"/>
    </w:p>
    <w:p w:rsidR="00A32906" w:rsidRPr="00A32906" w:rsidRDefault="001473A6" w:rsidP="00F33BB3">
      <w:r>
        <w:rPr>
          <w:rFonts w:hint="eastAsia"/>
        </w:rPr>
        <w:t>Important i</w:t>
      </w:r>
      <w:r>
        <w:t>nfrastructure</w:t>
      </w:r>
      <w:r>
        <w:rPr>
          <w:rFonts w:hint="eastAsia"/>
        </w:rPr>
        <w:t>s are shown in the Mast</w:t>
      </w:r>
      <w:r w:rsidR="003D62C3">
        <w:rPr>
          <w:rFonts w:hint="eastAsia"/>
        </w:rPr>
        <w:t>er Plan as a part of</w:t>
      </w:r>
      <w:r w:rsidR="00873911">
        <w:rPr>
          <w:rFonts w:hint="eastAsia"/>
        </w:rPr>
        <w:t xml:space="preserve"> Detailed Area Plan. And </w:t>
      </w:r>
      <w:r>
        <w:rPr>
          <w:rFonts w:hint="eastAsia"/>
        </w:rPr>
        <w:t xml:space="preserve">local population appeals many more needs of infrastructure construction. However, for </w:t>
      </w:r>
      <w:r w:rsidR="003A0F0B">
        <w:rPr>
          <w:rFonts w:hint="eastAsia"/>
        </w:rPr>
        <w:t xml:space="preserve">budgeting and </w:t>
      </w:r>
      <w:r w:rsidR="003A0F0B">
        <w:t>execution</w:t>
      </w:r>
      <w:r w:rsidR="003A0F0B">
        <w:rPr>
          <w:rFonts w:hint="eastAsia"/>
        </w:rPr>
        <w:t xml:space="preserve">, </w:t>
      </w:r>
      <w:r w:rsidR="003A0F0B">
        <w:t>consensus</w:t>
      </w:r>
      <w:r w:rsidR="003A0F0B">
        <w:rPr>
          <w:rFonts w:hint="eastAsia"/>
        </w:rPr>
        <w:t xml:space="preserve"> among </w:t>
      </w:r>
      <w:r w:rsidR="003A0F0B">
        <w:t>stakeholders</w:t>
      </w:r>
      <w:r w:rsidR="003A0F0B">
        <w:rPr>
          <w:rFonts w:hint="eastAsia"/>
        </w:rPr>
        <w:t xml:space="preserve"> is </w:t>
      </w:r>
      <w:r w:rsidR="003A0F0B">
        <w:t>inevitable</w:t>
      </w:r>
      <w:r w:rsidR="000C1860">
        <w:rPr>
          <w:rFonts w:hint="eastAsia"/>
        </w:rPr>
        <w:t xml:space="preserve">. </w:t>
      </w:r>
      <w:r w:rsidR="00873911">
        <w:t>Meetings</w:t>
      </w:r>
      <w:r w:rsidR="00873911">
        <w:rPr>
          <w:rFonts w:hint="eastAsia"/>
        </w:rPr>
        <w:t xml:space="preserve"> and discussions for the </w:t>
      </w:r>
      <w:r w:rsidR="000C1860">
        <w:rPr>
          <w:rFonts w:hint="eastAsia"/>
        </w:rPr>
        <w:t xml:space="preserve">IDPCC </w:t>
      </w:r>
      <w:r w:rsidR="00873911">
        <w:rPr>
          <w:rFonts w:hint="eastAsia"/>
        </w:rPr>
        <w:t xml:space="preserve">preparation facilitate </w:t>
      </w:r>
      <w:r w:rsidR="00873911">
        <w:t>consensus</w:t>
      </w:r>
      <w:r w:rsidR="00873911">
        <w:rPr>
          <w:rFonts w:hint="eastAsia"/>
        </w:rPr>
        <w:t xml:space="preserve"> on infrastructure priority among stakeholders.</w:t>
      </w:r>
    </w:p>
    <w:p w:rsidR="00071E8B" w:rsidRDefault="000C1860" w:rsidP="00B9773C">
      <w:pPr>
        <w:pStyle w:val="Heading4"/>
      </w:pPr>
      <w:bookmarkStart w:id="7" w:name="_Toc508709762"/>
      <w:r>
        <w:rPr>
          <w:rFonts w:hint="eastAsia"/>
        </w:rPr>
        <w:t>Facilitation of Funding from O</w:t>
      </w:r>
      <w:r>
        <w:t>u</w:t>
      </w:r>
      <w:r>
        <w:rPr>
          <w:rFonts w:hint="eastAsia"/>
        </w:rPr>
        <w:t>tside</w:t>
      </w:r>
      <w:bookmarkEnd w:id="7"/>
    </w:p>
    <w:p w:rsidR="000C1860" w:rsidRPr="000C1860" w:rsidRDefault="000C1860" w:rsidP="00F33BB3">
      <w:r>
        <w:rPr>
          <w:rFonts w:hint="eastAsia"/>
        </w:rPr>
        <w:t xml:space="preserve">CC has very limited </w:t>
      </w:r>
      <w:r w:rsidR="003D62C3">
        <w:rPr>
          <w:rFonts w:hint="eastAsia"/>
        </w:rPr>
        <w:t xml:space="preserve">development </w:t>
      </w:r>
      <w:r>
        <w:rPr>
          <w:rFonts w:hint="eastAsia"/>
        </w:rPr>
        <w:t xml:space="preserve">budget and </w:t>
      </w:r>
      <w:r>
        <w:t>it is</w:t>
      </w:r>
      <w:r>
        <w:rPr>
          <w:rFonts w:hint="eastAsia"/>
        </w:rPr>
        <w:t xml:space="preserve"> not even affordable for maintenance of existing </w:t>
      </w:r>
      <w:r>
        <w:t>infrastructure</w:t>
      </w:r>
      <w:r>
        <w:rPr>
          <w:rFonts w:hint="eastAsia"/>
        </w:rPr>
        <w:t xml:space="preserve">.  Right or wrong, this is a reality. </w:t>
      </w:r>
      <w:r>
        <w:t>Consequently</w:t>
      </w:r>
      <w:r>
        <w:rPr>
          <w:rFonts w:hint="eastAsia"/>
        </w:rPr>
        <w:t xml:space="preserve">, CC has to rely on outer </w:t>
      </w:r>
      <w:r>
        <w:t>financial</w:t>
      </w:r>
      <w:r>
        <w:rPr>
          <w:rFonts w:hint="eastAsia"/>
        </w:rPr>
        <w:t xml:space="preserve"> resource</w:t>
      </w:r>
      <w:r w:rsidR="009E0C5F">
        <w:rPr>
          <w:rFonts w:hint="eastAsia"/>
        </w:rPr>
        <w:t xml:space="preserve"> for the</w:t>
      </w:r>
      <w:r w:rsidR="006F5FCA">
        <w:rPr>
          <w:rFonts w:hint="eastAsia"/>
        </w:rPr>
        <w:t xml:space="preserve"> implementation of</w:t>
      </w:r>
      <w:r w:rsidR="009465E0">
        <w:t xml:space="preserve"> </w:t>
      </w:r>
      <w:r w:rsidR="009E0C5F">
        <w:t>infrastructure</w:t>
      </w:r>
      <w:r w:rsidR="009E0C5F">
        <w:rPr>
          <w:rFonts w:hint="eastAsia"/>
        </w:rPr>
        <w:t xml:space="preserve"> development. </w:t>
      </w:r>
      <w:r w:rsidR="003D62C3">
        <w:rPr>
          <w:rFonts w:hint="eastAsia"/>
        </w:rPr>
        <w:t>IDPCC with its sub-project list is a</w:t>
      </w:r>
      <w:r w:rsidR="00873911">
        <w:rPr>
          <w:rFonts w:hint="eastAsia"/>
        </w:rPr>
        <w:t xml:space="preserve"> clear statement of the </w:t>
      </w:r>
      <w:r w:rsidR="007B09D8">
        <w:t>infrastructure</w:t>
      </w:r>
      <w:r w:rsidR="009465E0">
        <w:t xml:space="preserve"> </w:t>
      </w:r>
      <w:r w:rsidR="007B09D8">
        <w:t>priority</w:t>
      </w:r>
      <w:r w:rsidR="006F5FCA">
        <w:rPr>
          <w:rFonts w:hint="eastAsia"/>
        </w:rPr>
        <w:t xml:space="preserve">of the CC </w:t>
      </w:r>
      <w:r w:rsidR="007B09D8">
        <w:rPr>
          <w:rFonts w:hint="eastAsia"/>
        </w:rPr>
        <w:t>with peoples</w:t>
      </w:r>
      <w:r w:rsidR="007B09D8">
        <w:t>’</w:t>
      </w:r>
      <w:r w:rsidR="009465E0">
        <w:t xml:space="preserve"> </w:t>
      </w:r>
      <w:r w:rsidR="007B09D8">
        <w:t>consensus</w:t>
      </w:r>
      <w:r w:rsidR="007B09D8">
        <w:rPr>
          <w:rFonts w:hint="eastAsia"/>
        </w:rPr>
        <w:t xml:space="preserve">.  IDPCC can be an important basis of outer </w:t>
      </w:r>
      <w:r w:rsidR="007B09D8">
        <w:t>support</w:t>
      </w:r>
      <w:r w:rsidR="007B09D8">
        <w:rPr>
          <w:rFonts w:hint="eastAsia"/>
        </w:rPr>
        <w:t xml:space="preserve">. For central </w:t>
      </w:r>
      <w:r w:rsidR="007B09D8">
        <w:t>government</w:t>
      </w:r>
      <w:r w:rsidR="007B09D8">
        <w:rPr>
          <w:rFonts w:hint="eastAsia"/>
        </w:rPr>
        <w:t xml:space="preserve"> and various donors, results of the need </w:t>
      </w:r>
      <w:r w:rsidR="007B09D8">
        <w:t>assessment</w:t>
      </w:r>
      <w:r w:rsidR="007B09D8">
        <w:rPr>
          <w:rFonts w:hint="eastAsia"/>
        </w:rPr>
        <w:t xml:space="preserve"> survey have already </w:t>
      </w:r>
      <w:r w:rsidR="007B09D8">
        <w:t>prepared</w:t>
      </w:r>
      <w:r w:rsidR="007B09D8">
        <w:rPr>
          <w:rFonts w:hint="eastAsia"/>
        </w:rPr>
        <w:t xml:space="preserve"> in the IDPCC.</w:t>
      </w:r>
    </w:p>
    <w:p w:rsidR="00071E8B" w:rsidRDefault="00071E8B" w:rsidP="00F33BB3"/>
    <w:p w:rsidR="00071E8B" w:rsidRPr="00071E8B" w:rsidRDefault="00071E8B" w:rsidP="00F33BB3"/>
    <w:p w:rsidR="00ED758E" w:rsidRPr="007B09D8" w:rsidRDefault="00ED758E" w:rsidP="00846CA9">
      <w:pPr>
        <w:pStyle w:val="Heading2"/>
        <w:spacing w:after="180"/>
        <w:rPr>
          <w:lang w:val="en-US"/>
        </w:rPr>
      </w:pPr>
      <w:bookmarkStart w:id="8" w:name="_Toc355955843"/>
      <w:bookmarkStart w:id="9" w:name="_Toc508709763"/>
      <w:r w:rsidRPr="007B09D8">
        <w:rPr>
          <w:lang w:val="en-US"/>
        </w:rPr>
        <w:t>Remarkable Aspects of the IDPCC</w:t>
      </w:r>
      <w:bookmarkEnd w:id="8"/>
      <w:bookmarkEnd w:id="9"/>
    </w:p>
    <w:p w:rsidR="00846CA9" w:rsidRPr="004950E4" w:rsidRDefault="00846CA9" w:rsidP="00A21CDE">
      <w:pPr>
        <w:pStyle w:val="Heading4"/>
        <w:numPr>
          <w:ilvl w:val="0"/>
          <w:numId w:val="20"/>
        </w:numPr>
      </w:pPr>
      <w:bookmarkStart w:id="10" w:name="_Toc508709764"/>
      <w:r w:rsidRPr="004950E4">
        <w:t>Consistency</w:t>
      </w:r>
      <w:r w:rsidRPr="004950E4">
        <w:rPr>
          <w:rFonts w:hint="eastAsia"/>
        </w:rPr>
        <w:t xml:space="preserve"> with Master Plan and other </w:t>
      </w:r>
      <w:r w:rsidRPr="004950E4">
        <w:t>Superior</w:t>
      </w:r>
      <w:r w:rsidRPr="004950E4">
        <w:rPr>
          <w:rFonts w:hint="eastAsia"/>
        </w:rPr>
        <w:t xml:space="preserve"> Plan</w:t>
      </w:r>
      <w:bookmarkEnd w:id="10"/>
    </w:p>
    <w:p w:rsidR="00846CA9" w:rsidRDefault="00846CA9" w:rsidP="00846CA9">
      <w:r>
        <w:rPr>
          <w:rFonts w:hint="eastAsia"/>
        </w:rPr>
        <w:t xml:space="preserve">There can be various </w:t>
      </w:r>
      <w:r>
        <w:t>superior</w:t>
      </w:r>
      <w:r>
        <w:rPr>
          <w:rFonts w:hint="eastAsia"/>
        </w:rPr>
        <w:t xml:space="preserve"> plans of infrastructure. National F</w:t>
      </w:r>
      <w:r>
        <w:t>i</w:t>
      </w:r>
      <w:r>
        <w:rPr>
          <w:rFonts w:hint="eastAsia"/>
        </w:rPr>
        <w:t xml:space="preserve">ve Years </w:t>
      </w:r>
      <w:r>
        <w:t>Development</w:t>
      </w:r>
      <w:r>
        <w:rPr>
          <w:rFonts w:hint="eastAsia"/>
        </w:rPr>
        <w:t xml:space="preserve"> Plan, Master Plans prepared by RAJUK, Chittagong Development Authority and CC itself, Sector plan of water </w:t>
      </w:r>
      <w:r>
        <w:t>supply</w:t>
      </w:r>
      <w:r>
        <w:rPr>
          <w:rFonts w:hint="eastAsia"/>
        </w:rPr>
        <w:t>, drainage and other sub-</w:t>
      </w:r>
      <w:r>
        <w:t>category</w:t>
      </w:r>
      <w:r>
        <w:rPr>
          <w:rFonts w:hint="eastAsia"/>
        </w:rPr>
        <w:t xml:space="preserve"> of </w:t>
      </w:r>
      <w:r>
        <w:t>infrastructure</w:t>
      </w:r>
      <w:r>
        <w:rPr>
          <w:rFonts w:hint="eastAsia"/>
        </w:rPr>
        <w:t xml:space="preserve"> development.  These valid </w:t>
      </w:r>
      <w:r w:rsidR="006F5FCA">
        <w:rPr>
          <w:rFonts w:hint="eastAsia"/>
        </w:rPr>
        <w:t>and</w:t>
      </w:r>
      <w:r>
        <w:rPr>
          <w:rFonts w:hint="eastAsia"/>
        </w:rPr>
        <w:t xml:space="preserve"> superior plans should be studied before IDPCC preparation so that any conflicts and inconsistency do not happen.  </w:t>
      </w:r>
    </w:p>
    <w:p w:rsidR="00846CA9" w:rsidRDefault="00846CA9" w:rsidP="00F33BB3"/>
    <w:p w:rsidR="00E843A3" w:rsidRDefault="00E843A3" w:rsidP="00B9773C">
      <w:pPr>
        <w:pStyle w:val="Heading4"/>
        <w:rPr>
          <w:szCs w:val="22"/>
        </w:rPr>
      </w:pPr>
      <w:bookmarkStart w:id="11" w:name="_Toc508709765"/>
      <w:r>
        <w:t>Inclusive Plan</w:t>
      </w:r>
      <w:bookmarkEnd w:id="11"/>
    </w:p>
    <w:p w:rsidR="00E843A3" w:rsidRDefault="00E843A3" w:rsidP="00E843A3">
      <w:r>
        <w:t>In its c</w:t>
      </w:r>
      <w:r w:rsidR="006A6F4B">
        <w:t xml:space="preserve">onventional work style, a City </w:t>
      </w:r>
      <w:r w:rsidR="006A6F4B">
        <w:rPr>
          <w:rFonts w:hint="eastAsia"/>
        </w:rPr>
        <w:t>C</w:t>
      </w:r>
      <w:r>
        <w:t>orporation (Including previous Pourashava) has several project lists of infrastructure by funding res</w:t>
      </w:r>
      <w:r w:rsidR="006F5FCA">
        <w:t xml:space="preserve">ources such as JICA, ADB, WB, </w:t>
      </w:r>
      <w:r w:rsidR="006F5FCA">
        <w:rPr>
          <w:rFonts w:hint="eastAsia"/>
        </w:rPr>
        <w:t xml:space="preserve">Annual Development </w:t>
      </w:r>
      <w:r>
        <w:t>P</w:t>
      </w:r>
      <w:r w:rsidR="006F5FCA">
        <w:rPr>
          <w:rFonts w:hint="eastAsia"/>
        </w:rPr>
        <w:t>lan</w:t>
      </w:r>
      <w:r>
        <w:t xml:space="preserve">(LGRD) and CC itself. And other agencies of National Government have their own project plan. These lists have never combined as “inclusive list”. This means no agency take care or coordinates inclusive public services in the </w:t>
      </w:r>
      <w:r>
        <w:rPr>
          <w:rFonts w:hint="eastAsia"/>
        </w:rPr>
        <w:t>t</w:t>
      </w:r>
      <w:r>
        <w:t>erritory of City Corporation. IDPCC include an inclusive</w:t>
      </w:r>
      <w:r>
        <w:rPr>
          <w:rFonts w:hint="eastAsia"/>
        </w:rPr>
        <w:t xml:space="preserve"> infrastructure </w:t>
      </w:r>
      <w:r>
        <w:t>list</w:t>
      </w:r>
      <w:r>
        <w:rPr>
          <w:rFonts w:hint="eastAsia"/>
        </w:rPr>
        <w:t xml:space="preserve"> that include </w:t>
      </w:r>
      <w:r w:rsidR="006A6F4B">
        <w:t>the entire</w:t>
      </w:r>
      <w:r w:rsidR="009465E0">
        <w:t xml:space="preserve"> </w:t>
      </w:r>
      <w:r>
        <w:t>necessary</w:t>
      </w:r>
      <w:r w:rsidR="009465E0">
        <w:t xml:space="preserve"> </w:t>
      </w:r>
      <w:r>
        <w:t>infrastructure</w:t>
      </w:r>
      <w:r>
        <w:rPr>
          <w:rFonts w:hint="eastAsia"/>
        </w:rPr>
        <w:t xml:space="preserve"> </w:t>
      </w:r>
      <w:r>
        <w:rPr>
          <w:rFonts w:hint="eastAsia"/>
        </w:rPr>
        <w:lastRenderedPageBreak/>
        <w:t xml:space="preserve">regardless the sub-project </w:t>
      </w:r>
      <w:r>
        <w:t xml:space="preserve">ownership. This is </w:t>
      </w:r>
      <w:r>
        <w:rPr>
          <w:rFonts w:hint="eastAsia"/>
        </w:rPr>
        <w:t>the</w:t>
      </w:r>
      <w:r>
        <w:t xml:space="preserve"> first stage for City Corporation to develop inclusive city governance.  </w:t>
      </w:r>
    </w:p>
    <w:p w:rsidR="00846CA9" w:rsidRPr="00846CA9" w:rsidRDefault="00846CA9" w:rsidP="00E843A3">
      <w:pPr>
        <w:ind w:left="0"/>
      </w:pPr>
    </w:p>
    <w:p w:rsidR="00846CA9" w:rsidRPr="006A6F4B" w:rsidRDefault="00846CA9" w:rsidP="00B9773C">
      <w:pPr>
        <w:pStyle w:val="Heading4"/>
      </w:pPr>
      <w:bookmarkStart w:id="12" w:name="_Toc508709766"/>
      <w:r w:rsidRPr="006A6F4B">
        <w:rPr>
          <w:rFonts w:hint="eastAsia"/>
        </w:rPr>
        <w:t>Vision of all the Infrastructure Sub-Categories</w:t>
      </w:r>
      <w:bookmarkEnd w:id="12"/>
    </w:p>
    <w:p w:rsidR="00846CA9" w:rsidRPr="009465E0" w:rsidRDefault="00846CA9" w:rsidP="00846CA9">
      <w:r w:rsidRPr="009465E0">
        <w:rPr>
          <w:rFonts w:hint="eastAsia"/>
        </w:rPr>
        <w:t xml:space="preserve">ICGP defined six sub-categories on infrastructure work. CC can add any necessary components of </w:t>
      </w:r>
      <w:r w:rsidRPr="009465E0">
        <w:t>infrastructure</w:t>
      </w:r>
      <w:r w:rsidRPr="009465E0">
        <w:rPr>
          <w:rFonts w:hint="eastAsia"/>
        </w:rPr>
        <w:t xml:space="preserve">. </w:t>
      </w:r>
    </w:p>
    <w:p w:rsidR="00846CA9" w:rsidRPr="009465E0" w:rsidRDefault="00846CA9" w:rsidP="00A21CDE">
      <w:pPr>
        <w:pStyle w:val="ListParagraph"/>
        <w:numPr>
          <w:ilvl w:val="0"/>
          <w:numId w:val="2"/>
        </w:numPr>
        <w:ind w:leftChars="0"/>
      </w:pPr>
      <w:r w:rsidRPr="009465E0">
        <w:rPr>
          <w:rFonts w:hint="eastAsia"/>
        </w:rPr>
        <w:t xml:space="preserve">Transportation </w:t>
      </w:r>
    </w:p>
    <w:p w:rsidR="00846CA9" w:rsidRPr="009465E0" w:rsidRDefault="00846CA9" w:rsidP="00A21CDE">
      <w:pPr>
        <w:pStyle w:val="ListParagraph"/>
        <w:numPr>
          <w:ilvl w:val="0"/>
          <w:numId w:val="2"/>
        </w:numPr>
        <w:ind w:leftChars="0"/>
      </w:pPr>
      <w:r w:rsidRPr="009465E0">
        <w:rPr>
          <w:rFonts w:hint="eastAsia"/>
        </w:rPr>
        <w:t>Drainage</w:t>
      </w:r>
    </w:p>
    <w:p w:rsidR="00846CA9" w:rsidRPr="009465E0" w:rsidRDefault="00846CA9" w:rsidP="00A21CDE">
      <w:pPr>
        <w:pStyle w:val="ListParagraph"/>
        <w:numPr>
          <w:ilvl w:val="0"/>
          <w:numId w:val="2"/>
        </w:numPr>
        <w:ind w:leftChars="0"/>
      </w:pPr>
      <w:r w:rsidRPr="009465E0">
        <w:rPr>
          <w:rFonts w:hint="eastAsia"/>
        </w:rPr>
        <w:t>Solid Waste Management</w:t>
      </w:r>
    </w:p>
    <w:p w:rsidR="00846CA9" w:rsidRPr="009465E0" w:rsidRDefault="00846CA9" w:rsidP="00A21CDE">
      <w:pPr>
        <w:pStyle w:val="ListParagraph"/>
        <w:numPr>
          <w:ilvl w:val="0"/>
          <w:numId w:val="2"/>
        </w:numPr>
        <w:ind w:leftChars="0"/>
      </w:pPr>
      <w:r w:rsidRPr="009465E0">
        <w:rPr>
          <w:rFonts w:hint="eastAsia"/>
        </w:rPr>
        <w:t xml:space="preserve">Water </w:t>
      </w:r>
      <w:r w:rsidRPr="009465E0">
        <w:t>Supply</w:t>
      </w:r>
      <w:r w:rsidRPr="009465E0">
        <w:rPr>
          <w:rFonts w:hint="eastAsia"/>
        </w:rPr>
        <w:t xml:space="preserve"> System</w:t>
      </w:r>
    </w:p>
    <w:p w:rsidR="00846CA9" w:rsidRPr="009465E0" w:rsidRDefault="00846CA9" w:rsidP="00A21CDE">
      <w:pPr>
        <w:pStyle w:val="ListParagraph"/>
        <w:numPr>
          <w:ilvl w:val="0"/>
          <w:numId w:val="2"/>
        </w:numPr>
        <w:ind w:leftChars="0"/>
      </w:pPr>
      <w:r w:rsidRPr="009465E0">
        <w:rPr>
          <w:rFonts w:hint="eastAsia"/>
        </w:rPr>
        <w:t>Sanitation</w:t>
      </w:r>
    </w:p>
    <w:p w:rsidR="00846CA9" w:rsidRPr="009465E0" w:rsidRDefault="00846CA9" w:rsidP="00A21CDE">
      <w:pPr>
        <w:pStyle w:val="ListParagraph"/>
        <w:numPr>
          <w:ilvl w:val="0"/>
          <w:numId w:val="2"/>
        </w:numPr>
        <w:ind w:leftChars="0"/>
      </w:pPr>
      <w:r w:rsidRPr="009465E0">
        <w:rPr>
          <w:rFonts w:hint="eastAsia"/>
        </w:rPr>
        <w:t xml:space="preserve">Public Facilities, Street Lights and Beautification </w:t>
      </w:r>
    </w:p>
    <w:p w:rsidR="00846CA9" w:rsidRPr="009465E0" w:rsidRDefault="00846CA9" w:rsidP="00846CA9">
      <w:r w:rsidRPr="009465E0">
        <w:rPr>
          <w:rFonts w:hint="eastAsia"/>
        </w:rPr>
        <w:t xml:space="preserve">IDPCC shall include Vision of the </w:t>
      </w:r>
      <w:r w:rsidRPr="009465E0">
        <w:t>infrastructure</w:t>
      </w:r>
      <w:r w:rsidRPr="009465E0">
        <w:rPr>
          <w:rFonts w:hint="eastAsia"/>
        </w:rPr>
        <w:t xml:space="preserve"> of the CC, specifically, that of </w:t>
      </w:r>
      <w:r w:rsidRPr="009465E0">
        <w:t>each</w:t>
      </w:r>
      <w:r w:rsidR="009465E0">
        <w:t xml:space="preserve"> </w:t>
      </w:r>
      <w:r w:rsidRPr="009465E0">
        <w:t>infrastructure</w:t>
      </w:r>
      <w:r w:rsidRPr="009465E0">
        <w:rPr>
          <w:rFonts w:hint="eastAsia"/>
        </w:rPr>
        <w:t xml:space="preserve"> sub-category.  Visions shall be defined by indicators.  </w:t>
      </w:r>
      <w:r w:rsidRPr="009465E0">
        <w:t>“</w:t>
      </w:r>
      <w:r w:rsidRPr="009465E0">
        <w:rPr>
          <w:rFonts w:hint="eastAsia"/>
        </w:rPr>
        <w:t>Households that have access to piped water increase from 40% to 50%</w:t>
      </w:r>
      <w:r w:rsidRPr="009465E0">
        <w:t>”</w:t>
      </w:r>
      <w:r w:rsidRPr="009465E0">
        <w:rPr>
          <w:rFonts w:hint="eastAsia"/>
        </w:rPr>
        <w:t xml:space="preserve"> is an example of indicator. </w:t>
      </w:r>
    </w:p>
    <w:p w:rsidR="00ED758E" w:rsidRDefault="00ED758E" w:rsidP="00E843A3">
      <w:pPr>
        <w:ind w:left="0"/>
        <w:rPr>
          <w:lang w:val="en-GB"/>
        </w:rPr>
      </w:pPr>
    </w:p>
    <w:p w:rsidR="00ED758E" w:rsidRPr="003D684C" w:rsidRDefault="00ED758E" w:rsidP="00B9773C">
      <w:pPr>
        <w:pStyle w:val="Heading4"/>
        <w:rPr>
          <w:szCs w:val="22"/>
        </w:rPr>
      </w:pPr>
      <w:bookmarkStart w:id="13" w:name="_Toc508709767"/>
      <w:r w:rsidRPr="003D684C">
        <w:t>Rolling Plan for Infrastructure Development</w:t>
      </w:r>
      <w:bookmarkEnd w:id="13"/>
    </w:p>
    <w:p w:rsidR="00ED758E" w:rsidRPr="00F33BB3" w:rsidRDefault="00EF5F84" w:rsidP="00F33BB3">
      <w:r w:rsidRPr="00F33BB3">
        <w:t>The IDPCC</w:t>
      </w:r>
      <w:r w:rsidR="00ED758E" w:rsidRPr="00F33BB3">
        <w:t xml:space="preserve"> shall be a rolling plan, since the requirement and priority of infrastructure are always changing, and completed projects should be removed</w:t>
      </w:r>
      <w:r w:rsidR="00A3678F">
        <w:t xml:space="preserve"> from the </w:t>
      </w:r>
      <w:r w:rsidR="00A3678F">
        <w:rPr>
          <w:rFonts w:hint="eastAsia"/>
        </w:rPr>
        <w:t>list</w:t>
      </w:r>
      <w:r w:rsidR="00ED758E" w:rsidRPr="00F33BB3">
        <w:t>. Therefore, the development plan shall be renewed every three years and minor changes shall be made every year.</w:t>
      </w:r>
    </w:p>
    <w:p w:rsidR="003D684C" w:rsidRPr="003D684C" w:rsidRDefault="003D684C" w:rsidP="00E843A3">
      <w:pPr>
        <w:ind w:left="0"/>
      </w:pPr>
    </w:p>
    <w:p w:rsidR="003D684C" w:rsidRDefault="0004739B" w:rsidP="00B9773C">
      <w:pPr>
        <w:pStyle w:val="Heading4"/>
      </w:pPr>
      <w:bookmarkStart w:id="14" w:name="_Toc508709768"/>
      <w:r>
        <w:rPr>
          <w:rFonts w:hint="eastAsia"/>
        </w:rPr>
        <w:t>M</w:t>
      </w:r>
      <w:r>
        <w:t>o</w:t>
      </w:r>
      <w:r>
        <w:rPr>
          <w:rFonts w:hint="eastAsia"/>
        </w:rPr>
        <w:t>st Important Infrastructure are Defined in IDPCC</w:t>
      </w:r>
      <w:bookmarkEnd w:id="14"/>
    </w:p>
    <w:p w:rsidR="00A036C7" w:rsidRDefault="006A6F4B" w:rsidP="00F33BB3">
      <w:r>
        <w:rPr>
          <w:rFonts w:hint="eastAsia"/>
        </w:rPr>
        <w:t>P</w:t>
      </w:r>
      <w:r w:rsidR="0004739B">
        <w:rPr>
          <w:rFonts w:hint="eastAsia"/>
        </w:rPr>
        <w:t xml:space="preserve">riority </w:t>
      </w:r>
      <w:r>
        <w:rPr>
          <w:rFonts w:hint="eastAsia"/>
        </w:rPr>
        <w:t>sub-</w:t>
      </w:r>
      <w:r w:rsidR="0004739B">
        <w:rPr>
          <w:rFonts w:hint="eastAsia"/>
        </w:rPr>
        <w:t xml:space="preserve">projects shall be listed up in </w:t>
      </w:r>
      <w:r w:rsidR="0004739B">
        <w:t>the</w:t>
      </w:r>
      <w:r w:rsidR="009465E0">
        <w:t xml:space="preserve"> </w:t>
      </w:r>
      <w:r w:rsidR="00A3678F">
        <w:rPr>
          <w:rFonts w:hint="eastAsia"/>
        </w:rPr>
        <w:t>inclusive Infrastructure l</w:t>
      </w:r>
      <w:r w:rsidR="00424987">
        <w:rPr>
          <w:rFonts w:hint="eastAsia"/>
        </w:rPr>
        <w:t xml:space="preserve">ist of </w:t>
      </w:r>
      <w:r w:rsidR="0004739B">
        <w:rPr>
          <w:rFonts w:hint="eastAsia"/>
        </w:rPr>
        <w:t xml:space="preserve">IDPCC.  </w:t>
      </w:r>
      <w:r w:rsidR="00424987">
        <w:rPr>
          <w:rFonts w:hint="eastAsia"/>
        </w:rPr>
        <w:t xml:space="preserve">In the previous IDPCC prepared in 2013, the inclusive list </w:t>
      </w:r>
      <w:r w:rsidR="00AD64B0">
        <w:rPr>
          <w:rFonts w:hint="eastAsia"/>
        </w:rPr>
        <w:t xml:space="preserve">items count more than 1,000 items. As a matter of fact, it is impossible to discuss </w:t>
      </w:r>
      <w:r w:rsidR="00AD64B0">
        <w:t>the</w:t>
      </w:r>
      <w:r w:rsidR="00AD64B0">
        <w:rPr>
          <w:rFonts w:hint="eastAsia"/>
        </w:rPr>
        <w:t xml:space="preserve"> priority among the 1,000 items in meeting such as CPU, CSCC, CDCC, Standing </w:t>
      </w:r>
      <w:r w:rsidR="00AD64B0">
        <w:t>committee</w:t>
      </w:r>
      <w:r w:rsidR="00AD64B0">
        <w:rPr>
          <w:rFonts w:hint="eastAsia"/>
        </w:rPr>
        <w:t xml:space="preserve">, and Town Meeting. The new IDPCC will include maximum 30 construction works really necessary to the CC </w:t>
      </w:r>
      <w:r w:rsidR="00AD64B0">
        <w:t>infrastructure</w:t>
      </w:r>
      <w:r w:rsidR="00AD64B0">
        <w:rPr>
          <w:rFonts w:hint="eastAsia"/>
        </w:rPr>
        <w:t xml:space="preserve"> development in next five years. </w:t>
      </w:r>
    </w:p>
    <w:p w:rsidR="00A036C7" w:rsidRDefault="00E4172A" w:rsidP="00A21CDE">
      <w:pPr>
        <w:pStyle w:val="ListParagraph"/>
        <w:numPr>
          <w:ilvl w:val="0"/>
          <w:numId w:val="3"/>
        </w:numPr>
        <w:ind w:leftChars="0"/>
      </w:pPr>
      <w:r>
        <w:rPr>
          <w:rFonts w:hint="eastAsia"/>
        </w:rPr>
        <w:t xml:space="preserve">No more than </w:t>
      </w:r>
      <w:r w:rsidR="00A036C7">
        <w:rPr>
          <w:rFonts w:hint="eastAsia"/>
        </w:rPr>
        <w:t>10 sub-projects of 1</w:t>
      </w:r>
      <w:r w:rsidR="00A036C7" w:rsidRPr="00A036C7">
        <w:rPr>
          <w:rFonts w:hint="eastAsia"/>
          <w:vertAlign w:val="superscript"/>
        </w:rPr>
        <w:t>st</w:t>
      </w:r>
      <w:r w:rsidR="00A036C7">
        <w:rPr>
          <w:rFonts w:hint="eastAsia"/>
        </w:rPr>
        <w:t xml:space="preserve"> Priority</w:t>
      </w:r>
    </w:p>
    <w:p w:rsidR="00A036C7" w:rsidRDefault="00E4172A" w:rsidP="00A21CDE">
      <w:pPr>
        <w:pStyle w:val="ListParagraph"/>
        <w:numPr>
          <w:ilvl w:val="0"/>
          <w:numId w:val="3"/>
        </w:numPr>
        <w:ind w:leftChars="0"/>
      </w:pPr>
      <w:r>
        <w:rPr>
          <w:rFonts w:hint="eastAsia"/>
        </w:rPr>
        <w:t xml:space="preserve">No more than </w:t>
      </w:r>
      <w:r w:rsidR="00A036C7">
        <w:rPr>
          <w:rFonts w:hint="eastAsia"/>
        </w:rPr>
        <w:t>10 sub-projects of 2</w:t>
      </w:r>
      <w:r w:rsidR="00A036C7" w:rsidRPr="00A036C7">
        <w:rPr>
          <w:rFonts w:hint="eastAsia"/>
          <w:vertAlign w:val="superscript"/>
        </w:rPr>
        <w:t>nd</w:t>
      </w:r>
      <w:r w:rsidR="00A036C7">
        <w:rPr>
          <w:rFonts w:hint="eastAsia"/>
        </w:rPr>
        <w:t xml:space="preserve"> Priority</w:t>
      </w:r>
    </w:p>
    <w:p w:rsidR="00A036C7" w:rsidRDefault="00E4172A" w:rsidP="00A21CDE">
      <w:pPr>
        <w:pStyle w:val="ListParagraph"/>
        <w:numPr>
          <w:ilvl w:val="0"/>
          <w:numId w:val="3"/>
        </w:numPr>
        <w:ind w:leftChars="0"/>
      </w:pPr>
      <w:r>
        <w:rPr>
          <w:rFonts w:hint="eastAsia"/>
        </w:rPr>
        <w:t xml:space="preserve">No more than </w:t>
      </w:r>
      <w:r w:rsidR="00A036C7">
        <w:rPr>
          <w:rFonts w:hint="eastAsia"/>
        </w:rPr>
        <w:t>10 sub-projects of 3</w:t>
      </w:r>
      <w:r w:rsidR="00A036C7" w:rsidRPr="00A036C7">
        <w:rPr>
          <w:rFonts w:hint="eastAsia"/>
          <w:vertAlign w:val="superscript"/>
        </w:rPr>
        <w:t>rd</w:t>
      </w:r>
      <w:r w:rsidR="00A036C7">
        <w:rPr>
          <w:rFonts w:hint="eastAsia"/>
        </w:rPr>
        <w:t xml:space="preserve"> Priority</w:t>
      </w:r>
    </w:p>
    <w:p w:rsidR="0004739B" w:rsidRDefault="00E843A3" w:rsidP="00F33BB3">
      <w:r>
        <w:rPr>
          <w:rFonts w:hint="eastAsia"/>
        </w:rPr>
        <w:t xml:space="preserve">In order to enhance the effectiveness of the IDPCC, only </w:t>
      </w:r>
      <w:r>
        <w:t>the</w:t>
      </w:r>
      <w:r>
        <w:rPr>
          <w:rFonts w:hint="eastAsia"/>
        </w:rPr>
        <w:t xml:space="preserve"> sub-projects listed in </w:t>
      </w:r>
      <w:r>
        <w:t>the</w:t>
      </w:r>
      <w:r>
        <w:rPr>
          <w:rFonts w:hint="eastAsia"/>
        </w:rPr>
        <w:t xml:space="preserve"> inclusive </w:t>
      </w:r>
      <w:r>
        <w:t>infrastructure</w:t>
      </w:r>
      <w:r w:rsidR="009465E0">
        <w:t xml:space="preserve"> </w:t>
      </w:r>
      <w:r w:rsidR="006A6F4B">
        <w:t>list can</w:t>
      </w:r>
      <w:r w:rsidR="006A6F4B">
        <w:rPr>
          <w:rFonts w:hint="eastAsia"/>
        </w:rPr>
        <w:t xml:space="preserve"> get budgeting</w:t>
      </w:r>
      <w:r>
        <w:rPr>
          <w:rFonts w:hint="eastAsia"/>
        </w:rPr>
        <w:t>. T</w:t>
      </w:r>
      <w:r>
        <w:t>h</w:t>
      </w:r>
      <w:r>
        <w:rPr>
          <w:rFonts w:hint="eastAsia"/>
        </w:rPr>
        <w:t xml:space="preserve">is is </w:t>
      </w:r>
      <w:r w:rsidR="00A3678F">
        <w:rPr>
          <w:rFonts w:hint="eastAsia"/>
        </w:rPr>
        <w:t>also important</w:t>
      </w:r>
      <w:r>
        <w:rPr>
          <w:rFonts w:hint="eastAsia"/>
        </w:rPr>
        <w:t xml:space="preserve"> to show the </w:t>
      </w:r>
      <w:r w:rsidR="00CF16DE">
        <w:rPr>
          <w:rFonts w:hint="eastAsia"/>
        </w:rPr>
        <w:t>CC</w:t>
      </w:r>
      <w:r w:rsidR="00CF16DE">
        <w:t>’</w:t>
      </w:r>
      <w:r w:rsidR="00CF16DE">
        <w:rPr>
          <w:rFonts w:hint="eastAsia"/>
        </w:rPr>
        <w:t xml:space="preserve">s transparency and </w:t>
      </w:r>
      <w:r w:rsidR="00CF16DE">
        <w:t>predictability</w:t>
      </w:r>
      <w:r w:rsidR="00CF16DE">
        <w:rPr>
          <w:rFonts w:hint="eastAsia"/>
        </w:rPr>
        <w:t>. Selected sub-projects shall be shown in a map.</w:t>
      </w:r>
    </w:p>
    <w:p w:rsidR="0004739B" w:rsidRDefault="0004739B" w:rsidP="00F33BB3"/>
    <w:p w:rsidR="00E843A3" w:rsidRDefault="00E843A3" w:rsidP="00B9773C">
      <w:pPr>
        <w:pStyle w:val="Heading4"/>
      </w:pPr>
      <w:bookmarkStart w:id="15" w:name="_Toc508709769"/>
      <w:r>
        <w:rPr>
          <w:rFonts w:hint="eastAsia"/>
        </w:rPr>
        <w:t>Demarcation with O&amp;M Actions</w:t>
      </w:r>
      <w:bookmarkEnd w:id="15"/>
    </w:p>
    <w:p w:rsidR="00E843A3" w:rsidRPr="00951D1F" w:rsidRDefault="00E843A3" w:rsidP="00E843A3">
      <w:r>
        <w:rPr>
          <w:rFonts w:hint="eastAsia"/>
        </w:rPr>
        <w:t>There should be a clear demarcation between construction and maintenance of infrastructure. For example, re-paving a</w:t>
      </w:r>
      <w:r w:rsidR="0081635A">
        <w:rPr>
          <w:rFonts w:hint="eastAsia"/>
        </w:rPr>
        <w:t>n</w:t>
      </w:r>
      <w:r>
        <w:rPr>
          <w:rFonts w:hint="eastAsia"/>
        </w:rPr>
        <w:t xml:space="preserve"> existing road is </w:t>
      </w:r>
      <w:r w:rsidR="006A6F4B">
        <w:t>a</w:t>
      </w:r>
      <w:r>
        <w:rPr>
          <w:rFonts w:hint="eastAsia"/>
        </w:rPr>
        <w:t xml:space="preserve"> maintenance work and shall not </w:t>
      </w:r>
      <w:r w:rsidR="006A6F4B">
        <w:rPr>
          <w:rFonts w:hint="eastAsia"/>
        </w:rPr>
        <w:t xml:space="preserve">be </w:t>
      </w:r>
      <w:r>
        <w:t>categorized</w:t>
      </w:r>
      <w:r>
        <w:rPr>
          <w:rFonts w:hint="eastAsia"/>
        </w:rPr>
        <w:t xml:space="preserve"> </w:t>
      </w:r>
      <w:r>
        <w:rPr>
          <w:rFonts w:hint="eastAsia"/>
        </w:rPr>
        <w:lastRenderedPageBreak/>
        <w:t xml:space="preserve">as </w:t>
      </w:r>
      <w:r w:rsidR="006A6F4B">
        <w:t>construction;</w:t>
      </w:r>
      <w:r>
        <w:rPr>
          <w:rFonts w:hint="eastAsia"/>
        </w:rPr>
        <w:t xml:space="preserve"> conseq</w:t>
      </w:r>
      <w:r w:rsidR="00A3678F">
        <w:rPr>
          <w:rFonts w:hint="eastAsia"/>
        </w:rPr>
        <w:t>uently,</w:t>
      </w:r>
      <w:r>
        <w:rPr>
          <w:rFonts w:hint="eastAsia"/>
        </w:rPr>
        <w:t xml:space="preserve"> maintenance works shall be </w:t>
      </w:r>
      <w:r w:rsidRPr="00A3678F">
        <w:rPr>
          <w:rFonts w:hint="eastAsia"/>
          <w:u w:val="single"/>
        </w:rPr>
        <w:t>ex</w:t>
      </w:r>
      <w:r>
        <w:rPr>
          <w:rFonts w:hint="eastAsia"/>
        </w:rPr>
        <w:t xml:space="preserve">cluded from the inclusive </w:t>
      </w:r>
      <w:r>
        <w:t>infrastructure</w:t>
      </w:r>
      <w:r>
        <w:rPr>
          <w:rFonts w:hint="eastAsia"/>
        </w:rPr>
        <w:t xml:space="preserve"> list. For the </w:t>
      </w:r>
      <w:r>
        <w:t>definition</w:t>
      </w:r>
      <w:r>
        <w:rPr>
          <w:rFonts w:hint="eastAsia"/>
        </w:rPr>
        <w:t xml:space="preserve"> of construction work and </w:t>
      </w:r>
      <w:r>
        <w:t>maintenance</w:t>
      </w:r>
      <w:r>
        <w:rPr>
          <w:rFonts w:hint="eastAsia"/>
        </w:rPr>
        <w:t xml:space="preserve"> work, refer to </w:t>
      </w:r>
      <w:r w:rsidRPr="00951D1F">
        <w:rPr>
          <w:rFonts w:hint="eastAsia"/>
        </w:rPr>
        <w:t>APPENDIX-1</w:t>
      </w:r>
      <w:r>
        <w:t>“</w:t>
      </w:r>
      <w:r w:rsidRPr="00951D1F">
        <w:rPr>
          <w:rFonts w:hint="eastAsia"/>
        </w:rPr>
        <w:t xml:space="preserve">List of Infrastructure Category </w:t>
      </w:r>
      <w:r w:rsidRPr="00951D1F">
        <w:t>handled</w:t>
      </w:r>
      <w:r w:rsidRPr="00951D1F">
        <w:rPr>
          <w:rFonts w:hint="eastAsia"/>
        </w:rPr>
        <w:t xml:space="preserve"> by IDPCC</w:t>
      </w:r>
      <w:r>
        <w:t>”</w:t>
      </w:r>
      <w:r>
        <w:rPr>
          <w:rFonts w:hint="eastAsia"/>
        </w:rPr>
        <w:t xml:space="preserve">. If the sub-category of the items changes after the work, it is construction. If the </w:t>
      </w:r>
      <w:r>
        <w:t>item stays</w:t>
      </w:r>
      <w:r>
        <w:rPr>
          <w:rFonts w:hint="eastAsia"/>
        </w:rPr>
        <w:t xml:space="preserve"> in </w:t>
      </w:r>
      <w:r>
        <w:t>the</w:t>
      </w:r>
      <w:r>
        <w:rPr>
          <w:rFonts w:hint="eastAsia"/>
        </w:rPr>
        <w:t xml:space="preserve"> same sub-category, it is maintenance work. If a </w:t>
      </w:r>
      <w:r>
        <w:t>Tertiary</w:t>
      </w:r>
      <w:r>
        <w:rPr>
          <w:rFonts w:hint="eastAsia"/>
        </w:rPr>
        <w:t xml:space="preserve"> road (20 to 60 feet) is expanded to Secondary road (60 to 100 feet width), then it is construction work, and can be included in the inclusive </w:t>
      </w:r>
      <w:r>
        <w:t>infrastructure</w:t>
      </w:r>
      <w:r>
        <w:rPr>
          <w:rFonts w:hint="eastAsia"/>
        </w:rPr>
        <w:t xml:space="preserve"> list.  </w:t>
      </w:r>
    </w:p>
    <w:p w:rsidR="0004739B" w:rsidRPr="00E843A3" w:rsidRDefault="0004739B" w:rsidP="00F33BB3"/>
    <w:p w:rsidR="00ED758E" w:rsidRDefault="00AD5A3B" w:rsidP="00B9773C">
      <w:pPr>
        <w:pStyle w:val="Heading4"/>
        <w:rPr>
          <w:lang w:val="en-GB"/>
        </w:rPr>
      </w:pPr>
      <w:bookmarkStart w:id="16" w:name="_Toc508709770"/>
      <w:r>
        <w:rPr>
          <w:rFonts w:hint="eastAsia"/>
          <w:lang w:val="en-GB"/>
        </w:rPr>
        <w:t>A</w:t>
      </w:r>
      <w:r>
        <w:rPr>
          <w:lang w:val="en-GB"/>
        </w:rPr>
        <w:t>n</w:t>
      </w:r>
      <w:r>
        <w:rPr>
          <w:rFonts w:hint="eastAsia"/>
          <w:lang w:val="en-GB"/>
        </w:rPr>
        <w:t>alysis and Visioning of Urban Activities and Services</w:t>
      </w:r>
      <w:bookmarkEnd w:id="16"/>
    </w:p>
    <w:p w:rsidR="00AD5A3B" w:rsidRDefault="00AD5A3B" w:rsidP="00AD5A3B">
      <w:pPr>
        <w:rPr>
          <w:lang w:val="en-GB"/>
        </w:rPr>
      </w:pPr>
      <w:r>
        <w:rPr>
          <w:rFonts w:hint="eastAsia"/>
          <w:lang w:val="en-GB"/>
        </w:rPr>
        <w:t xml:space="preserve">Infrastructure is supporting various urban </w:t>
      </w:r>
      <w:r>
        <w:rPr>
          <w:lang w:val="en-GB"/>
        </w:rPr>
        <w:t>activities</w:t>
      </w:r>
      <w:r>
        <w:rPr>
          <w:rFonts w:hint="eastAsia"/>
          <w:lang w:val="en-GB"/>
        </w:rPr>
        <w:t xml:space="preserve"> and public services. In other words, </w:t>
      </w:r>
      <w:r>
        <w:rPr>
          <w:lang w:val="en-GB"/>
        </w:rPr>
        <w:t>infrastructure</w:t>
      </w:r>
      <w:r>
        <w:rPr>
          <w:rFonts w:hint="eastAsia"/>
          <w:lang w:val="en-GB"/>
        </w:rPr>
        <w:t xml:space="preserve"> should contribute to the urban activities. Therefore, in the course of preparing IDPCC, CPU shall </w:t>
      </w:r>
      <w:r w:rsidR="00DE0373">
        <w:rPr>
          <w:lang w:val="en-GB"/>
        </w:rPr>
        <w:t xml:space="preserve">conduct analysis and visioning of urban activities </w:t>
      </w:r>
      <w:r w:rsidR="00DE0373">
        <w:rPr>
          <w:rFonts w:hint="eastAsia"/>
          <w:lang w:val="en-GB"/>
        </w:rPr>
        <w:t xml:space="preserve">and </w:t>
      </w:r>
      <w:r w:rsidR="00DE0373">
        <w:rPr>
          <w:lang w:val="en-GB"/>
        </w:rPr>
        <w:t>services</w:t>
      </w:r>
      <w:r w:rsidR="00DE0373">
        <w:rPr>
          <w:rFonts w:hint="eastAsia"/>
          <w:lang w:val="en-GB"/>
        </w:rPr>
        <w:t xml:space="preserve">. Urban </w:t>
      </w:r>
      <w:r w:rsidR="00DE0373">
        <w:rPr>
          <w:lang w:val="en-GB"/>
        </w:rPr>
        <w:t>activities</w:t>
      </w:r>
      <w:r w:rsidR="00DE0373">
        <w:rPr>
          <w:rFonts w:hint="eastAsia"/>
          <w:lang w:val="en-GB"/>
        </w:rPr>
        <w:t xml:space="preserve"> and services may include;</w:t>
      </w:r>
    </w:p>
    <w:p w:rsidR="00DE0373" w:rsidRDefault="00DE0373" w:rsidP="00A21CDE">
      <w:pPr>
        <w:pStyle w:val="ListParagraph"/>
        <w:numPr>
          <w:ilvl w:val="0"/>
          <w:numId w:val="8"/>
        </w:numPr>
        <w:ind w:leftChars="0"/>
        <w:rPr>
          <w:lang w:val="en-GB"/>
        </w:rPr>
      </w:pPr>
      <w:r>
        <w:rPr>
          <w:lang w:val="en-GB"/>
        </w:rPr>
        <w:t>Industry</w:t>
      </w:r>
      <w:r>
        <w:rPr>
          <w:rFonts w:hint="eastAsia"/>
          <w:lang w:val="en-GB"/>
        </w:rPr>
        <w:t xml:space="preserve"> (agriculture, Processing, trading, service industry),</w:t>
      </w:r>
    </w:p>
    <w:p w:rsidR="00DE0373" w:rsidRDefault="00DE0373" w:rsidP="00A21CDE">
      <w:pPr>
        <w:pStyle w:val="ListParagraph"/>
        <w:numPr>
          <w:ilvl w:val="0"/>
          <w:numId w:val="8"/>
        </w:numPr>
        <w:ind w:leftChars="0"/>
        <w:rPr>
          <w:lang w:val="en-GB"/>
        </w:rPr>
      </w:pPr>
      <w:r>
        <w:rPr>
          <w:rFonts w:hint="eastAsia"/>
          <w:lang w:val="en-GB"/>
        </w:rPr>
        <w:t>S</w:t>
      </w:r>
      <w:r>
        <w:rPr>
          <w:lang w:val="en-GB"/>
        </w:rPr>
        <w:t>o</w:t>
      </w:r>
      <w:r>
        <w:rPr>
          <w:rFonts w:hint="eastAsia"/>
          <w:lang w:val="en-GB"/>
        </w:rPr>
        <w:t xml:space="preserve">cial </w:t>
      </w:r>
      <w:r>
        <w:rPr>
          <w:lang w:val="en-GB"/>
        </w:rPr>
        <w:t>service</w:t>
      </w:r>
      <w:r>
        <w:rPr>
          <w:rFonts w:hint="eastAsia"/>
          <w:lang w:val="en-GB"/>
        </w:rPr>
        <w:t xml:space="preserve"> (education, health, social welfare, poverty deduction) and</w:t>
      </w:r>
    </w:p>
    <w:p w:rsidR="00DE0373" w:rsidRPr="00DE0373" w:rsidRDefault="00DE0373" w:rsidP="00A21CDE">
      <w:pPr>
        <w:pStyle w:val="ListParagraph"/>
        <w:numPr>
          <w:ilvl w:val="0"/>
          <w:numId w:val="8"/>
        </w:numPr>
        <w:ind w:leftChars="0"/>
        <w:rPr>
          <w:lang w:val="en-GB"/>
        </w:rPr>
      </w:pPr>
      <w:r>
        <w:rPr>
          <w:rFonts w:hint="eastAsia"/>
          <w:lang w:val="en-GB"/>
        </w:rPr>
        <w:t>Other (e</w:t>
      </w:r>
      <w:r>
        <w:rPr>
          <w:lang w:val="en-GB"/>
        </w:rPr>
        <w:t>nvironment</w:t>
      </w:r>
      <w:r>
        <w:rPr>
          <w:rFonts w:hint="eastAsia"/>
          <w:lang w:val="en-GB"/>
        </w:rPr>
        <w:t xml:space="preserve">, disaster management, culture and sports, environment) </w:t>
      </w:r>
    </w:p>
    <w:p w:rsidR="00AD5A3B" w:rsidRDefault="00AD5A3B" w:rsidP="00834279">
      <w:pPr>
        <w:ind w:left="0"/>
        <w:rPr>
          <w:lang w:val="en-GB"/>
        </w:rPr>
      </w:pPr>
    </w:p>
    <w:p w:rsidR="00A53DFB" w:rsidRPr="00AD5A3B" w:rsidRDefault="00A53DFB" w:rsidP="00834279">
      <w:pPr>
        <w:ind w:left="0"/>
        <w:rPr>
          <w:lang w:val="en-GB"/>
        </w:rPr>
      </w:pPr>
    </w:p>
    <w:p w:rsidR="00ED758E" w:rsidRDefault="00ED758E" w:rsidP="00E843A3">
      <w:pPr>
        <w:pStyle w:val="Heading2"/>
        <w:spacing w:after="180"/>
        <w:rPr>
          <w:szCs w:val="22"/>
        </w:rPr>
      </w:pPr>
      <w:bookmarkStart w:id="17" w:name="_Toc355955844"/>
      <w:bookmarkStart w:id="18" w:name="_Toc508709771"/>
      <w:r>
        <w:t>Composition of the IDPCC</w:t>
      </w:r>
      <w:bookmarkEnd w:id="17"/>
      <w:bookmarkEnd w:id="18"/>
    </w:p>
    <w:p w:rsidR="00562098" w:rsidRPr="00EC7831" w:rsidRDefault="00ED758E" w:rsidP="00EC7831">
      <w:pPr>
        <w:rPr>
          <w:sz w:val="22"/>
        </w:rPr>
      </w:pPr>
      <w:r>
        <w:t xml:space="preserve">The Development plan </w:t>
      </w:r>
      <w:r w:rsidR="00DE0373">
        <w:t>may include the following items</w:t>
      </w:r>
    </w:p>
    <w:p w:rsidR="00ED758E" w:rsidRPr="00910348" w:rsidRDefault="00ED758E" w:rsidP="00CB5E6F">
      <w:pPr>
        <w:pStyle w:val="TableandFigure"/>
        <w:spacing w:before="108" w:after="108"/>
        <w:rPr>
          <w:sz w:val="22"/>
          <w:lang w:val="fr-FR" w:eastAsia="fr-FR"/>
        </w:rPr>
      </w:pPr>
      <w:r w:rsidRPr="00910348">
        <w:t>Table 1-1: Composition of IDPC</w:t>
      </w:r>
      <w:r w:rsidRPr="00910348">
        <w:rPr>
          <w:lang w:val="fr-FR"/>
        </w:rPr>
        <w:t>C</w:t>
      </w:r>
    </w:p>
    <w:tbl>
      <w:tblPr>
        <w:tblW w:w="8505" w:type="dxa"/>
        <w:jc w:val="center"/>
        <w:tblBorders>
          <w:top w:val="single" w:sz="12" w:space="0" w:color="auto"/>
          <w:bottom w:val="single" w:sz="12" w:space="0" w:color="auto"/>
          <w:insideH w:val="single" w:sz="4" w:space="0" w:color="auto"/>
          <w:insideV w:val="dotted" w:sz="4" w:space="0" w:color="auto"/>
        </w:tblBorders>
        <w:tblLook w:val="04A0"/>
      </w:tblPr>
      <w:tblGrid>
        <w:gridCol w:w="8505"/>
      </w:tblGrid>
      <w:tr w:rsidR="00ED758E" w:rsidRPr="00834279" w:rsidTr="00DB74AF">
        <w:trPr>
          <w:jc w:val="center"/>
        </w:trPr>
        <w:tc>
          <w:tcPr>
            <w:tcW w:w="9268" w:type="dxa"/>
            <w:tcBorders>
              <w:top w:val="single" w:sz="4" w:space="0" w:color="auto"/>
              <w:left w:val="single" w:sz="4" w:space="0" w:color="auto"/>
              <w:bottom w:val="single" w:sz="4" w:space="0" w:color="auto"/>
              <w:right w:val="single" w:sz="4" w:space="0" w:color="auto"/>
              <w:tl2br w:val="nil"/>
              <w:tr2bl w:val="nil"/>
            </w:tcBorders>
            <w:vAlign w:val="center"/>
          </w:tcPr>
          <w:p w:rsidR="000A1449" w:rsidRPr="00DB74AF" w:rsidRDefault="000A1449" w:rsidP="00DB74AF">
            <w:pPr>
              <w:ind w:left="0"/>
              <w:rPr>
                <w:rFonts w:ascii="Arial Narrow" w:eastAsia="MS Mincho" w:hAnsi="Arial Narrow" w:cs="Arial Narrow"/>
                <w:sz w:val="22"/>
              </w:rPr>
            </w:pPr>
            <w:r w:rsidRPr="00DB74AF">
              <w:rPr>
                <w:rFonts w:ascii="Arial Narrow" w:eastAsia="Arial Narrow" w:hAnsi="Arial Narrow" w:cs="Arial Narrow"/>
                <w:sz w:val="22"/>
              </w:rPr>
              <w:t xml:space="preserve"> “Part 1 Introduction”</w:t>
            </w:r>
            <w:r w:rsidRPr="00DB74AF">
              <w:rPr>
                <w:rFonts w:ascii="Arial Narrow" w:eastAsia="Arial Narrow" w:hAnsi="Arial Narrow" w:cs="Arial Narrow"/>
                <w:sz w:val="22"/>
              </w:rPr>
              <w:tab/>
            </w:r>
          </w:p>
          <w:p w:rsidR="000A1449" w:rsidRPr="00DB74AF" w:rsidRDefault="000A1449" w:rsidP="00DB74AF">
            <w:pPr>
              <w:ind w:left="0"/>
              <w:rPr>
                <w:rFonts w:ascii="Arial Narrow" w:eastAsia="MS Mincho" w:hAnsi="Arial Narrow" w:cs="Arial Narrow"/>
                <w:sz w:val="22"/>
              </w:rPr>
            </w:pPr>
            <w:r w:rsidRPr="00DB74AF">
              <w:rPr>
                <w:rFonts w:ascii="Arial Narrow" w:eastAsia="Arial Narrow" w:hAnsi="Arial Narrow" w:cs="Arial Narrow"/>
                <w:sz w:val="22"/>
              </w:rPr>
              <w:t xml:space="preserve"> “Part 2 Review of Present Condition”</w:t>
            </w:r>
            <w:r w:rsidRPr="00DB74AF">
              <w:rPr>
                <w:rFonts w:ascii="Arial Narrow" w:eastAsia="Arial Narrow" w:hAnsi="Arial Narrow" w:cs="Arial Narrow"/>
                <w:sz w:val="22"/>
              </w:rPr>
              <w:tab/>
            </w:r>
          </w:p>
          <w:p w:rsidR="000A1449" w:rsidRPr="00DB74AF" w:rsidRDefault="000A1449" w:rsidP="000A1449">
            <w:pPr>
              <w:rPr>
                <w:rFonts w:ascii="Arial Narrow" w:eastAsia="MS Mincho" w:hAnsi="Arial Narrow" w:cs="Arial Narrow"/>
                <w:sz w:val="22"/>
              </w:rPr>
            </w:pPr>
            <w:r w:rsidRPr="00DB74AF">
              <w:rPr>
                <w:rFonts w:ascii="Arial Narrow" w:eastAsia="Arial Narrow" w:hAnsi="Arial Narrow" w:cs="Arial Narrow"/>
                <w:sz w:val="22"/>
              </w:rPr>
              <w:t>(1)</w:t>
            </w:r>
            <w:r w:rsidRPr="00DB74AF">
              <w:rPr>
                <w:rFonts w:ascii="Arial Narrow" w:eastAsia="Arial Narrow" w:hAnsi="Arial Narrow" w:cs="Arial Narrow"/>
                <w:sz w:val="22"/>
              </w:rPr>
              <w:tab/>
              <w:t>General Condition of CC</w:t>
            </w:r>
            <w:r w:rsidRPr="00DB74AF">
              <w:rPr>
                <w:rFonts w:ascii="Arial Narrow" w:eastAsia="Arial Narrow" w:hAnsi="Arial Narrow" w:cs="Arial Narrow"/>
                <w:sz w:val="22"/>
              </w:rPr>
              <w:tab/>
            </w:r>
          </w:p>
          <w:p w:rsidR="000A1449" w:rsidRPr="00DB74AF" w:rsidRDefault="000A1449" w:rsidP="000A1449">
            <w:pPr>
              <w:rPr>
                <w:rFonts w:ascii="Arial Narrow" w:eastAsia="MS Mincho" w:hAnsi="Arial Narrow" w:cs="Arial Narrow"/>
                <w:sz w:val="22"/>
              </w:rPr>
            </w:pPr>
            <w:r w:rsidRPr="00DB74AF">
              <w:rPr>
                <w:rFonts w:ascii="Arial Narrow" w:eastAsia="Arial Narrow" w:hAnsi="Arial Narrow" w:cs="Arial Narrow"/>
                <w:sz w:val="22"/>
              </w:rPr>
              <w:t>(2)</w:t>
            </w:r>
            <w:r w:rsidRPr="00DB74AF">
              <w:rPr>
                <w:rFonts w:ascii="Arial Narrow" w:eastAsia="Arial Narrow" w:hAnsi="Arial Narrow" w:cs="Arial Narrow"/>
                <w:sz w:val="22"/>
              </w:rPr>
              <w:tab/>
              <w:t>Review of Relevant Plans and Activities</w:t>
            </w:r>
            <w:r w:rsidRPr="00DB74AF">
              <w:rPr>
                <w:rFonts w:ascii="Arial Narrow" w:eastAsia="Arial Narrow" w:hAnsi="Arial Narrow" w:cs="Arial Narrow"/>
                <w:sz w:val="22"/>
              </w:rPr>
              <w:tab/>
            </w:r>
          </w:p>
          <w:p w:rsidR="000A1449" w:rsidRPr="00DB74AF" w:rsidRDefault="000A1449" w:rsidP="000A1449">
            <w:pPr>
              <w:rPr>
                <w:rFonts w:ascii="Arial Narrow" w:eastAsia="MS Mincho" w:hAnsi="Arial Narrow" w:cs="Arial Narrow"/>
                <w:sz w:val="22"/>
              </w:rPr>
            </w:pPr>
            <w:r w:rsidRPr="00DB74AF">
              <w:rPr>
                <w:rFonts w:ascii="Arial Narrow" w:eastAsia="Arial Narrow" w:hAnsi="Arial Narrow" w:cs="Arial Narrow"/>
                <w:sz w:val="22"/>
              </w:rPr>
              <w:t>(3)</w:t>
            </w:r>
            <w:r w:rsidRPr="00DB74AF">
              <w:rPr>
                <w:rFonts w:ascii="Arial Narrow" w:eastAsia="Arial Narrow" w:hAnsi="Arial Narrow" w:cs="Arial Narrow"/>
                <w:sz w:val="22"/>
              </w:rPr>
              <w:tab/>
              <w:t>On-going Projects</w:t>
            </w:r>
            <w:r w:rsidRPr="00DB74AF">
              <w:rPr>
                <w:rFonts w:ascii="Arial Narrow" w:eastAsia="Arial Narrow" w:hAnsi="Arial Narrow" w:cs="Arial Narrow"/>
                <w:sz w:val="22"/>
              </w:rPr>
              <w:tab/>
            </w:r>
          </w:p>
          <w:p w:rsidR="000A1449" w:rsidRPr="00DB74AF" w:rsidRDefault="000A1449" w:rsidP="000A1449">
            <w:pPr>
              <w:rPr>
                <w:rFonts w:ascii="Arial Narrow" w:eastAsia="MS Mincho" w:hAnsi="Arial Narrow" w:cs="Arial Narrow"/>
                <w:sz w:val="22"/>
              </w:rPr>
            </w:pPr>
            <w:r w:rsidRPr="00DB74AF">
              <w:rPr>
                <w:rFonts w:ascii="Arial Narrow" w:eastAsia="Arial Narrow" w:hAnsi="Arial Narrow" w:cs="Arial Narrow"/>
                <w:sz w:val="22"/>
              </w:rPr>
              <w:t>(4)</w:t>
            </w:r>
            <w:r w:rsidRPr="00DB74AF">
              <w:rPr>
                <w:rFonts w:ascii="Arial Narrow" w:eastAsia="Arial Narrow" w:hAnsi="Arial Narrow" w:cs="Arial Narrow"/>
                <w:sz w:val="22"/>
              </w:rPr>
              <w:tab/>
              <w:t>Existing Infrastructure and Facilities</w:t>
            </w:r>
            <w:r w:rsidRPr="00DB74AF">
              <w:rPr>
                <w:rFonts w:ascii="Arial Narrow" w:eastAsia="Arial Narrow" w:hAnsi="Arial Narrow" w:cs="Arial Narrow"/>
                <w:sz w:val="22"/>
              </w:rPr>
              <w:tab/>
            </w:r>
          </w:p>
          <w:p w:rsidR="000A1449" w:rsidRPr="00DB74AF" w:rsidRDefault="000A1449" w:rsidP="00DB74AF">
            <w:pPr>
              <w:ind w:left="0"/>
              <w:rPr>
                <w:rFonts w:ascii="Arial Narrow" w:eastAsia="MS Mincho" w:hAnsi="Arial Narrow" w:cs="Arial Narrow"/>
                <w:sz w:val="22"/>
              </w:rPr>
            </w:pPr>
            <w:r w:rsidRPr="00DB74AF">
              <w:rPr>
                <w:rFonts w:ascii="Arial Narrow" w:eastAsia="Arial Narrow" w:hAnsi="Arial Narrow" w:cs="Arial Narrow"/>
                <w:sz w:val="22"/>
              </w:rPr>
              <w:t xml:space="preserve"> “Part 3 Analysis and Vision Setting”</w:t>
            </w:r>
            <w:r w:rsidRPr="00DB74AF">
              <w:rPr>
                <w:rFonts w:ascii="Arial Narrow" w:eastAsia="Arial Narrow" w:hAnsi="Arial Narrow" w:cs="Arial Narrow"/>
                <w:sz w:val="22"/>
              </w:rPr>
              <w:tab/>
            </w:r>
          </w:p>
          <w:p w:rsidR="000A1449" w:rsidRPr="00DB74AF" w:rsidRDefault="000A1449" w:rsidP="000A1449">
            <w:pPr>
              <w:rPr>
                <w:rFonts w:ascii="Arial Narrow" w:eastAsia="MS Mincho" w:hAnsi="Arial Narrow" w:cs="Arial Narrow"/>
                <w:sz w:val="22"/>
              </w:rPr>
            </w:pPr>
            <w:r w:rsidRPr="00DB74AF">
              <w:rPr>
                <w:rFonts w:ascii="Arial Narrow" w:eastAsia="Arial Narrow" w:hAnsi="Arial Narrow" w:cs="Arial Narrow"/>
                <w:sz w:val="22"/>
              </w:rPr>
              <w:t>(1)</w:t>
            </w:r>
            <w:r w:rsidRPr="00DB74AF">
              <w:rPr>
                <w:rFonts w:ascii="Arial Narrow" w:eastAsia="Arial Narrow" w:hAnsi="Arial Narrow" w:cs="Arial Narrow"/>
                <w:sz w:val="22"/>
              </w:rPr>
              <w:tab/>
              <w:t>Diagnosis of Urban Services and Infrastructure by WLCC</w:t>
            </w:r>
            <w:r w:rsidRPr="00DB74AF">
              <w:rPr>
                <w:rFonts w:ascii="Arial Narrow" w:eastAsia="Arial Narrow" w:hAnsi="Arial Narrow" w:cs="Arial Narrow"/>
                <w:sz w:val="22"/>
              </w:rPr>
              <w:tab/>
            </w:r>
          </w:p>
          <w:p w:rsidR="000A1449" w:rsidRPr="00DB74AF" w:rsidRDefault="000A1449" w:rsidP="000A1449">
            <w:pPr>
              <w:rPr>
                <w:rFonts w:ascii="Arial Narrow" w:eastAsia="MS Mincho" w:hAnsi="Arial Narrow" w:cs="Arial Narrow"/>
                <w:sz w:val="22"/>
              </w:rPr>
            </w:pPr>
            <w:r w:rsidRPr="00DB74AF">
              <w:rPr>
                <w:rFonts w:ascii="Arial Narrow" w:eastAsia="Arial Narrow" w:hAnsi="Arial Narrow" w:cs="Arial Narrow"/>
                <w:sz w:val="22"/>
              </w:rPr>
              <w:t>(2)</w:t>
            </w:r>
            <w:r w:rsidRPr="00DB74AF">
              <w:rPr>
                <w:rFonts w:ascii="Arial Narrow" w:eastAsia="Arial Narrow" w:hAnsi="Arial Narrow" w:cs="Arial Narrow"/>
                <w:sz w:val="22"/>
              </w:rPr>
              <w:tab/>
              <w:t>Analysis of Urban Activities and Relevant Facilities</w:t>
            </w:r>
            <w:r w:rsidRPr="00DB74AF">
              <w:rPr>
                <w:rFonts w:ascii="Arial Narrow" w:eastAsia="Arial Narrow" w:hAnsi="Arial Narrow" w:cs="Arial Narrow"/>
                <w:sz w:val="22"/>
              </w:rPr>
              <w:tab/>
            </w:r>
          </w:p>
          <w:p w:rsidR="000A1449" w:rsidRPr="00DB74AF" w:rsidRDefault="000A1449" w:rsidP="000A1449">
            <w:pPr>
              <w:rPr>
                <w:rFonts w:ascii="Arial Narrow" w:eastAsia="MS Mincho" w:hAnsi="Arial Narrow" w:cs="Arial Narrow"/>
                <w:sz w:val="22"/>
              </w:rPr>
            </w:pPr>
            <w:r w:rsidRPr="00DB74AF">
              <w:rPr>
                <w:rFonts w:ascii="Arial Narrow" w:eastAsia="Arial Narrow" w:hAnsi="Arial Narrow" w:cs="Arial Narrow"/>
                <w:sz w:val="22"/>
              </w:rPr>
              <w:t>(3)</w:t>
            </w:r>
            <w:r w:rsidRPr="00DB74AF">
              <w:rPr>
                <w:rFonts w:ascii="Arial Narrow" w:eastAsia="Arial Narrow" w:hAnsi="Arial Narrow" w:cs="Arial Narrow"/>
                <w:sz w:val="22"/>
              </w:rPr>
              <w:tab/>
              <w:t>SWOT Analysis of CC</w:t>
            </w:r>
            <w:r w:rsidRPr="00DB74AF">
              <w:rPr>
                <w:rFonts w:ascii="Arial Narrow" w:eastAsia="Arial Narrow" w:hAnsi="Arial Narrow" w:cs="Arial Narrow"/>
                <w:sz w:val="22"/>
              </w:rPr>
              <w:tab/>
            </w:r>
          </w:p>
          <w:p w:rsidR="000A1449" w:rsidRPr="00DB74AF" w:rsidRDefault="000A1449" w:rsidP="000A1449">
            <w:pPr>
              <w:rPr>
                <w:rFonts w:ascii="Arial Narrow" w:eastAsia="MS Mincho" w:hAnsi="Arial Narrow" w:cs="Arial Narrow"/>
                <w:sz w:val="22"/>
              </w:rPr>
            </w:pPr>
            <w:r w:rsidRPr="00DB74AF">
              <w:rPr>
                <w:rFonts w:ascii="Arial Narrow" w:eastAsia="Arial Narrow" w:hAnsi="Arial Narrow" w:cs="Arial Narrow"/>
                <w:sz w:val="22"/>
              </w:rPr>
              <w:t>(4)</w:t>
            </w:r>
            <w:r w:rsidRPr="00DB74AF">
              <w:rPr>
                <w:rFonts w:ascii="Arial Narrow" w:eastAsia="Arial Narrow" w:hAnsi="Arial Narrow" w:cs="Arial Narrow"/>
                <w:sz w:val="22"/>
              </w:rPr>
              <w:tab/>
              <w:t>Prospective Improvement of Each Urban Activities</w:t>
            </w:r>
            <w:r w:rsidRPr="00DB74AF">
              <w:rPr>
                <w:rFonts w:ascii="Arial Narrow" w:eastAsia="Arial Narrow" w:hAnsi="Arial Narrow" w:cs="Arial Narrow"/>
                <w:sz w:val="22"/>
              </w:rPr>
              <w:tab/>
            </w:r>
          </w:p>
          <w:p w:rsidR="000A1449" w:rsidRPr="00DB74AF" w:rsidRDefault="000A1449" w:rsidP="000A1449">
            <w:pPr>
              <w:rPr>
                <w:rFonts w:ascii="Arial Narrow" w:eastAsia="MS Mincho" w:hAnsi="Arial Narrow" w:cs="Arial Narrow"/>
                <w:sz w:val="22"/>
              </w:rPr>
            </w:pPr>
            <w:r w:rsidRPr="00DB74AF">
              <w:rPr>
                <w:rFonts w:ascii="Arial Narrow" w:eastAsia="Arial Narrow" w:hAnsi="Arial Narrow" w:cs="Arial Narrow"/>
                <w:sz w:val="22"/>
              </w:rPr>
              <w:t>(5)</w:t>
            </w:r>
            <w:r w:rsidRPr="00DB74AF">
              <w:rPr>
                <w:rFonts w:ascii="Arial Narrow" w:eastAsia="Arial Narrow" w:hAnsi="Arial Narrow" w:cs="Arial Narrow"/>
                <w:sz w:val="22"/>
              </w:rPr>
              <w:tab/>
              <w:t>Five Year Target of Infrastructure Development</w:t>
            </w:r>
            <w:r w:rsidRPr="00DB74AF">
              <w:rPr>
                <w:rFonts w:ascii="Arial Narrow" w:eastAsia="Arial Narrow" w:hAnsi="Arial Narrow" w:cs="Arial Narrow"/>
                <w:sz w:val="22"/>
              </w:rPr>
              <w:tab/>
            </w:r>
          </w:p>
          <w:p w:rsidR="000A1449" w:rsidRPr="00DB74AF" w:rsidRDefault="000A1449" w:rsidP="00DB74AF">
            <w:pPr>
              <w:ind w:left="0"/>
              <w:rPr>
                <w:rFonts w:ascii="Arial Narrow" w:eastAsia="MS Mincho" w:hAnsi="Arial Narrow" w:cs="Arial Narrow"/>
                <w:sz w:val="22"/>
              </w:rPr>
            </w:pPr>
            <w:r w:rsidRPr="00DB74AF">
              <w:rPr>
                <w:rFonts w:ascii="Arial Narrow" w:eastAsia="Arial Narrow" w:hAnsi="Arial Narrow" w:cs="Arial Narrow"/>
                <w:sz w:val="22"/>
              </w:rPr>
              <w:t xml:space="preserve"> “Part 4  Sub-Projects and Their Priority Setting”</w:t>
            </w:r>
            <w:r w:rsidRPr="00DB74AF">
              <w:rPr>
                <w:rFonts w:ascii="Arial Narrow" w:eastAsia="Arial Narrow" w:hAnsi="Arial Narrow" w:cs="Arial Narrow"/>
                <w:sz w:val="22"/>
              </w:rPr>
              <w:tab/>
            </w:r>
          </w:p>
          <w:p w:rsidR="000A1449" w:rsidRPr="00DB74AF" w:rsidRDefault="000A1449" w:rsidP="000A1449">
            <w:pPr>
              <w:rPr>
                <w:rFonts w:ascii="Arial Narrow" w:eastAsia="MS Mincho" w:hAnsi="Arial Narrow" w:cs="Arial Narrow"/>
                <w:sz w:val="22"/>
              </w:rPr>
            </w:pPr>
            <w:r w:rsidRPr="00DB74AF">
              <w:rPr>
                <w:rFonts w:ascii="Arial Narrow" w:eastAsia="Arial Narrow" w:hAnsi="Arial Narrow" w:cs="Arial Narrow"/>
                <w:sz w:val="22"/>
              </w:rPr>
              <w:t>(1)</w:t>
            </w:r>
            <w:r w:rsidRPr="00DB74AF">
              <w:rPr>
                <w:rFonts w:ascii="Arial Narrow" w:eastAsia="Arial Narrow" w:hAnsi="Arial Narrow" w:cs="Arial Narrow"/>
                <w:sz w:val="22"/>
              </w:rPr>
              <w:tab/>
              <w:t>Confirmation of Existing and Planned Infrastructure</w:t>
            </w:r>
            <w:r w:rsidRPr="00DB74AF">
              <w:rPr>
                <w:rFonts w:ascii="Arial Narrow" w:eastAsia="Arial Narrow" w:hAnsi="Arial Narrow" w:cs="Arial Narrow"/>
                <w:sz w:val="22"/>
              </w:rPr>
              <w:tab/>
            </w:r>
          </w:p>
          <w:p w:rsidR="000A1449" w:rsidRPr="00DB74AF" w:rsidRDefault="000A1449" w:rsidP="000A1449">
            <w:pPr>
              <w:rPr>
                <w:rFonts w:ascii="Arial Narrow" w:eastAsia="MS Mincho" w:hAnsi="Arial Narrow" w:cs="Arial Narrow"/>
                <w:sz w:val="22"/>
              </w:rPr>
            </w:pPr>
            <w:r w:rsidRPr="00DB74AF">
              <w:rPr>
                <w:rFonts w:ascii="Arial Narrow" w:eastAsia="Arial Narrow" w:hAnsi="Arial Narrow" w:cs="Arial Narrow"/>
                <w:sz w:val="22"/>
              </w:rPr>
              <w:t>(2)</w:t>
            </w:r>
            <w:r w:rsidRPr="00DB74AF">
              <w:rPr>
                <w:rFonts w:ascii="Arial Narrow" w:eastAsia="Arial Narrow" w:hAnsi="Arial Narrow" w:cs="Arial Narrow"/>
                <w:sz w:val="22"/>
              </w:rPr>
              <w:tab/>
              <w:t>Nomination of Necessary Infrastructure in Five Years (Long List)</w:t>
            </w:r>
            <w:r w:rsidRPr="00DB74AF">
              <w:rPr>
                <w:rFonts w:ascii="Arial Narrow" w:eastAsia="Arial Narrow" w:hAnsi="Arial Narrow" w:cs="Arial Narrow"/>
                <w:sz w:val="22"/>
              </w:rPr>
              <w:tab/>
            </w:r>
          </w:p>
          <w:p w:rsidR="00ED758E" w:rsidRPr="00DB74AF" w:rsidRDefault="000A1449" w:rsidP="000A1449">
            <w:pPr>
              <w:rPr>
                <w:rFonts w:ascii="Arial Narrow" w:eastAsia="MS Mincho" w:hAnsi="Arial Narrow" w:cs="Arial Narrow"/>
                <w:sz w:val="22"/>
              </w:rPr>
            </w:pPr>
            <w:r w:rsidRPr="00DB74AF">
              <w:rPr>
                <w:rFonts w:ascii="Arial Narrow" w:eastAsia="Arial Narrow" w:hAnsi="Arial Narrow" w:cs="Arial Narrow"/>
                <w:sz w:val="22"/>
              </w:rPr>
              <w:t>(3)</w:t>
            </w:r>
            <w:r w:rsidRPr="00DB74AF">
              <w:rPr>
                <w:rFonts w:ascii="Arial Narrow" w:eastAsia="Arial Narrow" w:hAnsi="Arial Narrow" w:cs="Arial Narrow"/>
                <w:sz w:val="22"/>
              </w:rPr>
              <w:tab/>
              <w:t>Priority Setting among the Proposed Sub-Projects</w:t>
            </w:r>
            <w:r w:rsidRPr="00DB74AF">
              <w:rPr>
                <w:rFonts w:ascii="Arial Narrow" w:eastAsia="Arial Narrow" w:hAnsi="Arial Narrow" w:cs="Arial Narrow"/>
                <w:sz w:val="22"/>
              </w:rPr>
              <w:tab/>
            </w:r>
          </w:p>
        </w:tc>
      </w:tr>
    </w:tbl>
    <w:p w:rsidR="00E968CB" w:rsidRDefault="00416983" w:rsidP="0081635A">
      <w:pPr>
        <w:pStyle w:val="Heading1"/>
        <w:spacing w:after="360"/>
        <w:rPr>
          <w:lang w:val="en-US" w:eastAsia="ja-JP"/>
        </w:rPr>
      </w:pPr>
      <w:bookmarkStart w:id="19" w:name="_Toc355955846"/>
      <w:bookmarkStart w:id="20" w:name="_Toc508709772"/>
      <w:r>
        <w:rPr>
          <w:rFonts w:hint="eastAsia"/>
          <w:lang w:val="en-US" w:eastAsia="ja-JP"/>
        </w:rPr>
        <w:lastRenderedPageBreak/>
        <w:t>Elaboration and Revising</w:t>
      </w:r>
      <w:r w:rsidR="00E968CB" w:rsidRPr="0081635A">
        <w:rPr>
          <w:lang w:val="en-US"/>
        </w:rPr>
        <w:t xml:space="preserve"> Procedure of the </w:t>
      </w:r>
      <w:r w:rsidR="00E968CB" w:rsidRPr="0081635A">
        <w:rPr>
          <w:rFonts w:hint="eastAsia"/>
          <w:lang w:val="en-US"/>
        </w:rPr>
        <w:t>IDPCC</w:t>
      </w:r>
      <w:bookmarkEnd w:id="19"/>
      <w:bookmarkEnd w:id="20"/>
    </w:p>
    <w:p w:rsidR="00416983" w:rsidRDefault="00F20342" w:rsidP="00416983">
      <w:pPr>
        <w:pStyle w:val="Heading2"/>
        <w:spacing w:after="180"/>
        <w:rPr>
          <w:lang w:eastAsia="ja-JP"/>
        </w:rPr>
      </w:pPr>
      <w:bookmarkStart w:id="21" w:name="_Toc508709773"/>
      <w:r>
        <w:rPr>
          <w:lang w:eastAsia="ja-JP"/>
        </w:rPr>
        <w:t>Préparation</w:t>
      </w:r>
      <w:bookmarkEnd w:id="21"/>
    </w:p>
    <w:p w:rsidR="009B7BD7" w:rsidRPr="009B7BD7" w:rsidRDefault="00071C8A" w:rsidP="00A21CDE">
      <w:pPr>
        <w:pStyle w:val="Heading4"/>
        <w:numPr>
          <w:ilvl w:val="0"/>
          <w:numId w:val="22"/>
        </w:numPr>
      </w:pPr>
      <w:bookmarkStart w:id="22" w:name="_Toc508709774"/>
      <w:r w:rsidRPr="009B7BD7">
        <w:rPr>
          <w:rFonts w:hint="eastAsia"/>
        </w:rPr>
        <w:t>Institutional Set Up</w:t>
      </w:r>
      <w:r w:rsidR="009B7BD7" w:rsidRPr="008D3AF7">
        <w:rPr>
          <w:lang w:val="en-GB"/>
        </w:rPr>
        <w:t>for IDPCC Preparation</w:t>
      </w:r>
      <w:r w:rsidR="009B7BD7" w:rsidRPr="008D3AF7">
        <w:rPr>
          <w:rFonts w:hint="eastAsia"/>
          <w:lang w:val="en-GB"/>
        </w:rPr>
        <w:t xml:space="preserve"> and </w:t>
      </w:r>
      <w:r w:rsidR="009B7BD7" w:rsidRPr="008D3AF7">
        <w:rPr>
          <w:lang w:val="en-GB"/>
        </w:rPr>
        <w:t>Management</w:t>
      </w:r>
      <w:bookmarkEnd w:id="22"/>
    </w:p>
    <w:p w:rsidR="009B7BD7" w:rsidRPr="009B7BD7" w:rsidRDefault="009B7BD7" w:rsidP="009B7BD7">
      <w:pPr>
        <w:rPr>
          <w:rFonts w:ascii="Times New Roman" w:hAnsi="Times New Roman"/>
        </w:rPr>
      </w:pPr>
      <w:r w:rsidRPr="00083A02">
        <w:rPr>
          <w:rFonts w:ascii="Times New Roman" w:hAnsi="Times New Roman"/>
        </w:rPr>
        <w:t>Elaboration</w:t>
      </w:r>
      <w:r w:rsidRPr="00083A02">
        <w:rPr>
          <w:rFonts w:ascii="Times New Roman" w:hAnsi="Times New Roman" w:hint="eastAsia"/>
        </w:rPr>
        <w:t xml:space="preserve">, </w:t>
      </w:r>
      <w:r w:rsidRPr="00083A02">
        <w:rPr>
          <w:rFonts w:ascii="Times New Roman" w:hAnsi="Times New Roman"/>
        </w:rPr>
        <w:t>implementation</w:t>
      </w:r>
      <w:r w:rsidRPr="00083A02">
        <w:rPr>
          <w:rFonts w:ascii="Times New Roman" w:hAnsi="Times New Roman" w:hint="eastAsia"/>
        </w:rPr>
        <w:t xml:space="preserve"> and </w:t>
      </w:r>
      <w:r w:rsidRPr="00083A02">
        <w:rPr>
          <w:rFonts w:ascii="Times New Roman" w:hAnsi="Times New Roman"/>
        </w:rPr>
        <w:t>revisi</w:t>
      </w:r>
      <w:r w:rsidRPr="00083A02">
        <w:rPr>
          <w:rFonts w:ascii="Times New Roman" w:hAnsi="Times New Roman" w:hint="eastAsia"/>
        </w:rPr>
        <w:t>on of IDPCC</w:t>
      </w:r>
      <w:r w:rsidR="009465E0">
        <w:rPr>
          <w:rFonts w:ascii="Times New Roman" w:hAnsi="Times New Roman"/>
        </w:rPr>
        <w:t xml:space="preserve"> </w:t>
      </w:r>
      <w:r w:rsidRPr="00083A02">
        <w:rPr>
          <w:rFonts w:ascii="Times New Roman" w:hAnsi="Times New Roman" w:hint="eastAsia"/>
        </w:rPr>
        <w:t xml:space="preserve">need </w:t>
      </w:r>
      <w:r w:rsidRPr="00083A02">
        <w:rPr>
          <w:rFonts w:ascii="Times New Roman" w:hAnsi="Times New Roman"/>
        </w:rPr>
        <w:t>appropriate</w:t>
      </w:r>
      <w:r w:rsidRPr="00083A02">
        <w:rPr>
          <w:rFonts w:ascii="Times New Roman" w:hAnsi="Times New Roman" w:hint="eastAsia"/>
        </w:rPr>
        <w:t xml:space="preserve"> institutional </w:t>
      </w:r>
      <w:r w:rsidRPr="00083A02">
        <w:rPr>
          <w:rFonts w:ascii="Times New Roman" w:hAnsi="Times New Roman"/>
        </w:rPr>
        <w:t>structure</w:t>
      </w:r>
      <w:r w:rsidRPr="00083A02">
        <w:rPr>
          <w:rFonts w:ascii="Times New Roman" w:hAnsi="Times New Roman" w:hint="eastAsia"/>
        </w:rPr>
        <w:t xml:space="preserve"> inside of the City Corporation. A figure below shows suggested structure to </w:t>
      </w:r>
      <w:r w:rsidRPr="00083A02">
        <w:rPr>
          <w:rFonts w:ascii="Times New Roman" w:hAnsi="Times New Roman"/>
        </w:rPr>
        <w:t>achieve</w:t>
      </w:r>
      <w:r w:rsidRPr="00083A02">
        <w:rPr>
          <w:rFonts w:ascii="Times New Roman" w:hAnsi="Times New Roman" w:hint="eastAsia"/>
        </w:rPr>
        <w:t xml:space="preserve"> the expected </w:t>
      </w:r>
      <w:r w:rsidRPr="00083A02">
        <w:rPr>
          <w:rFonts w:ascii="Times New Roman" w:hAnsi="Times New Roman"/>
        </w:rPr>
        <w:t>function</w:t>
      </w:r>
      <w:r w:rsidRPr="00083A02">
        <w:rPr>
          <w:rFonts w:ascii="Times New Roman" w:hAnsi="Times New Roman" w:hint="eastAsia"/>
        </w:rPr>
        <w:t>.</w:t>
      </w:r>
    </w:p>
    <w:p w:rsidR="009B7BD7" w:rsidRDefault="009B7BD7" w:rsidP="009B7BD7">
      <w:pPr>
        <w:pStyle w:val="BodyText"/>
      </w:pPr>
    </w:p>
    <w:p w:rsidR="009B7BD7" w:rsidRDefault="00DB25B0" w:rsidP="009B7BD7">
      <w:pPr>
        <w:pStyle w:val="BodyText"/>
      </w:pPr>
      <w:r>
        <w:rPr>
          <w:noProof/>
        </w:rPr>
        <w:pict>
          <v:group id="Group 145" o:spid="_x0000_s1038" style="position:absolute;left:0;text-align:left;margin-left:42pt;margin-top:1.1pt;width:382.5pt;height:143.65pt;z-index:251664896" coordorigin="2258,4018" coordsize="7650,28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">
            <v:rect id="Rectangle 113" o:spid="_x0000_s1039" style="position:absolute;left:4978;top:4018;width:2210;height:185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ghksMA&#10;AADbAAAADwAAAGRycy9kb3ducmV2LnhtbESP3WrCQBSE7wu+w3KE3hTdGKRKdBURhNAi1L/7Y/aY&#10;BLNnQ3ZN0rd3hUIvh5n5hlmue1OJlhpXWlYwGUcgiDOrS84VnE+70RyE88gaK8uk4JccrFeDtyUm&#10;2nZ8oPbocxEg7BJUUHhfJ1K6rCCDbmxr4uDdbGPQB9nkUjfYBbipZBxFn9JgyWGhwJq2BWX348Mo&#10;wI9Nem3jczajn3QXfX9dur2fKPU+7DcLEJ56/x/+a6daQTyF15fwA+Tq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UghksMAAADbAAAADwAAAAAAAAAAAAAAAACYAgAAZHJzL2Rv&#10;d25yZXYueG1sUEsFBgAAAAAEAAQA9QAAAIgDAAAAAA==&#10;" filled="f" strokecolor="#a5a5a5" strokeweight="3pt">
              <v:stroke linestyle="thinThin"/>
              <v:textbox style="mso-next-textbox:#Rectangle 113" inset="5.85pt,.7pt,5.85pt,.7pt">
                <w:txbxContent>
                  <w:p w:rsidR="00DC55F7" w:rsidRDefault="00DC55F7" w:rsidP="009B7BD7">
                    <w:pPr>
                      <w:spacing w:line="200" w:lineRule="exact"/>
                      <w:ind w:left="0"/>
                      <w:rPr>
                        <w:rFonts w:ascii="Arial Narrow" w:hAnsi="Arial Narrow"/>
                      </w:rPr>
                    </w:pPr>
                  </w:p>
                  <w:p w:rsidR="00DC55F7" w:rsidRPr="002A7EBF" w:rsidRDefault="00DC55F7" w:rsidP="009B7BD7">
                    <w:pPr>
                      <w:spacing w:line="200" w:lineRule="exact"/>
                      <w:ind w:left="0"/>
                      <w:jc w:val="center"/>
                      <w:rPr>
                        <w:rFonts w:ascii="Arial Narrow" w:hAnsi="Arial Narrow"/>
                      </w:rPr>
                    </w:pPr>
                  </w:p>
                </w:txbxContent>
              </v:textbox>
            </v:rect>
            <v:rect id="Rectangle 114" o:spid="_x0000_s1040" style="position:absolute;left:5148;top:5032;width:1870;height:6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IKWsIA&#10;AADbAAAADwAAAGRycy9kb3ducmV2LnhtbESPQYvCMBSE7wv+h/AWvK3pFhWppqILC15U1GXPz+bZ&#10;ljYvpYm1/nsjCB6HmfmGWSx7U4uOWldaVvA9ikAQZ1aXnCv4O/1+zUA4j6yxtkwK7uRgmQ4+Fpho&#10;e+MDdUefiwBhl6CCwvsmkdJlBRl0I9sQB+9iW4M+yDaXusVbgJtaxlE0lQZLDgsFNvRTUFYdr0bB&#10;bB/n49qa9f9uUvnt+d4xH6RSw89+NQfhqffv8Ku90QriCTy/hB8g0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ogpawgAAANsAAAAPAAAAAAAAAAAAAAAAAJgCAABkcnMvZG93&#10;bnJldi54bWxQSwUGAAAAAAQABAD1AAAAhwMAAAAA&#10;">
              <v:textbox style="mso-next-textbox:#Rectangle 114" inset="5.85pt,.7pt,5.85pt,.7pt">
                <w:txbxContent>
                  <w:p w:rsidR="00DC55F7" w:rsidRPr="002A7EBF" w:rsidRDefault="00DC55F7" w:rsidP="009B7BD7">
                    <w:pPr>
                      <w:spacing w:line="200" w:lineRule="exact"/>
                      <w:ind w:left="0"/>
                      <w:jc w:val="center"/>
                      <w:rPr>
                        <w:rFonts w:ascii="Arial Narrow" w:hAnsi="Arial Narrow"/>
                      </w:rPr>
                    </w:pPr>
                    <w:r>
                      <w:rPr>
                        <w:rFonts w:ascii="Arial Narrow" w:hAnsi="Arial Narrow"/>
                      </w:rPr>
                      <w:t>Comprehensive</w:t>
                    </w:r>
                    <w:r>
                      <w:rPr>
                        <w:rFonts w:ascii="Arial Narrow" w:hAnsi="Arial Narrow" w:hint="eastAsia"/>
                      </w:rPr>
                      <w:t xml:space="preserve"> Planning Unit  (CPU)</w:t>
                    </w:r>
                  </w:p>
                </w:txbxContent>
              </v:textbox>
            </v:rect>
            <v:rect id="Rectangle 115" o:spid="_x0000_s1041" style="position:absolute;left:8038;top:4187;width:1870;height:6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CULcIA&#10;AADbAAAADwAAAGRycy9kb3ducmV2LnhtbESPQYvCMBSE7wv+h/AWvK3pFhWppqKC4EVFXfb8bJ5t&#10;afNSmljrvzfCwh6HmfmGWSx7U4uOWldaVvA9ikAQZ1aXnCv4uWy/ZiCcR9ZYWyYFT3KwTAcfC0y0&#10;ffCJurPPRYCwS1BB4X2TSOmyggy6kW2Ig3ezrUEfZJtL3eIjwE0t4yiaSoMlh4UCG9oUlFXnu1Ew&#10;O8b5uLZm/XuYVH5/fXbMJ6nU8LNfzUF46v1/+K+90wriKby/hB8g0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cJQtwgAAANsAAAAPAAAAAAAAAAAAAAAAAJgCAABkcnMvZG93&#10;bnJldi54bWxQSwUGAAAAAAQABAD1AAAAhwMAAAAA&#10;">
              <v:textbox style="mso-next-textbox:#Rectangle 115" inset="5.85pt,.7pt,5.85pt,.7pt">
                <w:txbxContent>
                  <w:p w:rsidR="00DC55F7" w:rsidRDefault="00DC55F7" w:rsidP="009B7BD7">
                    <w:pPr>
                      <w:spacing w:line="200" w:lineRule="exact"/>
                      <w:ind w:left="0"/>
                      <w:jc w:val="center"/>
                      <w:rPr>
                        <w:rFonts w:ascii="Arial Narrow" w:hAnsi="Arial Narrow"/>
                      </w:rPr>
                    </w:pPr>
                    <w:r>
                      <w:rPr>
                        <w:rFonts w:ascii="Arial Narrow" w:hAnsi="Arial Narrow" w:hint="eastAsia"/>
                      </w:rPr>
                      <w:t xml:space="preserve">Mass Public Meeting </w:t>
                    </w:r>
                  </w:p>
                  <w:p w:rsidR="00DC55F7" w:rsidRPr="002A7EBF" w:rsidRDefault="00DC55F7" w:rsidP="009B7BD7">
                    <w:pPr>
                      <w:spacing w:line="200" w:lineRule="exact"/>
                      <w:ind w:left="0"/>
                      <w:jc w:val="center"/>
                      <w:rPr>
                        <w:rFonts w:ascii="Arial Narrow" w:hAnsi="Arial Narrow"/>
                      </w:rPr>
                    </w:pPr>
                    <w:r>
                      <w:rPr>
                        <w:rFonts w:ascii="Arial Narrow" w:hAnsi="Arial Narrow" w:hint="eastAsia"/>
                      </w:rPr>
                      <w:t>(MPM)</w:t>
                    </w:r>
                  </w:p>
                </w:txbxContent>
              </v:textbox>
            </v:rect>
            <v:rect id="Rectangle 116" o:spid="_x0000_s1042" style="position:absolute;left:2258;top:6215;width:1870;height:6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wxtsIA&#10;AADbAAAADwAAAGRycy9kb3ducmV2LnhtbESPT4vCMBTE78J+h/AWvGm6Zf1DNYoKC15UrMuen83b&#10;tti8lCbW+u2NIHgcZuY3zHzZmUq01LjSsoKvYQSCOLO65FzB7+lnMAXhPLLGyjIpuJOD5eKjN8dE&#10;2xsfqU19LgKEXYIKCu/rREqXFWTQDW1NHLx/2xj0QTa51A3eAtxUMo6isTRYclgosKZNQdklvRoF&#10;00Ocf1fWrP/2o4vfne8t81Eq1f/sVjMQnjr/Dr/aW60gnsDzS/g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PDG2wgAAANsAAAAPAAAAAAAAAAAAAAAAAJgCAABkcnMvZG93&#10;bnJldi54bWxQSwUGAAAAAAQABAD1AAAAhwMAAAAA&#10;">
              <v:textbox style="mso-next-textbox:#Rectangle 116" inset="5.85pt,.7pt,5.85pt,.7pt">
                <w:txbxContent>
                  <w:p w:rsidR="00DC55F7" w:rsidRPr="002A7EBF" w:rsidRDefault="00DC55F7" w:rsidP="009B7BD7">
                    <w:pPr>
                      <w:spacing w:line="200" w:lineRule="exact"/>
                      <w:ind w:left="0"/>
                      <w:jc w:val="center"/>
                      <w:rPr>
                        <w:rFonts w:ascii="Arial Narrow" w:hAnsi="Arial Narrow"/>
                      </w:rPr>
                    </w:pPr>
                    <w:r>
                      <w:rPr>
                        <w:rFonts w:ascii="Arial Narrow" w:hAnsi="Arial Narrow" w:hint="eastAsia"/>
                      </w:rPr>
                      <w:t>Ward Level C</w:t>
                    </w:r>
                    <w:r>
                      <w:rPr>
                        <w:rFonts w:ascii="Arial Narrow" w:hAnsi="Arial Narrow"/>
                      </w:rPr>
                      <w:t>o</w:t>
                    </w:r>
                    <w:r>
                      <w:rPr>
                        <w:rFonts w:ascii="Arial Narrow" w:hAnsi="Arial Narrow" w:hint="eastAsia"/>
                      </w:rPr>
                      <w:t xml:space="preserve">ordinating </w:t>
                    </w:r>
                    <w:r>
                      <w:rPr>
                        <w:rFonts w:ascii="Arial Narrow" w:hAnsi="Arial Narrow"/>
                      </w:rPr>
                      <w:t>Committee</w:t>
                    </w:r>
                    <w:r>
                      <w:rPr>
                        <w:rFonts w:ascii="Arial Narrow" w:hAnsi="Arial Narrow" w:hint="eastAsia"/>
                      </w:rPr>
                      <w:t>s (WLCC)</w:t>
                    </w:r>
                  </w:p>
                </w:txbxContent>
              </v:textbox>
            </v:rect>
            <v:rect id="Rectangle 117" o:spid="_x0000_s1043" style="position:absolute;left:5148;top:4187;width:1870;height:6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OlxL8A&#10;AADbAAAADwAAAGRycy9kb3ducmV2LnhtbERPTYvCMBC9C/sfwix403SLilRjcQXBiy7WZc9jM7al&#10;zaQ0sdZ/bw4LHh/ve50OphE9da6yrOBrGoEgzq2uuFDwe9lPliCcR9bYWCYFT3KQbj5Ga0y0ffCZ&#10;+swXIoSwS1BB6X2bSOnykgy6qW2JA3eznUEfYFdI3eEjhJtGxlG0kAYrDg0ltrQrKa+zu1Gw/ImL&#10;WWPN999pXvvj9dkzn6VS489huwLhafBv8b/7oBXEYWz4En6A3L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po6XEvwAAANsAAAAPAAAAAAAAAAAAAAAAAJgCAABkcnMvZG93bnJl&#10;di54bWxQSwUGAAAAAAQABAD1AAAAhAMAAAAA&#10;">
              <v:textbox style="mso-next-textbox:#Rectangle 117" inset="5.85pt,.7pt,5.85pt,.7pt">
                <w:txbxContent>
                  <w:p w:rsidR="00DC55F7" w:rsidRDefault="00DC55F7" w:rsidP="009B7BD7">
                    <w:pPr>
                      <w:spacing w:line="200" w:lineRule="exact"/>
                      <w:ind w:left="0"/>
                      <w:rPr>
                        <w:rFonts w:ascii="Arial Narrow" w:hAnsi="Arial Narrow"/>
                      </w:rPr>
                    </w:pPr>
                  </w:p>
                  <w:p w:rsidR="00DC55F7" w:rsidRPr="002A7EBF" w:rsidRDefault="00DC55F7" w:rsidP="009B7BD7">
                    <w:pPr>
                      <w:spacing w:line="200" w:lineRule="exact"/>
                      <w:ind w:left="0"/>
                      <w:jc w:val="center"/>
                      <w:rPr>
                        <w:rFonts w:ascii="Arial Narrow" w:hAnsi="Arial Narrow"/>
                      </w:rPr>
                    </w:pPr>
                    <w:r>
                      <w:rPr>
                        <w:rFonts w:ascii="Arial Narrow" w:hAnsi="Arial Narrow" w:hint="eastAsia"/>
                      </w:rPr>
                      <w:t>Mayor</w:t>
                    </w:r>
                  </w:p>
                </w:txbxContent>
              </v:textbox>
            </v:rect>
            <v:rect id="Rectangle 118" o:spid="_x0000_s1044" style="position:absolute;left:2258;top:4187;width:1870;height:6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8AX8IA&#10;AADbAAAADwAAAGRycy9kb3ducmV2LnhtbESPT4vCMBTE7wt+h/CEva2pxRWtRlFB2Msq/sHzs3m2&#10;xealNLHWb28EweMwM79hpvPWlKKh2hWWFfR7EQji1OqCMwXHw/pnBMJ5ZI2lZVLwIAfzWedriom2&#10;d95Rs/eZCBB2CSrIva8SKV2ak0HXsxVx8C62NuiDrDOpa7wHuCllHEVDabDgsJBjRauc0uv+ZhSM&#10;tnE2KK1Znja/V/9/fjTMO6nUd7ddTEB4av0n/G7/aQXxGF5fwg+Qs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7wBfwgAAANsAAAAPAAAAAAAAAAAAAAAAAJgCAABkcnMvZG93&#10;bnJldi54bWxQSwUGAAAAAAQABAD1AAAAhwMAAAAA&#10;">
              <v:textbox style="mso-next-textbox:#Rectangle 118" inset="5.85pt,.7pt,5.85pt,.7pt">
                <w:txbxContent>
                  <w:p w:rsidR="00DC55F7" w:rsidRPr="002A7EBF" w:rsidRDefault="00DC55F7" w:rsidP="009B7BD7">
                    <w:pPr>
                      <w:spacing w:line="200" w:lineRule="exact"/>
                      <w:ind w:left="0"/>
                      <w:jc w:val="center"/>
                      <w:rPr>
                        <w:rFonts w:ascii="Arial Narrow" w:hAnsi="Arial Narrow"/>
                      </w:rPr>
                    </w:pPr>
                    <w:r>
                      <w:rPr>
                        <w:rFonts w:ascii="Arial Narrow" w:hAnsi="Arial Narrow" w:hint="eastAsia"/>
                      </w:rPr>
                      <w:t>C</w:t>
                    </w:r>
                    <w:r>
                      <w:rPr>
                        <w:rFonts w:ascii="Arial Narrow" w:hAnsi="Arial Narrow"/>
                      </w:rPr>
                      <w:t>i</w:t>
                    </w:r>
                    <w:r>
                      <w:rPr>
                        <w:rFonts w:ascii="Arial Narrow" w:hAnsi="Arial Narrow" w:hint="eastAsia"/>
                      </w:rPr>
                      <w:t xml:space="preserve">ty Development Coordination </w:t>
                    </w:r>
                    <w:r>
                      <w:rPr>
                        <w:rFonts w:ascii="Arial Narrow" w:hAnsi="Arial Narrow"/>
                      </w:rPr>
                      <w:t>Committee</w:t>
                    </w:r>
                    <w:r>
                      <w:rPr>
                        <w:rFonts w:ascii="Arial Narrow" w:hAnsi="Arial Narrow" w:hint="eastAsia"/>
                      </w:rPr>
                      <w:t xml:space="preserve"> (CDCC)</w:t>
                    </w:r>
                  </w:p>
                </w:txbxContent>
              </v:textbox>
            </v:rect>
            <v:rect id="Rectangle 119" o:spid="_x0000_s1045" style="position:absolute;left:2258;top:5201;width:1870;height:67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ZhY8AA&#10;AADbAAAADwAAAGRycy9kb3ducmV2LnhtbERPTWvCQBC9C/0PyxR6M5tqKZK6BhGsPRUa433MjklI&#10;djZktyb9951DocfH+97ms+vVncbQejbwnKSgiCtvW64NlOfjcgMqRGSLvWcy8EMB8t3DYouZ9RN/&#10;0b2ItZIQDhkaaGIcMq1D1ZDDkPiBWLibHx1GgWOt7YiThLter9L0VTtsWRoaHOjQUNUV3056T2l7&#10;+iyubl9eytWtW9fvL9fJmKfHef8GKtIc/8V/7g9rYC3r5Yv8AL37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FZhY8AAAADbAAAADwAAAAAAAAAAAAAAAACYAgAAZHJzL2Rvd25y&#10;ZXYueG1sUEsFBgAAAAAEAAQA9QAAAIUDAAAAAA==&#10;">
              <v:textbox style="mso-next-textbox:#Rectangle 119" inset="5.85pt,.7pt,5.85pt,.7pt">
                <w:txbxContent>
                  <w:p w:rsidR="00DC55F7" w:rsidRDefault="00DC55F7" w:rsidP="009B7BD7">
                    <w:pPr>
                      <w:spacing w:line="200" w:lineRule="exact"/>
                      <w:ind w:left="0"/>
                      <w:jc w:val="center"/>
                      <w:rPr>
                        <w:rFonts w:ascii="Arial Narrow" w:hAnsi="Arial Narrow"/>
                      </w:rPr>
                    </w:pPr>
                    <w:r>
                      <w:rPr>
                        <w:rFonts w:ascii="Arial Narrow" w:hAnsi="Arial Narrow" w:hint="eastAsia"/>
                      </w:rPr>
                      <w:t xml:space="preserve">Town Meeting </w:t>
                    </w:r>
                  </w:p>
                  <w:p w:rsidR="00DC55F7" w:rsidRPr="002A7EBF" w:rsidRDefault="00DC55F7" w:rsidP="009B7BD7">
                    <w:pPr>
                      <w:spacing w:line="200" w:lineRule="exact"/>
                      <w:ind w:left="0"/>
                      <w:jc w:val="center"/>
                      <w:rPr>
                        <w:rFonts w:ascii="Arial Narrow" w:hAnsi="Arial Narrow"/>
                      </w:rPr>
                    </w:pPr>
                    <w:r>
                      <w:rPr>
                        <w:rFonts w:ascii="Arial Narrow" w:hAnsi="Arial Narrow" w:hint="eastAsia"/>
                      </w:rPr>
                      <w:t>(City C</w:t>
                    </w:r>
                    <w:r>
                      <w:rPr>
                        <w:rFonts w:ascii="Arial Narrow" w:hAnsi="Arial Narrow"/>
                      </w:rPr>
                      <w:t>o</w:t>
                    </w:r>
                    <w:r>
                      <w:rPr>
                        <w:rFonts w:ascii="Arial Narrow" w:hAnsi="Arial Narrow" w:hint="eastAsia"/>
                      </w:rPr>
                      <w:t xml:space="preserve">uncil) </w:t>
                    </w:r>
                  </w:p>
                </w:txbxContent>
              </v:textbox>
            </v:rect>
            <v:rect id="Rectangle 120" o:spid="_x0000_s1046" style="position:absolute;left:8038;top:5201;width:1870;height:6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CahMIA&#10;AADbAAAADwAAAGRycy9kb3ducmV2LnhtbESPQYvCMBSE78L+h/AWvGmqqyLVVHaFBS8quovnZ/Ns&#10;S5uX0sRa/70RBI/DzHzDLFedqURLjSssKxgNIxDEqdUFZwr+/34HcxDOI2usLJOCOzlYJR+9Jcba&#10;3vhA7dFnIkDYxagg976OpXRpTgbd0NbEwbvYxqAPssmkbvAW4KaS4yiaSYMFh4Uca1rnlJbHq1Ew&#10;34+zSWXNz2k3Lf32fG+ZD1Kp/mf3vQDhqfPv8Ku90Qq+RvD8En6ATB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QJqEwgAAANsAAAAPAAAAAAAAAAAAAAAAAJgCAABkcnMvZG93&#10;bnJldi54bWxQSwUGAAAAAAQABAD1AAAAhwMAAAAA&#10;">
              <v:textbox style="mso-next-textbox:#Rectangle 120" inset="5.85pt,.7pt,5.85pt,.7pt">
                <w:txbxContent>
                  <w:p w:rsidR="00DC55F7" w:rsidRPr="002A7EBF" w:rsidRDefault="00DC55F7" w:rsidP="009B7BD7">
                    <w:pPr>
                      <w:spacing w:line="200" w:lineRule="exact"/>
                      <w:ind w:left="0"/>
                      <w:jc w:val="center"/>
                      <w:rPr>
                        <w:rFonts w:ascii="Arial Narrow" w:hAnsi="Arial Narrow"/>
                      </w:rPr>
                    </w:pPr>
                    <w:r>
                      <w:rPr>
                        <w:rFonts w:ascii="Arial Narrow" w:hAnsi="Arial Narrow" w:hint="eastAsia"/>
                      </w:rPr>
                      <w:t>C</w:t>
                    </w:r>
                    <w:r>
                      <w:rPr>
                        <w:rFonts w:ascii="Arial Narrow" w:hAnsi="Arial Narrow"/>
                      </w:rPr>
                      <w:t>i</w:t>
                    </w:r>
                    <w:r>
                      <w:rPr>
                        <w:rFonts w:ascii="Arial Narrow" w:hAnsi="Arial Narrow" w:hint="eastAsia"/>
                      </w:rPr>
                      <w:t>vil S</w:t>
                    </w:r>
                    <w:r>
                      <w:rPr>
                        <w:rFonts w:ascii="Arial Narrow" w:hAnsi="Arial Narrow"/>
                      </w:rPr>
                      <w:t>o</w:t>
                    </w:r>
                    <w:r>
                      <w:rPr>
                        <w:rFonts w:ascii="Arial Narrow" w:hAnsi="Arial Narrow" w:hint="eastAsia"/>
                      </w:rPr>
                      <w:t>ciety C</w:t>
                    </w:r>
                    <w:r>
                      <w:rPr>
                        <w:rFonts w:ascii="Arial Narrow" w:hAnsi="Arial Narrow"/>
                      </w:rPr>
                      <w:t>o</w:t>
                    </w:r>
                    <w:r>
                      <w:rPr>
                        <w:rFonts w:ascii="Arial Narrow" w:hAnsi="Arial Narrow" w:hint="eastAsia"/>
                      </w:rPr>
                      <w:t xml:space="preserve">ordinating </w:t>
                    </w:r>
                    <w:r>
                      <w:rPr>
                        <w:rFonts w:ascii="Arial Narrow" w:hAnsi="Arial Narrow"/>
                      </w:rPr>
                      <w:t>Committee</w:t>
                    </w:r>
                    <w:r>
                      <w:rPr>
                        <w:rFonts w:ascii="Arial Narrow" w:hAnsi="Arial Narrow" w:hint="eastAsia"/>
                      </w:rPr>
                      <w:t xml:space="preserve"> (CSCC)</w:t>
                    </w:r>
                  </w:p>
                </w:txbxContent>
              </v:textbox>
            </v:rect>
            <v:rect id="Rectangle 121" o:spid="_x0000_s1047" style="position:absolute;left:5148;top:6215;width:1870;height:67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5IfcIA&#10;AADbAAAADwAAAGRycy9kb3ducmV2LnhtbESPzWrCQBSF9wXfYbiCuzpRg0h0DEGw6arQGPfXzDUJ&#10;Zu6EzNSkb98pFLo8nJ+Pc0gn04knDa61rGC1jEAQV1a3XCsoL+fXHQjnkTV2lknBNzlIj7OXAyba&#10;jvxJz8LXIoywS1BB432fSOmqhgy6pe2Jg3e3g0Ef5FBLPeAYxk0n11G0lQZbDoQGezo1VD2KLxO4&#10;edTmH8XNZOW1XN8fm/otvo1KLeZTtgfhafL/4b/2u1awjeH3S/g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3kh9wgAAANsAAAAPAAAAAAAAAAAAAAAAAJgCAABkcnMvZG93&#10;bnJldi54bWxQSwUGAAAAAAQABAD1AAAAhwMAAAAA&#10;">
              <v:textbox style="mso-next-textbox:#Rectangle 121" inset="5.85pt,.7pt,5.85pt,.7pt">
                <w:txbxContent>
                  <w:p w:rsidR="00DC55F7" w:rsidRPr="002A7EBF" w:rsidRDefault="00DC55F7" w:rsidP="009B7BD7">
                    <w:pPr>
                      <w:spacing w:line="200" w:lineRule="exact"/>
                      <w:ind w:left="0"/>
                      <w:jc w:val="center"/>
                      <w:rPr>
                        <w:rFonts w:ascii="Arial Narrow" w:hAnsi="Arial Narrow"/>
                      </w:rPr>
                    </w:pPr>
                    <w:r>
                      <w:rPr>
                        <w:rFonts w:ascii="Arial Narrow" w:hAnsi="Arial Narrow" w:hint="eastAsia"/>
                      </w:rPr>
                      <w:t xml:space="preserve">Standing </w:t>
                    </w:r>
                    <w:r>
                      <w:rPr>
                        <w:rFonts w:ascii="Arial Narrow" w:hAnsi="Arial Narrow"/>
                      </w:rPr>
                      <w:t xml:space="preserve">Committee </w:t>
                    </w:r>
                    <w:r>
                      <w:rPr>
                        <w:rFonts w:ascii="Arial Narrow" w:hAnsi="Arial Narrow" w:hint="eastAsia"/>
                      </w:rPr>
                      <w:t>for Infrastructure</w:t>
                    </w:r>
                  </w:p>
                </w:txbxContent>
              </v:textbox>
            </v:rect>
            <v:shape id="AutoShape 122" o:spid="_x0000_s1048" type="#_x0000_t32" style="position:absolute;left:4128;top:4481;width:85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3haWMQAAADbAAAADwAAAGRycy9kb3ducmV2LnhtbESPT2sCMRTE7wW/Q3hCL6VmFRTZGmUt&#10;CCp48N/9dfO6CW5etpuo229vCgWPw8z8hpktOleLG7XBelYwHGQgiEuvLVcKTsfV+xREiMgaa8+k&#10;4JcCLOa9lxnm2t95T7dDrESCcMhRgYmxyaUMpSGHYeAb4uR9+9ZhTLKtpG7xnuCulqMsm0iHltOC&#10;wYY+DZWXw9Up2G2Gy+LL2M12/2N341VRX6u3s1Kv/a74ABGpi8/wf3utFUzG8Pcl/QA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eFpYxAAAANsAAAAPAAAAAAAAAAAA&#10;AAAAAKECAABkcnMvZG93bnJldi54bWxQSwUGAAAAAAQABAD5AAAAkgMAAAAA&#10;"/>
            <v:shape id="AutoShape 123" o:spid="_x0000_s1049" type="#_x0000_t32" style="position:absolute;left:7188;top:4481;width:85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rEL8UAAADbAAAADwAAAGRycy9kb3ducmV2LnhtbESPQWsCMRSE7wX/Q3hCL8XNWuhSVqOs&#10;BaEWPKj1/ty8bkI3L+sm6vbfN4WCx2FmvmHmy8G14kp9sJ4VTLMcBHHtteVGwedhPXkFESKyxtYz&#10;KfihAMvF6GGOpfY33tF1HxuRIBxKVGBi7EopQ23IYch8R5y8L987jEn2jdQ93hLctfI5zwvp0HJa&#10;MNjRm6H6e39xCrab6ao6Gbv52J3t9mVdtZfm6ajU43ioZiAiDfEe/m+/awVFAX9f0g+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6rEL8UAAADbAAAADwAAAAAAAAAA&#10;AAAAAAChAgAAZHJzL2Rvd25yZXYueG1sUEsFBgAAAAAEAAQA+QAAAJMDAAAAAA==&#10;"/>
            <v:shape id="AutoShape 124" o:spid="_x0000_s1050" type="#_x0000_t32" style="position:absolute;left:7188;top:5495;width:85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ZhtMUAAADbAAAADwAAAGRycy9kb3ducmV2LnhtbESPQWsCMRSE7wX/Q3hCL6VmFWrL1iir&#10;IFTBg9v2/rp5boKbl3UTdfvvTaHgcZiZb5jZoneNuFAXrGcF41EGgrjy2nKt4Otz/fwGIkRkjY1n&#10;UvBLARbzwcMMc+2vvKdLGWuRIBxyVGBibHMpQ2XIYRj5ljh5B985jEl2tdQdXhPcNXKSZVPp0HJa&#10;MNjSylB1LM9OwW4zXhY/xm62+5PdvayL5lw/fSv1OOyLdxCR+ngP/7c/tILpK/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OZhtMUAAADbAAAADwAAAAAAAAAA&#10;AAAAAAChAgAAZHJzL2Rvd25yZXYueG1sUEsFBgAAAAAEAAQA+QAAAJMDAAAAAA==&#10;"/>
            <v:shape id="AutoShape 125" o:spid="_x0000_s1051" type="#_x0000_t32" style="position:absolute;left:4128;top:5495;width:85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n1xsEAAADbAAAADwAAAGRycy9kb3ducmV2LnhtbERPy2oCMRTdF/yHcAU3RTMKFRmNMhaE&#10;WnDha3+dXCfByc04iTr9+2ZR6PJw3otV52rxpDZYzwrGowwEcem15UrB6bgZzkCEiKyx9kwKfijA&#10;atl7W2Cu/Yv39DzESqQQDjkqMDE2uZShNOQwjHxDnLirbx3GBNtK6hZfKdzVcpJlU+nQcmow2NCn&#10;ofJ2eDgFu+14XVyM3X7v73b3sSnqR/V+VmrQ74o5iEhd/Bf/ub+0gmkam76kHyC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efXGwQAAANsAAAAPAAAAAAAAAAAAAAAA&#10;AKECAABkcnMvZG93bnJldi54bWxQSwUGAAAAAAQABAD5AAAAjwMAAAAA&#10;"/>
            <v:shape id="AutoShape 126" o:spid="_x0000_s1052" type="#_x0000_t32" style="position:absolute;left:6168;top:5877;width:0;height:33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VQXcUAAADbAAAADwAAAGRycy9kb3ducmV2LnhtbESPQWsCMRSE7wX/Q3hCL6VmFSrt1iir&#10;IFTBg9v2/rp5boKbl3UTdfvvTaHgcZiZb5jZoneNuFAXrGcF41EGgrjy2nKt4Otz/fwKIkRkjY1n&#10;UvBLARbzwcMMc+2vvKdLGWuRIBxyVGBibHMpQ2XIYRj5ljh5B985jEl2tdQdXhPcNXKSZVPp0HJa&#10;MNjSylB1LM9OwW4zXhY/xm62+5PdvayL5lw/fSv1OOyLdxCR+ngP/7c/tILpG/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jVQXcUAAADbAAAADwAAAAAAAAAA&#10;AAAAAAChAgAAZHJzL2Rvd25yZXYueG1sUEsFBgAAAAAEAAQA+QAAAJMDAAAAAA==&#10;"/>
            <v:shape id="AutoShape 127" o:spid="_x0000_s1053" type="#_x0000_t32" style="position:absolute;left:3108;top:5876;width:0;height:33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ZvHcEAAADbAAAADwAAAGRycy9kb3ducmV2LnhtbERPTWsCMRC9C/0PYQpeRLMK1rI1yioI&#10;WvCg1vt0M92EbibrJur675tDwePjfc+XnavFjdpgPSsYjzIQxKXXlisFX6fN8B1EiMgaa8+k4EEB&#10;louX3hxz7e98oNsxViKFcMhRgYmxyaUMpSGHYeQb4sT9+NZhTLCtpG7xnsJdLSdZ9iYdWk4NBhta&#10;Gyp/j1enYL8br4pvY3efh4vdTzdFfa0GZ6X6r13xASJSF5/if/dWK5il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21m8dwQAAANsAAAAPAAAAAAAAAAAAAAAA&#10;AKECAABkcnMvZG93bnJldi54bWxQSwUGAAAAAAQABAD5AAAAjwMAAAAA&#10;"/>
            <v:shape id="AutoShape 144" o:spid="_x0000_s1054" type="#_x0000_t32" style="position:absolute;left:4136;top:5874;width:1026;height:35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4zUUMYAAADbAAAADwAAAGRycy9kb3ducmV2LnhtbESP3WoCMRSE7wu+QzhCb0rNaqmV1Sgi&#10;CC2l+NOCt4fNcbPs5iRs4rrt0zeFgpfDzHzDLFa9bURHbagcKxiPMhDEhdMVlwq+PrePMxAhImts&#10;HJOCbwqwWg7uFphrd+UDdcdYigThkKMCE6PPpQyFIYth5Dxx8s6utRiTbEupW7wmuG3kJMum0mLF&#10;acGgp42hoj5erIK6q3eH/XPwD5cfmr578/H2dNJK3Q/79RxEpD7ewv/tV63gZQx/X9IPkM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1FDGAAAA2wAAAA8AAAAAAAAA&#10;AAAAAAAAoQIAAGRycy9kb3ducmV2LnhtbFBLBQYAAAAABAAEAPkAAACUAwAAAAA=&#10;">
              <v:stroke dashstyle="dash"/>
            </v:shape>
            <w10:wrap type="square"/>
          </v:group>
        </w:pict>
      </w:r>
    </w:p>
    <w:p w:rsidR="009B7BD7" w:rsidRDefault="009B7BD7" w:rsidP="009B7BD7">
      <w:pPr>
        <w:pStyle w:val="BodyText"/>
      </w:pPr>
    </w:p>
    <w:p w:rsidR="009B7BD7" w:rsidRDefault="009B7BD7" w:rsidP="009B7BD7">
      <w:pPr>
        <w:pStyle w:val="BodyText"/>
      </w:pPr>
    </w:p>
    <w:p w:rsidR="009B7BD7" w:rsidRDefault="009B7BD7" w:rsidP="009B7BD7">
      <w:pPr>
        <w:pStyle w:val="BodyText"/>
      </w:pPr>
    </w:p>
    <w:p w:rsidR="009B7BD7" w:rsidRDefault="009B7BD7" w:rsidP="009B7BD7">
      <w:pPr>
        <w:pStyle w:val="BodyText"/>
      </w:pPr>
    </w:p>
    <w:p w:rsidR="009B7BD7" w:rsidRDefault="009B7BD7" w:rsidP="009B7BD7">
      <w:pPr>
        <w:pStyle w:val="BodyText"/>
        <w:ind w:left="0" w:firstLineChars="0" w:firstLine="0"/>
      </w:pPr>
    </w:p>
    <w:p w:rsidR="00F80FD1" w:rsidRDefault="00F80FD1" w:rsidP="009B7BD7">
      <w:pPr>
        <w:pStyle w:val="Caption"/>
        <w:spacing w:before="120" w:after="180"/>
        <w:rPr>
          <w:lang w:val="en-US" w:eastAsia="ja-JP"/>
        </w:rPr>
      </w:pPr>
    </w:p>
    <w:p w:rsidR="00F80FD1" w:rsidRDefault="00F80FD1" w:rsidP="009B7BD7">
      <w:pPr>
        <w:pStyle w:val="Caption"/>
        <w:spacing w:before="120" w:after="180"/>
        <w:rPr>
          <w:lang w:val="en-US" w:eastAsia="ja-JP"/>
        </w:rPr>
      </w:pPr>
    </w:p>
    <w:p w:rsidR="009B7BD7" w:rsidRDefault="009B7BD7" w:rsidP="00CB5E6F">
      <w:pPr>
        <w:pStyle w:val="TableandFigure"/>
        <w:spacing w:before="108" w:after="108"/>
      </w:pPr>
      <w:r w:rsidRPr="00E968CB">
        <w:t xml:space="preserve">Figure </w:t>
      </w:r>
      <w:r w:rsidR="00F80FD1">
        <w:rPr>
          <w:rFonts w:hint="eastAsia"/>
        </w:rPr>
        <w:t>2</w:t>
      </w:r>
      <w:r w:rsidRPr="00E968CB">
        <w:noBreakHyphen/>
      </w:r>
      <w:r w:rsidR="00DB25B0" w:rsidRPr="008B3FF8">
        <w:fldChar w:fldCharType="begin"/>
      </w:r>
      <w:r w:rsidRPr="00E968CB">
        <w:instrText xml:space="preserve"> SEQ Figure \* ARABIC \s 1 </w:instrText>
      </w:r>
      <w:r w:rsidR="00DB25B0" w:rsidRPr="008B3FF8">
        <w:fldChar w:fldCharType="separate"/>
      </w:r>
      <w:r>
        <w:rPr>
          <w:noProof/>
        </w:rPr>
        <w:t>1</w:t>
      </w:r>
      <w:r w:rsidR="00DB25B0" w:rsidRPr="008B3FF8">
        <w:fldChar w:fldCharType="end"/>
      </w:r>
      <w:r w:rsidRPr="00E968CB">
        <w:rPr>
          <w:rFonts w:hint="eastAsia"/>
        </w:rPr>
        <w:t>: Institutional Structure for</w:t>
      </w:r>
      <w:r w:rsidR="00A473B6">
        <w:t xml:space="preserve"> </w:t>
      </w:r>
      <w:r w:rsidRPr="00E968CB">
        <w:rPr>
          <w:rFonts w:hint="eastAsia"/>
        </w:rPr>
        <w:t>IDPCC Management</w:t>
      </w:r>
    </w:p>
    <w:p w:rsidR="00187DD2" w:rsidRPr="00187DD2" w:rsidRDefault="00187DD2" w:rsidP="00187DD2"/>
    <w:p w:rsidR="009B7BD7" w:rsidRPr="00187DD2" w:rsidRDefault="009B7BD7" w:rsidP="00B9773C">
      <w:pPr>
        <w:pStyle w:val="Heading4"/>
        <w:rPr>
          <w:lang w:val="en-GB"/>
        </w:rPr>
      </w:pPr>
      <w:bookmarkStart w:id="23" w:name="_Toc508709775"/>
      <w:r w:rsidRPr="00187DD2">
        <w:rPr>
          <w:rFonts w:hint="eastAsia"/>
          <w:lang w:val="en-GB"/>
        </w:rPr>
        <w:t>Work</w:t>
      </w:r>
      <w:r w:rsidR="001C0177">
        <w:rPr>
          <w:lang w:val="en-GB"/>
        </w:rPr>
        <w:t xml:space="preserve"> </w:t>
      </w:r>
      <w:r w:rsidRPr="00187DD2">
        <w:rPr>
          <w:rFonts w:hint="eastAsia"/>
          <w:lang w:val="en-GB"/>
        </w:rPr>
        <w:t>flow of</w:t>
      </w:r>
      <w:r w:rsidR="009465E0">
        <w:rPr>
          <w:lang w:val="en-GB"/>
        </w:rPr>
        <w:t xml:space="preserve"> </w:t>
      </w:r>
      <w:r w:rsidRPr="00187DD2">
        <w:rPr>
          <w:rFonts w:hint="eastAsia"/>
          <w:lang w:val="en-GB"/>
        </w:rPr>
        <w:t>IDPCC Preparation</w:t>
      </w:r>
      <w:bookmarkEnd w:id="23"/>
    </w:p>
    <w:p w:rsidR="009B7BD7" w:rsidRDefault="00187DD2" w:rsidP="00F80FD1">
      <w:pPr>
        <w:pStyle w:val="BodyText"/>
        <w:ind w:firstLineChars="0" w:firstLine="0"/>
      </w:pPr>
      <w:r>
        <w:rPr>
          <w:rFonts w:hint="eastAsia"/>
        </w:rPr>
        <w:t xml:space="preserve">Figure 2-2 below shows the workflow of IDPCC </w:t>
      </w:r>
      <w:r>
        <w:t>Preparation</w:t>
      </w:r>
      <w:r>
        <w:rPr>
          <w:rFonts w:hint="eastAsia"/>
        </w:rPr>
        <w:t xml:space="preserve">. The CPU team, as a main task force, leads the CC </w:t>
      </w:r>
      <w:r>
        <w:t>planning</w:t>
      </w:r>
      <w:r>
        <w:rPr>
          <w:rFonts w:hint="eastAsia"/>
        </w:rPr>
        <w:t xml:space="preserve"> and prepares draft IDPCC</w:t>
      </w:r>
      <w:r w:rsidR="00F80FD1">
        <w:rPr>
          <w:rFonts w:hint="eastAsia"/>
        </w:rPr>
        <w:t>,</w:t>
      </w:r>
      <w:r>
        <w:rPr>
          <w:rFonts w:hint="eastAsia"/>
        </w:rPr>
        <w:t xml:space="preserve"> taking all the </w:t>
      </w:r>
      <w:r>
        <w:t>information</w:t>
      </w:r>
      <w:r w:rsidR="009465E0">
        <w:t xml:space="preserve"> </w:t>
      </w:r>
      <w:r>
        <w:t>available</w:t>
      </w:r>
      <w:r>
        <w:rPr>
          <w:rFonts w:hint="eastAsia"/>
        </w:rPr>
        <w:t xml:space="preserve"> into consideration. T</w:t>
      </w:r>
      <w:r>
        <w:t>h</w:t>
      </w:r>
      <w:r>
        <w:rPr>
          <w:rFonts w:hint="eastAsia"/>
        </w:rPr>
        <w:t>e draft IDPCC elaborated by CPU will be examined by CSCC, C</w:t>
      </w:r>
      <w:r>
        <w:t>i</w:t>
      </w:r>
      <w:r>
        <w:rPr>
          <w:rFonts w:hint="eastAsia"/>
        </w:rPr>
        <w:t>ty meeting and CDCC</w:t>
      </w:r>
      <w:r w:rsidR="00F80FD1">
        <w:rPr>
          <w:rFonts w:hint="eastAsia"/>
        </w:rPr>
        <w:t xml:space="preserve">, </w:t>
      </w:r>
      <w:r w:rsidR="00F80FD1">
        <w:t>as a result</w:t>
      </w:r>
      <w:r w:rsidR="00693C1E">
        <w:rPr>
          <w:rFonts w:hint="eastAsia"/>
        </w:rPr>
        <w:t xml:space="preserve"> finally approved by Mayor. </w:t>
      </w:r>
    </w:p>
    <w:p w:rsidR="00574899" w:rsidRDefault="00574899" w:rsidP="00F80FD1">
      <w:pPr>
        <w:pStyle w:val="BodyText"/>
        <w:ind w:firstLineChars="0" w:firstLine="0"/>
      </w:pPr>
    </w:p>
    <w:p w:rsidR="009B7BD7" w:rsidRPr="008B3FF8" w:rsidRDefault="00DB25B0" w:rsidP="009B7BD7">
      <w:pPr>
        <w:jc w:val="center"/>
      </w:pPr>
      <w:r>
        <w:rPr>
          <w:noProof/>
        </w:rPr>
        <w:pict>
          <v:group id="Group 151" o:spid="_x0000_s1055" style="position:absolute;left:0;text-align:left;margin-left:52.5pt;margin-top:91.8pt;width:134.2pt;height:84pt;z-index:251665920" coordorigin="2448,11906" coordsize="2684,1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">
            <v:rect id="Rectangle 146" o:spid="_x0000_s1056" style="position:absolute;left:2448;top:12275;width:2020;height:6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CnOcQA&#10;AADbAAAADwAAAGRycy9kb3ducmV2LnhtbERPTWvCQBC9C/0Pywi96UZLVdJsRLRCe1AaFaS3aXaa&#10;hGZnQ3Zror++exB6fLzvZNmbWlyodZVlBZNxBII4t7riQsHpuB0tQDiPrLG2TAqu5GCZPgwSjLXt&#10;OKPLwRcihLCLUUHpfRNL6fKSDLqxbYgD921bgz7AtpC6xS6Em1pOo2gmDVYcGkpsaF1S/nP4NQq2&#10;T7sNfzx/vc72q8/3c8fzW+bmSj0O+9ULCE+9/xff3W9awTSsD1/CD5Dp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5gpznEAAAA2wAAAA8AAAAAAAAAAAAAAAAAmAIAAGRycy9k&#10;b3ducmV2LnhtbFBLBQYAAAAABAAEAPUAAACJAwAAAAA=&#10;" strokeweight=".25pt">
              <v:textbox style="mso-next-textbox:#Rectangle 146" inset="5.85pt,.7pt,5.85pt,.7pt">
                <w:txbxContent>
                  <w:p w:rsidR="00DC55F7" w:rsidRPr="00283705" w:rsidRDefault="00DC55F7" w:rsidP="00A21CDE">
                    <w:pPr>
                      <w:pStyle w:val="ListParagraph"/>
                      <w:numPr>
                        <w:ilvl w:val="0"/>
                        <w:numId w:val="21"/>
                      </w:numPr>
                      <w:snapToGrid w:val="0"/>
                      <w:spacing w:line="220" w:lineRule="exact"/>
                      <w:ind w:leftChars="0" w:left="324"/>
                      <w:jc w:val="left"/>
                      <w:rPr>
                        <w:sz w:val="20"/>
                        <w:szCs w:val="20"/>
                      </w:rPr>
                    </w:pPr>
                    <w:r w:rsidRPr="00283705">
                      <w:rPr>
                        <w:rFonts w:hint="eastAsia"/>
                        <w:sz w:val="20"/>
                        <w:szCs w:val="20"/>
                      </w:rPr>
                      <w:t>Standing</w:t>
                    </w:r>
                    <w:r>
                      <w:rPr>
                        <w:sz w:val="20"/>
                        <w:szCs w:val="20"/>
                      </w:rPr>
                      <w:t xml:space="preserve"> </w:t>
                    </w:r>
                    <w:r w:rsidRPr="00283705">
                      <w:rPr>
                        <w:sz w:val="20"/>
                        <w:szCs w:val="20"/>
                      </w:rPr>
                      <w:t>Committee</w:t>
                    </w:r>
                    <w:r>
                      <w:rPr>
                        <w:sz w:val="20"/>
                        <w:szCs w:val="20"/>
                      </w:rPr>
                      <w:t xml:space="preserve"> </w:t>
                    </w:r>
                    <w:r>
                      <w:rPr>
                        <w:rFonts w:hint="eastAsia"/>
                        <w:sz w:val="20"/>
                        <w:szCs w:val="20"/>
                      </w:rPr>
                      <w:t>for Infrastructure</w:t>
                    </w:r>
                  </w:p>
                </w:txbxContent>
              </v:textbox>
            </v:rect>
            <v:shape id="AutoShape 149" o:spid="_x0000_s1057" type="#_x0000_t32" style="position:absolute;left:4468;top:12942;width:628;height:64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kZxcIAAADbAAAADwAAAGRycy9kb3ducmV2LnhtbESPQWvCQBSE7wX/w/KEXoq+mEMp0VVE&#10;rHjpodaLt0f2mUSzb+PuNsZ/3y0Uehxm5htmsRpsq3r2oXGiYTbNQLGUzjRSaTh+vU/eQIVIYqh1&#10;whoeHGC1HD0tqDDuLp/cH2KlEkRCQRrqGLsCMZQ1WwpT17Ek7+y8pZikr9B4uie4bTHPsle01Eha&#10;qKnjTc3l9fBtNeCJLmFrP15uueweedZj8Ba1fh4P6zmoyEP8D/+190ZDPoPfL+kH4PI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EkZxcIAAADbAAAADwAAAAAAAAAAAAAA&#10;AAChAgAAZHJzL2Rvd25yZXYueG1sUEsFBgAAAAAEAAQA+QAAAJADAAAAAA==&#10;" strokecolor="#a5a5a5" strokeweight="3pt">
              <v:stroke endarrow="block"/>
            </v:shape>
            <v:shape id="AutoShape 150" o:spid="_x0000_s1058" type="#_x0000_t32" style="position:absolute;left:4458;top:11906;width:674;height:37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pQ8UAAADbAAAADwAAAGRycy9kb3ducmV2LnhtbESPQWvCQBSE74X+h+UVvNWNQdoSXUWM&#10;ohR6UOvB2zP7zAazb0N2Nem/7xYKHoeZ+YaZzntbizu1vnKsYDRMQBAXTldcKvg+rF8/QPiArLF2&#10;TAp+yMN89vw0xUy7jnd034dSRAj7DBWYEJpMSl8YsuiHriGO3sW1FkOUbSl1i12E21qmSfImLVYc&#10;Fww2tDRUXPc3q+CYnw+d0d3nePWenMabVf5V7XKlBi/9YgIiUB8e4f/2VitIU/j7En+An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xpQ8UAAADbAAAADwAAAAAAAAAA&#10;AAAAAAChAgAAZHJzL2Rvd25yZXYueG1sUEsFBgAAAAAEAAQA+QAAAJMDAAAAAA==&#10;" strokecolor="#a5a5a5" strokeweight="3pt">
              <v:stroke endarrow="block"/>
            </v:shape>
            <w10:wrap type="square"/>
          </v:group>
        </w:pict>
      </w:r>
      <w:r>
        <w:rPr>
          <w:noProof/>
        </w:rPr>
      </w:r>
      <w:r>
        <w:rPr>
          <w:noProof/>
        </w:rPr>
        <w:pict>
          <v:group id="Group 96" o:spid="_x0000_s1059" style="width:371.8pt;height:187pt;mso-position-horizontal-relative:char;mso-position-vertical-relative:line" coordorigin="2039,9181" coordsize="7436,3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">
            <v:rect id="Rectangle 67" o:spid="_x0000_s1060" style="position:absolute;left:4743;top:12241;width:2028;height:68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UqusIA&#10;AADaAAAADwAAAGRycy9kb3ducmV2LnhtbESPQWvCQBSE7wX/w/IKXkrdaKGE1FVqUPBUqHrw+Mg+&#10;s8Hs27C7JvHfu0Khx2FmvmGW69G2oicfGscK5rMMBHHldMO1gtNx956DCBFZY+uYFNwpwHo1eVli&#10;od3Av9QfYi0ShEOBCkyMXSFlqAxZDDPXESfv4rzFmKSvpfY4JLht5SLLPqXFhtOCwY5KQ9X1cLMK&#10;bs6WvPU8/JTnUn8c30ze5xulpq/j9xeISGP8D/+191rBAp5X0g2Qq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tSq6wgAAANoAAAAPAAAAAAAAAAAAAAAAAJgCAABkcnMvZG93&#10;bnJldi54bWxQSwUGAAAAAAQABAD1AAAAhwMAAAAA&#10;" strokeweight=".5pt">
              <v:textbox style="mso-next-textbox:#Rectangle 67" inset="5.85pt,.7pt,5.85pt,.7pt">
                <w:txbxContent>
                  <w:p w:rsidR="00DC55F7" w:rsidRPr="00823690" w:rsidRDefault="00DC55F7" w:rsidP="00A21CDE">
                    <w:pPr>
                      <w:pStyle w:val="ListParagraph"/>
                      <w:numPr>
                        <w:ilvl w:val="0"/>
                        <w:numId w:val="4"/>
                      </w:numPr>
                      <w:snapToGrid w:val="0"/>
                      <w:spacing w:line="220" w:lineRule="exact"/>
                      <w:ind w:leftChars="0" w:left="300" w:hanging="300"/>
                      <w:jc w:val="left"/>
                      <w:rPr>
                        <w:sz w:val="20"/>
                        <w:szCs w:val="20"/>
                      </w:rPr>
                    </w:pPr>
                    <w:r w:rsidRPr="00823690">
                      <w:rPr>
                        <w:sz w:val="20"/>
                        <w:szCs w:val="20"/>
                      </w:rPr>
                      <w:t>Comprehensive</w:t>
                    </w:r>
                    <w:r w:rsidRPr="00823690">
                      <w:rPr>
                        <w:rFonts w:hint="eastAsia"/>
                        <w:sz w:val="20"/>
                        <w:szCs w:val="20"/>
                      </w:rPr>
                      <w:t xml:space="preserve"> Planning </w:t>
                    </w:r>
                    <w:r w:rsidRPr="00823690">
                      <w:rPr>
                        <w:sz w:val="20"/>
                        <w:szCs w:val="20"/>
                      </w:rPr>
                      <w:t xml:space="preserve"> Unit (</w:t>
                    </w:r>
                    <w:r>
                      <w:rPr>
                        <w:rFonts w:hint="eastAsia"/>
                        <w:sz w:val="20"/>
                        <w:szCs w:val="20"/>
                      </w:rPr>
                      <w:t>CPU</w:t>
                    </w:r>
                    <w:r w:rsidRPr="00823690">
                      <w:rPr>
                        <w:sz w:val="20"/>
                        <w:szCs w:val="20"/>
                      </w:rPr>
                      <w:t>)</w:t>
                    </w:r>
                  </w:p>
                </w:txbxContent>
              </v:textbox>
            </v:rect>
            <v:rect id="Rectangle 68" o:spid="_x0000_s1061" style="position:absolute;left:4743;top:11221;width:2028;height:68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mPIcIA&#10;AADaAAAADwAAAGRycy9kb3ducmV2LnhtbESPwWrDMBBE74H8g9hCL6GW20AxbuTQmBZ6KjTJIcfF&#10;2lgm1spIiu3+fVUI5DjMzBtms51tL0byoXOs4DnLQRA3TnfcKjgePp8KECEia+wdk4JfCrCtlosN&#10;ltpN/EPjPrYiQTiUqMDEOJRShsaQxZC5gTh5Z+ctxiR9K7XHKcFtL1/y/FVa7DgtGByoNtRc9ler&#10;4OpszR+ep+/6VOv1YWWKsdgp9fgwv7+BiDTHe/jW/tIK1vB/Jd0AW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Y8hwgAAANoAAAAPAAAAAAAAAAAAAAAAAJgCAABkcnMvZG93&#10;bnJldi54bWxQSwUGAAAAAAQABAD1AAAAhwMAAAAA&#10;" strokeweight=".5pt">
              <v:textbox style="mso-next-textbox:#Rectangle 68" inset="5.85pt,.7pt,5.85pt,.7pt">
                <w:txbxContent>
                  <w:p w:rsidR="00DC55F7" w:rsidRPr="0089302F" w:rsidRDefault="00DC55F7" w:rsidP="00A21CDE">
                    <w:pPr>
                      <w:pStyle w:val="ListParagraph"/>
                      <w:numPr>
                        <w:ilvl w:val="0"/>
                        <w:numId w:val="6"/>
                      </w:numPr>
                      <w:snapToGrid w:val="0"/>
                      <w:spacing w:line="220" w:lineRule="exact"/>
                      <w:ind w:leftChars="0" w:left="360" w:hanging="322"/>
                      <w:jc w:val="left"/>
                      <w:rPr>
                        <w:sz w:val="18"/>
                      </w:rPr>
                    </w:pPr>
                    <w:r w:rsidRPr="0089302F">
                      <w:rPr>
                        <w:sz w:val="20"/>
                        <w:szCs w:val="20"/>
                      </w:rPr>
                      <w:t>Civil Society</w:t>
                    </w:r>
                    <w:r>
                      <w:rPr>
                        <w:sz w:val="20"/>
                        <w:szCs w:val="20"/>
                      </w:rPr>
                      <w:t xml:space="preserve"> </w:t>
                    </w:r>
                    <w:r w:rsidRPr="0089302F">
                      <w:rPr>
                        <w:sz w:val="20"/>
                        <w:szCs w:val="20"/>
                      </w:rPr>
                      <w:t>Coordination</w:t>
                    </w:r>
                    <w:r>
                      <w:rPr>
                        <w:sz w:val="20"/>
                        <w:szCs w:val="20"/>
                      </w:rPr>
                      <w:t xml:space="preserve"> </w:t>
                    </w:r>
                    <w:r w:rsidRPr="006D0BA6">
                      <w:rPr>
                        <w:sz w:val="20"/>
                        <w:szCs w:val="20"/>
                      </w:rPr>
                      <w:t>Committee</w:t>
                    </w:r>
                    <w:r w:rsidRPr="0089302F">
                      <w:rPr>
                        <w:sz w:val="18"/>
                      </w:rPr>
                      <w:t xml:space="preserve"> (CSCC)</w:t>
                    </w:r>
                  </w:p>
                </w:txbxContent>
              </v:textbox>
            </v:rect>
            <v:rect id="Rectangle 69" o:spid="_x0000_s1062" style="position:absolute;left:4746;top:10201;width:2025;height:68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AXVcIA&#10;AADaAAAADwAAAGRycy9kb3ducmV2LnhtbESPQWvCQBSE7wX/w/IEL0U3tqWE6CoaWuipUO3B4yP7&#10;zAazb8PumsR/3xWEHoeZ+YZZb0fbip58aBwrWC4yEMSV0w3XCn6Pn/McRIjIGlvHpOBGAbabydMa&#10;C+0G/qH+EGuRIBwKVGBi7AopQ2XIYli4jjh5Z+ctxiR9LbXHIcFtK1+y7F1abDgtGOyoNFRdDler&#10;4OpsyR+eh+/yVOrX47PJ+3yv1Gw67lYgIo3xP/xof2kFb3C/km6A3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EBdVwgAAANoAAAAPAAAAAAAAAAAAAAAAAJgCAABkcnMvZG93&#10;bnJldi54bWxQSwUGAAAAAAQABAD1AAAAhwMAAAAA&#10;" strokeweight=".5pt">
              <v:textbox style="mso-next-textbox:#Rectangle 69" inset="5.85pt,.7pt,5.85pt,.7pt">
                <w:txbxContent>
                  <w:p w:rsidR="00DC55F7" w:rsidRDefault="00DC55F7" w:rsidP="00A21CDE">
                    <w:pPr>
                      <w:pStyle w:val="ListParagraph"/>
                      <w:numPr>
                        <w:ilvl w:val="0"/>
                        <w:numId w:val="7"/>
                      </w:numPr>
                      <w:snapToGrid w:val="0"/>
                      <w:spacing w:line="220" w:lineRule="exact"/>
                      <w:ind w:leftChars="0"/>
                      <w:jc w:val="left"/>
                      <w:rPr>
                        <w:sz w:val="20"/>
                        <w:szCs w:val="20"/>
                      </w:rPr>
                    </w:pPr>
                    <w:r w:rsidRPr="00823690">
                      <w:rPr>
                        <w:sz w:val="20"/>
                        <w:szCs w:val="20"/>
                      </w:rPr>
                      <w:t>C</w:t>
                    </w:r>
                    <w:r>
                      <w:rPr>
                        <w:rFonts w:hint="eastAsia"/>
                        <w:sz w:val="20"/>
                        <w:szCs w:val="20"/>
                      </w:rPr>
                      <w:t>ity Meeting</w:t>
                    </w:r>
                  </w:p>
                  <w:p w:rsidR="00DC55F7" w:rsidRPr="00823690" w:rsidRDefault="00DC55F7" w:rsidP="009B7BD7">
                    <w:pPr>
                      <w:pStyle w:val="ListParagraph"/>
                      <w:spacing w:line="220" w:lineRule="exact"/>
                      <w:ind w:leftChars="0" w:left="292"/>
                      <w:jc w:val="left"/>
                      <w:rPr>
                        <w:sz w:val="20"/>
                        <w:szCs w:val="20"/>
                      </w:rPr>
                    </w:pPr>
                    <w:r>
                      <w:rPr>
                        <w:sz w:val="20"/>
                        <w:szCs w:val="20"/>
                      </w:rPr>
                      <w:t xml:space="preserve">(Every </w:t>
                    </w:r>
                    <w:r w:rsidRPr="00823690">
                      <w:rPr>
                        <w:sz w:val="20"/>
                        <w:szCs w:val="20"/>
                      </w:rPr>
                      <w:t>month)</w:t>
                    </w:r>
                  </w:p>
                </w:txbxContent>
              </v:textbox>
            </v:rect>
            <v:rect id="Rectangle 70" o:spid="_x0000_s1063" style="position:absolute;left:7447;top:11221;width:2028;height:68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Mfx8MA&#10;AADaAAAADwAAAGRycy9kb3ducmV2LnhtbESPQWsCMRSE7wX/Q3hCbzVrbYuuRim1gtCTWvD62Dyz&#10;wc3LNonu+u+bQsHjMDPfMItV7xpxpRCtZwXjUQGCuPLaslHwfdg8TUHEhKyx8UwKbhRhtRw8LLDU&#10;vuMdXffJiAzhWKKCOqW2lDJWNTmMI98SZ+/kg8OUZTBSB+wy3DXyuSjepEPLeaHGlj5qqs77i1Nw&#10;CJ8Xs1lPbp01tvv6mR1ftrujUo/D/n0OIlGf7uH/9lYreIW/K/kG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9Mfx8MAAADaAAAADwAAAAAAAAAAAAAAAACYAgAAZHJzL2Rv&#10;d25yZXYueG1sUEsFBgAAAAAEAAQA9QAAAIgDAAAAAA==&#10;" strokeweight=".5pt">
              <v:stroke dashstyle="longDash"/>
              <v:textbox style="mso-next-textbox:#Rectangle 70" inset="5.85pt,.7pt,5.85pt,.7pt">
                <w:txbxContent>
                  <w:p w:rsidR="00DC55F7" w:rsidRPr="00823690" w:rsidRDefault="00DC55F7" w:rsidP="003C69BD">
                    <w:pPr>
                      <w:spacing w:line="220" w:lineRule="exact"/>
                      <w:ind w:left="310" w:rightChars="-36" w:right="-76" w:hangingChars="155" w:hanging="310"/>
                      <w:jc w:val="left"/>
                      <w:rPr>
                        <w:sz w:val="20"/>
                        <w:szCs w:val="20"/>
                      </w:rPr>
                    </w:pPr>
                    <w:r w:rsidRPr="00823690">
                      <w:rPr>
                        <w:sz w:val="20"/>
                        <w:szCs w:val="20"/>
                      </w:rPr>
                      <w:t>(</w:t>
                    </w:r>
                    <w:r>
                      <w:rPr>
                        <w:rFonts w:hint="eastAsia"/>
                        <w:sz w:val="20"/>
                        <w:szCs w:val="20"/>
                      </w:rPr>
                      <w:t>H</w:t>
                    </w:r>
                    <w:r w:rsidRPr="00823690">
                      <w:rPr>
                        <w:sz w:val="20"/>
                        <w:szCs w:val="20"/>
                      </w:rPr>
                      <w:t>) Ward Level Coordination Committee</w:t>
                    </w:r>
                  </w:p>
                </w:txbxContent>
              </v:textbox>
            </v:rect>
            <v:rect id="Rectangle 71" o:spid="_x0000_s1064" style="position:absolute;left:7447;top:12241;width:2028;height:68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KwWb8A&#10;AADaAAAADwAAAGRycy9kb3ducmV2LnhtbERPy2oCMRTdF/yHcIXuaqa2iE6NIj5A6MoHuL1MbjOh&#10;k5sxic74982i4PJw3vNl7xpxpxCtZwXvowIEceW1ZaPgfNq9TUHEhKyx8UwKHhRhuRi8zLHUvuMD&#10;3Y/JiBzCsUQFdUptKWWsanIYR74lztyPDw5ThsFIHbDL4a6R46KYSIeWc0ONLa1rqn6PN6fgFLY3&#10;s9t8PDprbPd9nV0+94eLUq/DfvUFIlGfnuJ/914ryFvzlXwD5OI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p0rBZvwAAANoAAAAPAAAAAAAAAAAAAAAAAJgCAABkcnMvZG93bnJl&#10;di54bWxQSwUGAAAAAAQABAD1AAAAhAMAAAAA&#10;" strokeweight=".5pt">
              <v:stroke dashstyle="longDash"/>
              <v:textbox style="mso-next-textbox:#Rectangle 71" inset="5.85pt,.7pt,5.85pt,.7pt">
                <w:txbxContent>
                  <w:p w:rsidR="00DC55F7" w:rsidRPr="00823690" w:rsidRDefault="00DC55F7" w:rsidP="003C69BD">
                    <w:pPr>
                      <w:spacing w:line="220" w:lineRule="exact"/>
                      <w:ind w:left="0" w:rightChars="-36" w:right="-76"/>
                      <w:jc w:val="left"/>
                      <w:rPr>
                        <w:sz w:val="20"/>
                        <w:szCs w:val="20"/>
                      </w:rPr>
                    </w:pPr>
                    <w:r>
                      <w:rPr>
                        <w:rFonts w:hint="eastAsia"/>
                        <w:sz w:val="20"/>
                        <w:szCs w:val="20"/>
                      </w:rPr>
                      <w:t>(I) C</w:t>
                    </w:r>
                    <w:r>
                      <w:rPr>
                        <w:sz w:val="20"/>
                        <w:szCs w:val="20"/>
                      </w:rPr>
                      <w:t>o</w:t>
                    </w:r>
                    <w:r>
                      <w:rPr>
                        <w:rFonts w:hint="eastAsia"/>
                        <w:sz w:val="20"/>
                        <w:szCs w:val="20"/>
                      </w:rPr>
                      <w:t xml:space="preserve">mmunity Group </w:t>
                    </w:r>
                  </w:p>
                </w:txbxContent>
              </v:textbox>
            </v:rect>
            <v:rect id="Rectangle 72" o:spid="_x0000_s1065" style="position:absolute;left:7447;top:10226;width:2028;height:68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4VwsMA&#10;AADaAAAADwAAAGRycy9kb3ducmV2LnhtbESPQWsCMRSE74X+h/AKvdVsWym6NUqxFQRPrgWvj80z&#10;G9y8rEl013/fCEKPw8x8w8wWg2vFhUK0nhW8jgoQxLXXlo2C393qZQIiJmSNrWdScKUIi/njwwxL&#10;7Xve0qVKRmQIxxIVNCl1pZSxbshhHPmOOHsHHxymLIOROmCf4a6Vb0XxIR1azgsNdrRsqD5WZ6dg&#10;F37OZvX9fu2tsf3mNN2P19u9Us9Pw9cniERD+g/f22utYAq3K/kG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p4VwsMAAADaAAAADwAAAAAAAAAAAAAAAACYAgAAZHJzL2Rv&#10;d25yZXYueG1sUEsFBgAAAAAEAAQA9QAAAIgDAAAAAA==&#10;" strokeweight=".5pt">
              <v:stroke dashstyle="longDash"/>
              <v:textbox style="mso-next-textbox:#Rectangle 72" inset="5.85pt,.7pt,5.85pt,.7pt">
                <w:txbxContent>
                  <w:p w:rsidR="00DC55F7" w:rsidRPr="00823690" w:rsidRDefault="00DC55F7" w:rsidP="003C69BD">
                    <w:pPr>
                      <w:spacing w:line="220" w:lineRule="exact"/>
                      <w:ind w:left="310" w:rightChars="-36" w:right="-76" w:hangingChars="155" w:hanging="310"/>
                      <w:jc w:val="left"/>
                      <w:rPr>
                        <w:sz w:val="20"/>
                        <w:szCs w:val="20"/>
                      </w:rPr>
                    </w:pPr>
                    <w:r w:rsidRPr="00823690">
                      <w:rPr>
                        <w:sz w:val="20"/>
                        <w:szCs w:val="20"/>
                      </w:rPr>
                      <w:t>(</w:t>
                    </w:r>
                    <w:r>
                      <w:rPr>
                        <w:rFonts w:hint="eastAsia"/>
                        <w:sz w:val="20"/>
                        <w:szCs w:val="20"/>
                      </w:rPr>
                      <w:t>G</w:t>
                    </w:r>
                    <w:r w:rsidRPr="00823690">
                      <w:rPr>
                        <w:sz w:val="20"/>
                        <w:szCs w:val="20"/>
                      </w:rPr>
                      <w:t>) Councilor as representative of WLCC</w:t>
                    </w:r>
                  </w:p>
                </w:txbxContent>
              </v:textbox>
            </v:rect>
            <v:rect id="Rectangle 73" o:spid="_x0000_s1066" style="position:absolute;left:4743;top:9181;width:2028;height:68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qd7MMA&#10;AADbAAAADwAAAGRycy9kb3ducmV2LnhtbESPQUvEMBCF7wv+hzCCl8VNdUFK3bRoUfC04K4Hj0Mz&#10;NsVmUpJsW/+9cxC8zfDevPfNoVn9qGaKaQhs4G5XgCLugh24N/Bxfr0tQaWMbHEMTAZ+KEFTX20O&#10;WNmw8DvNp9wrCeFUoQGX81RpnTpHHtMuTMSifYXoMcsae20jLhLuR31fFA/a48DS4HCi1lH3fbp4&#10;A5fgW36JvBzbz9buz1tXzuWzMTfX69MjqExr/jf/Xb9ZwRd6+UUG0P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qd7MMAAADbAAAADwAAAAAAAAAAAAAAAACYAgAAZHJzL2Rv&#10;d25yZXYueG1sUEsFBgAAAAAEAAQA9QAAAIgDAAAAAA==&#10;" strokeweight=".5pt">
              <v:textbox style="mso-next-textbox:#Rectangle 73" inset="5.85pt,.7pt,5.85pt,.7pt">
                <w:txbxContent>
                  <w:p w:rsidR="00DC55F7" w:rsidRPr="00823690" w:rsidRDefault="00DC55F7" w:rsidP="00A21CDE">
                    <w:pPr>
                      <w:pStyle w:val="ListParagraph"/>
                      <w:numPr>
                        <w:ilvl w:val="0"/>
                        <w:numId w:val="5"/>
                      </w:numPr>
                      <w:snapToGrid w:val="0"/>
                      <w:spacing w:line="220" w:lineRule="exact"/>
                      <w:ind w:leftChars="0"/>
                      <w:jc w:val="left"/>
                      <w:rPr>
                        <w:sz w:val="20"/>
                        <w:szCs w:val="20"/>
                      </w:rPr>
                    </w:pPr>
                    <w:r w:rsidRPr="00823690">
                      <w:rPr>
                        <w:sz w:val="20"/>
                        <w:szCs w:val="20"/>
                      </w:rPr>
                      <w:t>Mayor</w:t>
                    </w:r>
                  </w:p>
                </w:txbxContent>
              </v:textbox>
            </v:rect>
            <v:shape id="AutoShape 74" o:spid="_x0000_s1067" type="#_x0000_t32" style="position:absolute;left:5757;top:9861;width:0;height:34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I9icMAAADbAAAADwAAAGRycy9kb3ducmV2LnhtbERPS2vCQBC+F/oflil4qxuLWIluQmks&#10;SqEHXwdvY3aaDc3Ohuxq4r/vFgre5uN7zjIfbCOu1PnasYLJOAFBXDpdc6XgsP94noPwAVlj45gU&#10;3MhDnj0+LDHVructXXehEjGEfYoKTAhtKqUvDVn0Y9cSR+7bdRZDhF0ldYd9DLeNfEmSmbRYc2ww&#10;2NK7ofJnd7EKjsV53xvdf05Xr8lpul4VX/W2UGr0NLwtQAQawl38797oOH8Cf7/EA2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ZyPYnDAAAA2wAAAA8AAAAAAAAAAAAA&#10;AAAAoQIAAGRycy9kb3ducmV2LnhtbFBLBQYAAAAABAAEAPkAAACRAwAAAAA=&#10;" strokecolor="#a5a5a5" strokeweight="3pt">
              <v:stroke endarrow="block"/>
            </v:shape>
            <v:shape id="AutoShape 75" o:spid="_x0000_s1068" type="#_x0000_t32" style="position:absolute;left:5757;top:10906;width:0;height:34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Cj/sMAAADbAAAADwAAAGRycy9kb3ducmV2LnhtbERPTWvCQBC9F/oflil4qxtF2hLdBGks&#10;itCDWg/exuw0G5qdDdnVpP/eLRS8zeN9ziIfbCOu1PnasYLJOAFBXDpdc6Xg6/Dx/AbCB2SNjWNS&#10;8Ese8uzxYYGpdj3v6LoPlYgh7FNUYEJoUyl9aciiH7uWOHLfrrMYIuwqqTvsY7ht5DRJXqTFmmOD&#10;wZbeDZU/+4tVcCzOh97ofjtbvSan2XpVfNa7QqnR07Ccgwg0hLv4373Rcf4U/n6JB8js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ago/7DAAAA2wAAAA8AAAAAAAAAAAAA&#10;AAAAoQIAAGRycy9kb3ducmV2LnhtbFBLBQYAAAAABAAEAPkAAACRAwAAAAA=&#10;" strokecolor="#a5a5a5" strokeweight="3pt">
              <v:stroke endarrow="block"/>
            </v:shape>
            <v:shape id="AutoShape 76" o:spid="_x0000_s1069" type="#_x0000_t32" style="position:absolute;left:5757;top:11901;width:0;height:34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wGZcMAAADbAAAADwAAAGRycy9kb3ducmV2LnhtbERPTWvCQBC9F/oflil4q5uqVEldpRiL&#10;UvBg1IO3aXaaDc3OhuzWxH/vFgre5vE+Z77sbS0u1PrKsYKXYQKCuHC64lLB8fDxPAPhA7LG2jEp&#10;uJKH5eLxYY6pdh3v6ZKHUsQQ9ikqMCE0qZS+MGTRD11DHLlv11oMEbal1C12MdzWcpQkr9JixbHB&#10;YEMrQ8VP/msVnLKvQ2d09zlZT5PzZLPOdtU+U2rw1L+/gQjUh7v4373Vcf4Y/n6JB8jF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nsBmXDAAAA2wAAAA8AAAAAAAAAAAAA&#10;AAAAoQIAAGRycy9kb3ducmV2LnhtbFBLBQYAAAAABAAEAPkAAACRAwAAAAA=&#10;" strokecolor="#a5a5a5" strokeweight="3pt">
              <v:stroke endarrow="block"/>
            </v:shape>
            <v:shape id="AutoShape 77" o:spid="_x0000_s1070" type="#_x0000_t32" style="position:absolute;left:8461;top:11901;width:0;height:34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WeEcMAAADbAAAADwAAAGRycy9kb3ducmV2LnhtbERPTWvCQBC9C/6HZQredFMJtURXEaO0&#10;FDyo7cHbNDvNBrOzIbua9N93BaG3ebzPWax6W4sbtb5yrOB5koAgLpyuuFTwedqNX0H4gKyxdkwK&#10;fsnDajkcLDDTruMD3Y6hFDGEfYYKTAhNJqUvDFn0E9cQR+7HtRZDhG0pdYtdDLe1nCbJi7RYcWww&#10;2NDGUHE5Xq2Cr/z71BndfaTbWXJO37b5vjrkSo2e+vUcRKA+/Isf7ncd56dw/yUe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FnhHDAAAA2wAAAA8AAAAAAAAAAAAA&#10;AAAAoQIAAGRycy9kb3ducmV2LnhtbFBLBQYAAAAABAAEAPkAAACRAwAAAAA=&#10;" strokecolor="#a5a5a5" strokeweight="3pt">
              <v:stroke endarrow="block"/>
            </v:shape>
            <v:shape id="AutoShape 78" o:spid="_x0000_s1071" type="#_x0000_t32" style="position:absolute;left:8461;top:10881;width:0;height:34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k7isMAAADbAAAADwAAAGRycy9kb3ducmV2LnhtbERPTWvCQBC9C/0PyxR6003FWkldpRjF&#10;Ingw6sHbNDvNhmZnQ3Zr0n/fFYTe5vE+Z77sbS2u1PrKsYLnUQKCuHC64lLB6bgZzkD4gKyxdkwK&#10;fsnDcvEwmGOqXccHuuahFDGEfYoKTAhNKqUvDFn0I9cQR+7LtRZDhG0pdYtdDLe1HCfJVFqsODYY&#10;bGhlqPjOf6yCc/Z57IzudpP1a3KZbNfZvjpkSj099u9vIAL14V98d3/oOP8Fbr/EA+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lJO4rDAAAA2wAAAA8AAAAAAAAAAAAA&#10;AAAAoQIAAGRycy9kb3ducmV2LnhtbFBLBQYAAAAABAAEAPkAAACRAwAAAAA=&#10;" strokecolor="#a5a5a5" strokeweight="3pt">
              <v:stroke endarrow="block"/>
            </v:shape>
            <v:shape id="AutoShape 79" o:spid="_x0000_s1072" type="#_x0000_t32" style="position:absolute;left:6771;top:10541;width:676;height: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ul/cMAAADbAAAADwAAAGRycy9kb3ducmV2LnhtbERPS2vCQBC+F/wPywi91U1FrERXKcZS&#10;KXjwdfA2ZsdsMDsbslsT/31XKHibj+85s0VnK3GjxpeOFbwPEhDEudMlFwoO+6+3CQgfkDVWjknB&#10;nTws5r2XGabatbyl2y4UIoawT1GBCaFOpfS5IYt+4GriyF1cYzFE2BRSN9jGcFvJYZKMpcWSY4PB&#10;mpaG8uvu1yo4Zud9a3T7M1p9JKfR9yrblNtMqdd+9zkFEagLT/G/e63j/DE8fokHyPk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mbpf3DAAAA2wAAAA8AAAAAAAAAAAAA&#10;AAAAoQIAAGRycy9kb3ducmV2LnhtbFBLBQYAAAAABAAEAPkAAACRAwAAAAA=&#10;" strokecolor="#a5a5a5" strokeweight="3pt">
              <v:stroke endarrow="block"/>
            </v:shape>
            <v:shape id="AutoShape 110" o:spid="_x0000_s1073" type="#_x0000_t32" style="position:absolute;left:4067;top:10541;width:676;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Dul8EAAADbAAAADwAAAGRycy9kb3ducmV2LnhtbERPPW/CMBDdK/EfrEPqUsGlGVoUMAih&#10;FnXpUGBhO8VHEojPqW1C+Pd1pUrd7ul93mI12Fb17EPjRMPzNAPFUjrTSKXhsH+fzECFSGKodcIa&#10;7hxgtRw9LKgw7iZf3O9ipVKIhII01DF2BWIoa7YUpq5jSdzJeUsxQV+h8XRL4bbFPMte0FIjqaGm&#10;jjc1l5fd1WrAI53Dm/18+s5le8+zHoO3qPXjeFjPQUUe4r/4z/1h0vxX+P0lHYDL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agO6XwQAAANsAAAAPAAAAAAAAAAAAAAAA&#10;AKECAABkcnMvZG93bnJldi54bWxQSwUGAAAAAAQABAD5AAAAjwMAAAAA&#10;" strokecolor="#a5a5a5" strokeweight="3pt">
              <v:stroke endarrow="block"/>
            </v:shape>
            <v:rect id="Rectangle 111" o:spid="_x0000_s1074" style="position:absolute;left:2039;top:10226;width:2028;height:68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yR6sMA&#10;AADbAAAADwAAAGRycy9kb3ducmV2LnhtbESPQUvEMBCF7wv+hzCCl8VNdUFK3bRoUfC04K4Hj0Mz&#10;NsVmUpJsW/+9cxC8zfDevPfNoVn9qGaKaQhs4G5XgCLugh24N/Bxfr0tQaWMbHEMTAZ+KEFTX20O&#10;WNmw8DvNp9wrCeFUoQGX81RpnTpHHtMuTMSifYXoMcsae20jLhLuR31fFA/a48DS4HCi1lH3fbp4&#10;A5fgW36JvBzbz9buz1tXzuWzMTfX69MjqExr/jf/Xb9ZwRdY+UUG0P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VyR6sMAAADbAAAADwAAAAAAAAAAAAAAAACYAgAAZHJzL2Rv&#10;d25yZXYueG1sUEsFBgAAAAAEAAQA9QAAAIgDAAAAAA==&#10;" strokeweight=".5pt">
              <v:textbox style="mso-next-textbox:#Rectangle 111" inset="5.85pt,.7pt,5.85pt,.7pt">
                <w:txbxContent>
                  <w:p w:rsidR="00DC55F7" w:rsidRPr="00187DD2" w:rsidRDefault="00DC55F7" w:rsidP="00A21CDE">
                    <w:pPr>
                      <w:pStyle w:val="ListParagraph"/>
                      <w:numPr>
                        <w:ilvl w:val="0"/>
                        <w:numId w:val="10"/>
                      </w:numPr>
                      <w:snapToGrid w:val="0"/>
                      <w:spacing w:line="220" w:lineRule="exact"/>
                      <w:ind w:leftChars="0"/>
                      <w:jc w:val="left"/>
                      <w:rPr>
                        <w:rFonts w:ascii="Arial Narrow" w:hAnsi="Arial Narrow"/>
                        <w:sz w:val="20"/>
                        <w:szCs w:val="20"/>
                      </w:rPr>
                    </w:pPr>
                    <w:r w:rsidRPr="00187DD2">
                      <w:rPr>
                        <w:rFonts w:hint="eastAsia"/>
                        <w:sz w:val="20"/>
                        <w:szCs w:val="20"/>
                      </w:rPr>
                      <w:t xml:space="preserve">CDCC </w:t>
                    </w:r>
                    <w:r w:rsidRPr="00187DD2">
                      <w:rPr>
                        <w:rFonts w:ascii="Arial Narrow" w:hAnsi="Arial Narrow"/>
                        <w:sz w:val="20"/>
                        <w:szCs w:val="20"/>
                      </w:rPr>
                      <w:t>City Dev. Coordination committee</w:t>
                    </w:r>
                  </w:p>
                  <w:p w:rsidR="00DC55F7" w:rsidRPr="00823690" w:rsidRDefault="00DC55F7" w:rsidP="009B7BD7">
                    <w:pPr>
                      <w:pStyle w:val="ListParagraph"/>
                      <w:spacing w:line="220" w:lineRule="exact"/>
                      <w:ind w:leftChars="0" w:left="292"/>
                      <w:jc w:val="left"/>
                      <w:rPr>
                        <w:sz w:val="20"/>
                        <w:szCs w:val="20"/>
                      </w:rPr>
                    </w:pPr>
                    <w:r w:rsidRPr="00823690">
                      <w:rPr>
                        <w:sz w:val="20"/>
                        <w:szCs w:val="20"/>
                      </w:rPr>
                      <w:t>(Every 3 month)</w:t>
                    </w:r>
                  </w:p>
                  <w:p w:rsidR="00DC55F7" w:rsidRPr="00823690" w:rsidRDefault="00DC55F7" w:rsidP="009B7BD7">
                    <w:pPr>
                      <w:jc w:val="left"/>
                      <w:rPr>
                        <w:sz w:val="20"/>
                        <w:szCs w:val="20"/>
                      </w:rPr>
                    </w:pPr>
                  </w:p>
                  <w:p w:rsidR="00DC55F7" w:rsidRPr="00823690" w:rsidRDefault="00DC55F7" w:rsidP="00F47AFD">
                    <w:pPr>
                      <w:ind w:leftChars="200" w:firstLineChars="150" w:firstLine="300"/>
                      <w:jc w:val="left"/>
                      <w:rPr>
                        <w:sz w:val="20"/>
                        <w:szCs w:val="20"/>
                      </w:rPr>
                    </w:pPr>
                  </w:p>
                </w:txbxContent>
              </v:textbox>
            </v:rect>
            <w10:wrap type="none"/>
            <w10:anchorlock/>
          </v:group>
        </w:pict>
      </w:r>
    </w:p>
    <w:p w:rsidR="009B7BD7" w:rsidRDefault="009B7BD7" w:rsidP="00CB5E6F">
      <w:pPr>
        <w:pStyle w:val="TableandFigure"/>
        <w:spacing w:before="108" w:after="108"/>
      </w:pPr>
      <w:bookmarkStart w:id="24" w:name="_Toc360357548"/>
      <w:bookmarkStart w:id="25" w:name="_Toc374895793"/>
      <w:bookmarkStart w:id="26" w:name="_Toc381107228"/>
      <w:r w:rsidRPr="00E968CB">
        <w:t xml:space="preserve">Figure </w:t>
      </w:r>
      <w:r w:rsidR="00F80FD1" w:rsidRPr="00F80FD1">
        <w:rPr>
          <w:rFonts w:hint="eastAsia"/>
        </w:rPr>
        <w:t>2</w:t>
      </w:r>
      <w:r w:rsidRPr="00E968CB">
        <w:noBreakHyphen/>
      </w:r>
      <w:r w:rsidRPr="005A5283">
        <w:rPr>
          <w:rFonts w:hint="eastAsia"/>
        </w:rPr>
        <w:t>2</w:t>
      </w:r>
      <w:r w:rsidRPr="00E968CB">
        <w:rPr>
          <w:rFonts w:hint="eastAsia"/>
        </w:rPr>
        <w:t>:</w:t>
      </w:r>
      <w:r>
        <w:rPr>
          <w:rFonts w:hint="eastAsia"/>
        </w:rPr>
        <w:t xml:space="preserve"> Workflow of</w:t>
      </w:r>
      <w:r w:rsidR="001C0177">
        <w:t xml:space="preserve"> </w:t>
      </w:r>
      <w:r w:rsidRPr="00E968CB">
        <w:rPr>
          <w:rFonts w:hint="eastAsia"/>
        </w:rPr>
        <w:t xml:space="preserve">IDPCC </w:t>
      </w:r>
      <w:bookmarkEnd w:id="24"/>
      <w:bookmarkEnd w:id="25"/>
      <w:bookmarkEnd w:id="26"/>
      <w:r>
        <w:rPr>
          <w:rFonts w:hint="eastAsia"/>
        </w:rPr>
        <w:t>Preparation</w:t>
      </w:r>
    </w:p>
    <w:p w:rsidR="009B7BD7" w:rsidRPr="00ED088D" w:rsidRDefault="009B7BD7" w:rsidP="009B7BD7"/>
    <w:p w:rsidR="009B7BD7" w:rsidRPr="008B3FF8" w:rsidRDefault="00574899" w:rsidP="009B7BD7">
      <w:pPr>
        <w:pStyle w:val="BodyText"/>
      </w:pPr>
      <w:r>
        <w:rPr>
          <w:rFonts w:hint="eastAsia"/>
        </w:rPr>
        <w:t>Table 2</w:t>
      </w:r>
      <w:r w:rsidR="009B7BD7" w:rsidRPr="008B3FF8">
        <w:rPr>
          <w:rFonts w:hint="eastAsia"/>
        </w:rPr>
        <w:t xml:space="preserve">-1 shows the function of each </w:t>
      </w:r>
      <w:r w:rsidR="009B7BD7" w:rsidRPr="008B3FF8">
        <w:t>stakeholder</w:t>
      </w:r>
      <w:r w:rsidR="009465E0">
        <w:t xml:space="preserve"> </w:t>
      </w:r>
      <w:r w:rsidR="009B7BD7" w:rsidRPr="008B3FF8">
        <w:t>mentioned</w:t>
      </w:r>
      <w:r w:rsidR="009B7BD7" w:rsidRPr="008B3FF8">
        <w:rPr>
          <w:rFonts w:hint="eastAsia"/>
        </w:rPr>
        <w:t xml:space="preserve"> in F</w:t>
      </w:r>
      <w:r w:rsidR="009B7BD7" w:rsidRPr="008B3FF8">
        <w:t>i</w:t>
      </w:r>
      <w:r>
        <w:rPr>
          <w:rFonts w:hint="eastAsia"/>
        </w:rPr>
        <w:t>gure 2-2</w:t>
      </w:r>
      <w:r w:rsidR="009B7BD7" w:rsidRPr="008B3FF8">
        <w:rPr>
          <w:rFonts w:hint="eastAsia"/>
        </w:rPr>
        <w:t xml:space="preserve"> above. </w:t>
      </w:r>
    </w:p>
    <w:p w:rsidR="009B7BD7" w:rsidRPr="00E968CB" w:rsidRDefault="009B7BD7" w:rsidP="00CB5E6F">
      <w:pPr>
        <w:pStyle w:val="TableandFigure"/>
        <w:spacing w:before="108" w:after="108"/>
      </w:pPr>
      <w:bookmarkStart w:id="27" w:name="_Toc360357613"/>
      <w:bookmarkStart w:id="28" w:name="_Toc374896793"/>
      <w:bookmarkStart w:id="29" w:name="_Toc381107297"/>
      <w:r w:rsidRPr="00E968CB">
        <w:lastRenderedPageBreak/>
        <w:t xml:space="preserve">Table </w:t>
      </w:r>
      <w:r w:rsidR="00574899" w:rsidRPr="00574899">
        <w:rPr>
          <w:rFonts w:hint="eastAsia"/>
        </w:rPr>
        <w:t>2</w:t>
      </w:r>
      <w:r w:rsidRPr="00E968CB">
        <w:noBreakHyphen/>
      </w:r>
      <w:r w:rsidR="00693C1E">
        <w:rPr>
          <w:rFonts w:hint="eastAsia"/>
        </w:rPr>
        <w:t>1</w:t>
      </w:r>
      <w:r w:rsidRPr="00E968CB">
        <w:rPr>
          <w:rFonts w:hint="eastAsia"/>
        </w:rPr>
        <w:t>: C</w:t>
      </w:r>
      <w:r w:rsidRPr="00E968CB">
        <w:t>o</w:t>
      </w:r>
      <w:r w:rsidRPr="00E968CB">
        <w:rPr>
          <w:rFonts w:hint="eastAsia"/>
        </w:rPr>
        <w:t>mponents of the Institutional Structure</w:t>
      </w:r>
      <w:bookmarkEnd w:id="27"/>
      <w:bookmarkEnd w:id="28"/>
      <w:bookmarkEnd w:id="29"/>
    </w:p>
    <w:tbl>
      <w:tblPr>
        <w:tblW w:w="8505" w:type="dxa"/>
        <w:jc w:val="center"/>
        <w:tblBorders>
          <w:top w:val="single" w:sz="4" w:space="0" w:color="auto"/>
          <w:bottom w:val="single" w:sz="4" w:space="0" w:color="auto"/>
          <w:insideH w:val="single" w:sz="4" w:space="0" w:color="auto"/>
        </w:tblBorders>
        <w:tblLook w:val="04A0"/>
      </w:tblPr>
      <w:tblGrid>
        <w:gridCol w:w="668"/>
        <w:gridCol w:w="2170"/>
        <w:gridCol w:w="5667"/>
      </w:tblGrid>
      <w:tr w:rsidR="009B7BD7" w:rsidRPr="008B3FF8" w:rsidTr="00DB74AF">
        <w:trPr>
          <w:jc w:val="center"/>
        </w:trPr>
        <w:tc>
          <w:tcPr>
            <w:tcW w:w="668" w:type="dxa"/>
            <w:tcBorders>
              <w:top w:val="single" w:sz="12" w:space="0" w:color="auto"/>
              <w:left w:val="nil"/>
              <w:bottom w:val="double" w:sz="4" w:space="0" w:color="auto"/>
              <w:right w:val="dotted" w:sz="4" w:space="0" w:color="auto"/>
              <w:tl2br w:val="nil"/>
              <w:tr2bl w:val="nil"/>
            </w:tcBorders>
            <w:tcMar>
              <w:left w:w="57" w:type="dxa"/>
              <w:right w:w="57" w:type="dxa"/>
            </w:tcMar>
            <w:vAlign w:val="bottom"/>
          </w:tcPr>
          <w:p w:rsidR="009B7BD7" w:rsidRPr="00DB74AF" w:rsidRDefault="009B7BD7" w:rsidP="00DB74AF">
            <w:pPr>
              <w:keepNext/>
              <w:spacing w:line="240" w:lineRule="exact"/>
              <w:ind w:leftChars="-22" w:left="-45" w:rightChars="-106" w:right="-223" w:hanging="1"/>
              <w:jc w:val="center"/>
              <w:rPr>
                <w:rFonts w:ascii="Arial Narrow" w:eastAsia="Arial Narrow" w:hAnsi="Arial Narrow" w:cs="Arial Narrow"/>
                <w:b/>
                <w:bCs/>
                <w:sz w:val="20"/>
              </w:rPr>
            </w:pPr>
          </w:p>
        </w:tc>
        <w:tc>
          <w:tcPr>
            <w:tcW w:w="2170" w:type="dxa"/>
            <w:tcBorders>
              <w:top w:val="single" w:sz="12" w:space="0" w:color="auto"/>
              <w:left w:val="dotted" w:sz="4" w:space="0" w:color="auto"/>
              <w:bottom w:val="double" w:sz="4" w:space="0" w:color="auto"/>
              <w:right w:val="dotted" w:sz="4" w:space="0" w:color="auto"/>
              <w:tl2br w:val="nil"/>
              <w:tr2bl w:val="nil"/>
            </w:tcBorders>
            <w:vAlign w:val="bottom"/>
          </w:tcPr>
          <w:p w:rsidR="009B7BD7" w:rsidRPr="00DB74AF" w:rsidRDefault="009B7BD7" w:rsidP="00DB74AF">
            <w:pPr>
              <w:keepNext/>
              <w:spacing w:line="240" w:lineRule="exact"/>
              <w:ind w:leftChars="-126" w:left="-42" w:hangingChars="111" w:hanging="223"/>
              <w:jc w:val="center"/>
              <w:rPr>
                <w:rFonts w:ascii="Arial Narrow" w:eastAsia="Arial Narrow" w:hAnsi="Arial Narrow" w:cs="Arial Narrow"/>
                <w:b/>
                <w:bCs/>
                <w:sz w:val="20"/>
              </w:rPr>
            </w:pPr>
            <w:r w:rsidRPr="00DB74AF">
              <w:rPr>
                <w:rFonts w:ascii="Arial Narrow" w:eastAsia="Arial Narrow" w:hAnsi="Arial Narrow" w:cs="Arial Narrow"/>
                <w:b/>
                <w:bCs/>
                <w:sz w:val="20"/>
              </w:rPr>
              <w:t>Institutional Component</w:t>
            </w:r>
          </w:p>
        </w:tc>
        <w:tc>
          <w:tcPr>
            <w:tcW w:w="5667" w:type="dxa"/>
            <w:tcBorders>
              <w:top w:val="single" w:sz="12" w:space="0" w:color="auto"/>
              <w:left w:val="dotted" w:sz="4" w:space="0" w:color="auto"/>
              <w:bottom w:val="double" w:sz="4" w:space="0" w:color="auto"/>
              <w:right w:val="nil"/>
              <w:tl2br w:val="nil"/>
              <w:tr2bl w:val="nil"/>
            </w:tcBorders>
            <w:vAlign w:val="bottom"/>
          </w:tcPr>
          <w:p w:rsidR="009B7BD7" w:rsidRPr="00DB74AF" w:rsidRDefault="009B7BD7" w:rsidP="00DB74AF">
            <w:pPr>
              <w:keepNext/>
              <w:spacing w:line="240" w:lineRule="exact"/>
              <w:ind w:leftChars="-174" w:left="0" w:hangingChars="182" w:hanging="365"/>
              <w:jc w:val="center"/>
              <w:rPr>
                <w:rFonts w:ascii="Arial Narrow" w:hAnsi="Arial Narrow" w:cs="Arial Narrow"/>
                <w:b/>
                <w:bCs/>
                <w:sz w:val="20"/>
              </w:rPr>
            </w:pPr>
            <w:r w:rsidRPr="00DB74AF">
              <w:rPr>
                <w:rFonts w:ascii="Arial Narrow" w:eastAsia="Arial Narrow" w:hAnsi="Arial Narrow" w:cs="Arial Narrow"/>
                <w:b/>
                <w:bCs/>
                <w:sz w:val="20"/>
              </w:rPr>
              <w:t>Function</w:t>
            </w:r>
          </w:p>
        </w:tc>
      </w:tr>
      <w:tr w:rsidR="009B7BD7" w:rsidRPr="008B3FF8" w:rsidTr="00DB74AF">
        <w:trPr>
          <w:jc w:val="center"/>
        </w:trPr>
        <w:tc>
          <w:tcPr>
            <w:tcW w:w="668" w:type="dxa"/>
            <w:tcMar>
              <w:left w:w="57" w:type="dxa"/>
              <w:right w:w="57" w:type="dxa"/>
            </w:tcMar>
            <w:vAlign w:val="center"/>
          </w:tcPr>
          <w:p w:rsidR="009B7BD7" w:rsidRPr="00DB74AF" w:rsidRDefault="009B7BD7" w:rsidP="00DB74AF">
            <w:pPr>
              <w:spacing w:line="240" w:lineRule="exact"/>
              <w:ind w:leftChars="-22" w:left="-45" w:rightChars="-106" w:right="-223" w:hanging="1"/>
              <w:jc w:val="center"/>
              <w:rPr>
                <w:rFonts w:ascii="Arial Narrow" w:eastAsia="Arial Narrow" w:hAnsi="Arial Narrow" w:cs="Arial Narrow"/>
                <w:sz w:val="20"/>
              </w:rPr>
            </w:pPr>
            <w:r w:rsidRPr="00DB74AF">
              <w:rPr>
                <w:rFonts w:ascii="Arial Narrow" w:eastAsia="Arial Narrow" w:hAnsi="Arial Narrow" w:cs="Arial Narrow"/>
                <w:sz w:val="20"/>
              </w:rPr>
              <w:t>A</w:t>
            </w:r>
          </w:p>
        </w:tc>
        <w:tc>
          <w:tcPr>
            <w:tcW w:w="2170" w:type="dxa"/>
            <w:vAlign w:val="center"/>
          </w:tcPr>
          <w:p w:rsidR="009B7BD7" w:rsidRPr="00DB74AF" w:rsidRDefault="009B7BD7" w:rsidP="00DB74AF">
            <w:pPr>
              <w:spacing w:line="240" w:lineRule="exact"/>
              <w:ind w:leftChars="-21" w:left="-44" w:firstLineChars="28" w:firstLine="56"/>
              <w:jc w:val="left"/>
              <w:rPr>
                <w:rFonts w:ascii="Arial Narrow" w:eastAsia="MS Mincho" w:hAnsi="Arial Narrow" w:cs="Arial Narrow"/>
                <w:sz w:val="20"/>
                <w:szCs w:val="20"/>
              </w:rPr>
            </w:pPr>
            <w:r w:rsidRPr="00DB74AF">
              <w:rPr>
                <w:rFonts w:ascii="Arial Narrow" w:eastAsia="MS Mincho" w:hAnsi="Arial Narrow" w:cs="Arial Narrow"/>
                <w:sz w:val="20"/>
                <w:szCs w:val="20"/>
              </w:rPr>
              <w:t>Mayor</w:t>
            </w:r>
          </w:p>
        </w:tc>
        <w:tc>
          <w:tcPr>
            <w:tcW w:w="5667" w:type="dxa"/>
            <w:vAlign w:val="center"/>
          </w:tcPr>
          <w:p w:rsidR="009B7BD7" w:rsidRPr="00DB74AF" w:rsidRDefault="009B7BD7" w:rsidP="00DB74AF">
            <w:pPr>
              <w:spacing w:line="240" w:lineRule="exact"/>
              <w:ind w:leftChars="10" w:left="41" w:hangingChars="10" w:hanging="20"/>
              <w:rPr>
                <w:rFonts w:ascii="Arial Narrow" w:eastAsia="Arial Narrow" w:hAnsi="Arial Narrow" w:cs="Arial Narrow"/>
                <w:sz w:val="20"/>
                <w:szCs w:val="20"/>
              </w:rPr>
            </w:pPr>
            <w:r w:rsidRPr="00DB74AF">
              <w:rPr>
                <w:rFonts w:ascii="Arial Narrow" w:eastAsia="Arial Narrow" w:hAnsi="Arial Narrow" w:cs="Arial Narrow"/>
                <w:sz w:val="20"/>
                <w:szCs w:val="20"/>
              </w:rPr>
              <w:t xml:space="preserve">The CC mayor chairs </w:t>
            </w:r>
            <w:r w:rsidRPr="00DB74AF">
              <w:rPr>
                <w:rFonts w:ascii="Arial Narrow" w:eastAsia="Arial Narrow" w:hAnsi="Arial Narrow" w:cs="Arial Narrow"/>
                <w:sz w:val="20"/>
                <w:szCs w:val="20"/>
                <w:lang w:val="en-GB"/>
              </w:rPr>
              <w:t>Civil Society Coordination Committee</w:t>
            </w:r>
            <w:r w:rsidRPr="00DB74AF">
              <w:rPr>
                <w:rFonts w:ascii="Arial Narrow" w:eastAsia="Arial Narrow" w:hAnsi="Arial Narrow" w:cs="Arial Narrow"/>
                <w:sz w:val="20"/>
                <w:szCs w:val="20"/>
              </w:rPr>
              <w:t xml:space="preserve"> (CSCC) and City Meeting. He/she takes overall responsibility of elaboration, implementation and revision of IDPCC. </w:t>
            </w:r>
          </w:p>
        </w:tc>
      </w:tr>
      <w:tr w:rsidR="009B7BD7" w:rsidRPr="008B3FF8" w:rsidTr="00DB74AF">
        <w:trPr>
          <w:jc w:val="center"/>
        </w:trPr>
        <w:tc>
          <w:tcPr>
            <w:tcW w:w="668" w:type="dxa"/>
            <w:tcMar>
              <w:left w:w="57" w:type="dxa"/>
              <w:right w:w="57" w:type="dxa"/>
            </w:tcMar>
            <w:vAlign w:val="center"/>
          </w:tcPr>
          <w:p w:rsidR="009B7BD7" w:rsidRPr="00DB74AF" w:rsidRDefault="009B7BD7" w:rsidP="00DB74AF">
            <w:pPr>
              <w:spacing w:line="240" w:lineRule="exact"/>
              <w:ind w:leftChars="-22" w:left="-45" w:rightChars="-106" w:right="-223" w:hanging="1"/>
              <w:jc w:val="center"/>
              <w:rPr>
                <w:rFonts w:ascii="Arial Narrow" w:eastAsia="Arial Narrow" w:hAnsi="Arial Narrow" w:cs="Arial Narrow"/>
                <w:sz w:val="20"/>
              </w:rPr>
            </w:pPr>
            <w:r w:rsidRPr="00DB74AF">
              <w:rPr>
                <w:rFonts w:ascii="Arial Narrow" w:eastAsia="Arial Narrow" w:hAnsi="Arial Narrow" w:cs="Arial Narrow"/>
                <w:sz w:val="20"/>
              </w:rPr>
              <w:t>B</w:t>
            </w:r>
          </w:p>
        </w:tc>
        <w:tc>
          <w:tcPr>
            <w:tcW w:w="2170" w:type="dxa"/>
            <w:vAlign w:val="center"/>
          </w:tcPr>
          <w:p w:rsidR="009B7BD7" w:rsidRPr="00DB74AF" w:rsidRDefault="009B7BD7" w:rsidP="00DB74AF">
            <w:pPr>
              <w:spacing w:line="240" w:lineRule="exact"/>
              <w:ind w:leftChars="-21" w:left="-44" w:firstLineChars="28" w:firstLine="56"/>
              <w:jc w:val="left"/>
              <w:rPr>
                <w:rFonts w:ascii="Arial Narrow" w:eastAsia="MS Mincho" w:hAnsi="Arial Narrow" w:cs="Arial Narrow"/>
                <w:sz w:val="20"/>
                <w:szCs w:val="20"/>
              </w:rPr>
            </w:pPr>
            <w:r w:rsidRPr="00DB74AF">
              <w:rPr>
                <w:rFonts w:ascii="Arial Narrow" w:eastAsia="MS Mincho" w:hAnsi="Arial Narrow" w:cs="Arial Narrow"/>
                <w:sz w:val="20"/>
                <w:szCs w:val="20"/>
              </w:rPr>
              <w:t>City Meeting</w:t>
            </w:r>
          </w:p>
        </w:tc>
        <w:tc>
          <w:tcPr>
            <w:tcW w:w="5667" w:type="dxa"/>
            <w:vAlign w:val="center"/>
          </w:tcPr>
          <w:p w:rsidR="009B7BD7" w:rsidRPr="00DB74AF" w:rsidRDefault="009B7BD7" w:rsidP="00DB74AF">
            <w:pPr>
              <w:spacing w:line="240" w:lineRule="exact"/>
              <w:ind w:leftChars="10" w:left="41" w:hangingChars="10" w:hanging="20"/>
              <w:rPr>
                <w:rFonts w:ascii="Arial Narrow" w:eastAsia="Arial Narrow" w:hAnsi="Arial Narrow" w:cs="Arial Narrow"/>
                <w:sz w:val="20"/>
                <w:szCs w:val="20"/>
              </w:rPr>
            </w:pPr>
            <w:r w:rsidRPr="00DB74AF">
              <w:rPr>
                <w:rFonts w:ascii="Arial Narrow" w:eastAsia="Arial Narrow" w:hAnsi="Arial Narrow" w:cs="Arial Narrow"/>
                <w:sz w:val="20"/>
                <w:szCs w:val="20"/>
              </w:rPr>
              <w:t>City Meeting is a regular monthly meeting which consists of a mayor, CC’s executive officers, councilors and others. This meeting shall endorse the result of CSCC. City Meeting is held every month.</w:t>
            </w:r>
          </w:p>
        </w:tc>
      </w:tr>
      <w:tr w:rsidR="009B7BD7" w:rsidRPr="008B3FF8" w:rsidTr="00DB74AF">
        <w:trPr>
          <w:jc w:val="center"/>
        </w:trPr>
        <w:tc>
          <w:tcPr>
            <w:tcW w:w="668" w:type="dxa"/>
            <w:tcMar>
              <w:left w:w="57" w:type="dxa"/>
              <w:right w:w="57" w:type="dxa"/>
            </w:tcMar>
            <w:vAlign w:val="center"/>
          </w:tcPr>
          <w:p w:rsidR="009B7BD7" w:rsidRPr="00DB74AF" w:rsidRDefault="009B7BD7" w:rsidP="00DB74AF">
            <w:pPr>
              <w:spacing w:line="240" w:lineRule="exact"/>
              <w:ind w:leftChars="-22" w:left="-45" w:rightChars="-106" w:right="-223" w:hanging="1"/>
              <w:jc w:val="center"/>
              <w:rPr>
                <w:rFonts w:ascii="Arial Narrow" w:eastAsia="Arial Narrow" w:hAnsi="Arial Narrow" w:cs="Arial Narrow"/>
                <w:sz w:val="20"/>
              </w:rPr>
            </w:pPr>
            <w:r w:rsidRPr="00DB74AF">
              <w:rPr>
                <w:rFonts w:ascii="Arial Narrow" w:eastAsia="Arial Narrow" w:hAnsi="Arial Narrow" w:cs="Arial Narrow"/>
                <w:sz w:val="20"/>
              </w:rPr>
              <w:t>C</w:t>
            </w:r>
          </w:p>
        </w:tc>
        <w:tc>
          <w:tcPr>
            <w:tcW w:w="2170" w:type="dxa"/>
            <w:vAlign w:val="center"/>
          </w:tcPr>
          <w:p w:rsidR="009B7BD7" w:rsidRPr="00DB74AF" w:rsidRDefault="009B7BD7" w:rsidP="00DB74AF">
            <w:pPr>
              <w:spacing w:line="240" w:lineRule="exact"/>
              <w:ind w:leftChars="6" w:left="17" w:hangingChars="2" w:hanging="4"/>
              <w:jc w:val="left"/>
              <w:rPr>
                <w:rFonts w:ascii="Arial Narrow" w:eastAsia="MS Mincho" w:hAnsi="Arial Narrow" w:cs="Arial Narrow"/>
                <w:sz w:val="20"/>
                <w:szCs w:val="20"/>
              </w:rPr>
            </w:pPr>
            <w:r w:rsidRPr="00DB74AF">
              <w:rPr>
                <w:rFonts w:ascii="Arial Narrow" w:eastAsia="MS Mincho" w:hAnsi="Arial Narrow" w:cs="Arial Narrow"/>
                <w:sz w:val="20"/>
                <w:szCs w:val="20"/>
              </w:rPr>
              <w:t>Civil Society Coordination Committee (CSCC)</w:t>
            </w:r>
          </w:p>
        </w:tc>
        <w:tc>
          <w:tcPr>
            <w:tcW w:w="5667" w:type="dxa"/>
            <w:vAlign w:val="center"/>
          </w:tcPr>
          <w:p w:rsidR="009B7BD7" w:rsidRPr="00DB74AF" w:rsidRDefault="009B7BD7" w:rsidP="00DB74AF">
            <w:pPr>
              <w:spacing w:line="240" w:lineRule="exact"/>
              <w:ind w:leftChars="10" w:left="41" w:hangingChars="10" w:hanging="20"/>
              <w:rPr>
                <w:rFonts w:ascii="Arial Narrow" w:eastAsia="Arial Narrow" w:hAnsi="Arial Narrow" w:cs="Arial Narrow"/>
                <w:sz w:val="20"/>
                <w:szCs w:val="20"/>
              </w:rPr>
            </w:pPr>
            <w:r w:rsidRPr="00DB74AF">
              <w:rPr>
                <w:rFonts w:ascii="Arial Narrow" w:eastAsia="Arial Narrow" w:hAnsi="Arial Narrow" w:cs="Arial Narrow"/>
                <w:sz w:val="20"/>
                <w:szCs w:val="20"/>
              </w:rPr>
              <w:t>Stakeholder Committee Meeting</w:t>
            </w:r>
            <w:r w:rsidRPr="00DB74AF">
              <w:rPr>
                <w:rFonts w:ascii="Arial Narrow" w:eastAsia="Arial Narrow" w:hAnsi="Arial Narrow" w:cs="Arial Narrow" w:hint="eastAsia"/>
                <w:sz w:val="20"/>
                <w:szCs w:val="20"/>
              </w:rPr>
              <w:t xml:space="preserve"> of ICGP (Prep)</w:t>
            </w:r>
            <w:r w:rsidRPr="00DB74AF">
              <w:rPr>
                <w:rFonts w:ascii="Arial Narrow" w:eastAsia="Arial Narrow" w:hAnsi="Arial Narrow" w:cs="Arial Narrow"/>
                <w:sz w:val="20"/>
                <w:szCs w:val="20"/>
              </w:rPr>
              <w:t xml:space="preserve"> consists of representatives from various community organizations, standing committees, national government agencies and relevant officers of CC. For the IDPCC related purpose, this meeting examines draft ideas of IDPCC elaboration, execution and revision prepared by Comprehensive Planning Unit (CPU)</w:t>
            </w:r>
            <w:r w:rsidRPr="00DB74AF">
              <w:rPr>
                <w:rFonts w:ascii="Arial Narrow" w:eastAsia="Arial Narrow" w:hAnsi="Arial Narrow" w:cs="Arial Narrow" w:hint="eastAsia"/>
                <w:sz w:val="20"/>
                <w:szCs w:val="20"/>
              </w:rPr>
              <w:t>.</w:t>
            </w:r>
            <w:r w:rsidRPr="00DB74AF">
              <w:rPr>
                <w:rFonts w:ascii="Arial Narrow" w:eastAsia="Arial Narrow" w:hAnsi="Arial Narrow" w:cs="Arial Narrow"/>
                <w:sz w:val="20"/>
                <w:szCs w:val="20"/>
              </w:rPr>
              <w:t xml:space="preserve"> ICGP</w:t>
            </w:r>
            <w:r w:rsidRPr="00DB74AF">
              <w:rPr>
                <w:rFonts w:ascii="Arial Narrow" w:eastAsia="Arial Narrow" w:hAnsi="Arial Narrow" w:cs="Arial Narrow" w:hint="eastAsia"/>
                <w:sz w:val="20"/>
                <w:szCs w:val="20"/>
              </w:rPr>
              <w:t xml:space="preserve"> (Prep)</w:t>
            </w:r>
            <w:r w:rsidRPr="00DB74AF">
              <w:rPr>
                <w:rFonts w:ascii="Arial Narrow" w:eastAsia="Arial Narrow" w:hAnsi="Arial Narrow" w:cs="Arial Narrow"/>
                <w:sz w:val="20"/>
                <w:szCs w:val="20"/>
              </w:rPr>
              <w:t xml:space="preserve"> has an idea to rename this and keep it as Civil Society Coordination Committee (CSCC). It would be a permanent committee as a part of GCC’s planning system.</w:t>
            </w:r>
          </w:p>
        </w:tc>
      </w:tr>
      <w:tr w:rsidR="009B7BD7" w:rsidRPr="008B3FF8" w:rsidTr="00DB74AF">
        <w:trPr>
          <w:jc w:val="center"/>
        </w:trPr>
        <w:tc>
          <w:tcPr>
            <w:tcW w:w="668" w:type="dxa"/>
            <w:tcMar>
              <w:left w:w="57" w:type="dxa"/>
              <w:right w:w="57" w:type="dxa"/>
            </w:tcMar>
            <w:vAlign w:val="center"/>
          </w:tcPr>
          <w:p w:rsidR="009B7BD7" w:rsidRPr="00DB74AF" w:rsidRDefault="009B7BD7" w:rsidP="00DB74AF">
            <w:pPr>
              <w:spacing w:line="240" w:lineRule="exact"/>
              <w:ind w:leftChars="-22" w:left="-45" w:rightChars="-106" w:right="-223" w:hanging="1"/>
              <w:jc w:val="center"/>
              <w:rPr>
                <w:rFonts w:ascii="Arial Narrow" w:eastAsia="Arial Narrow" w:hAnsi="Arial Narrow" w:cs="Arial Narrow"/>
                <w:sz w:val="20"/>
              </w:rPr>
            </w:pPr>
            <w:r w:rsidRPr="00DB74AF">
              <w:rPr>
                <w:rFonts w:ascii="Arial Narrow" w:eastAsia="Arial Narrow" w:hAnsi="Arial Narrow" w:cs="Arial Narrow"/>
                <w:sz w:val="20"/>
              </w:rPr>
              <w:t>D</w:t>
            </w:r>
          </w:p>
        </w:tc>
        <w:tc>
          <w:tcPr>
            <w:tcW w:w="2170" w:type="dxa"/>
            <w:vAlign w:val="center"/>
          </w:tcPr>
          <w:p w:rsidR="009B7BD7" w:rsidRPr="00DB74AF" w:rsidRDefault="009B7BD7" w:rsidP="00DB74AF">
            <w:pPr>
              <w:spacing w:line="240" w:lineRule="exact"/>
              <w:ind w:leftChars="21" w:left="44" w:firstLineChars="9" w:firstLine="18"/>
              <w:jc w:val="left"/>
              <w:rPr>
                <w:rFonts w:ascii="Arial Narrow" w:eastAsia="MS Mincho" w:hAnsi="Arial Narrow" w:cs="Arial Narrow"/>
                <w:sz w:val="20"/>
                <w:szCs w:val="20"/>
              </w:rPr>
            </w:pPr>
            <w:r w:rsidRPr="00DB74AF">
              <w:rPr>
                <w:rFonts w:ascii="Arial Narrow" w:eastAsia="MS Mincho" w:hAnsi="Arial Narrow" w:cs="Arial Narrow"/>
                <w:sz w:val="20"/>
                <w:szCs w:val="20"/>
              </w:rPr>
              <w:t>Comprehensive Planning  Unit (CPU)</w:t>
            </w:r>
          </w:p>
        </w:tc>
        <w:tc>
          <w:tcPr>
            <w:tcW w:w="5667" w:type="dxa"/>
            <w:vAlign w:val="center"/>
          </w:tcPr>
          <w:p w:rsidR="009B7BD7" w:rsidRPr="00DB74AF" w:rsidRDefault="009B7BD7" w:rsidP="00DB74AF">
            <w:pPr>
              <w:spacing w:line="240" w:lineRule="exact"/>
              <w:ind w:leftChars="10" w:left="41" w:hangingChars="10" w:hanging="20"/>
              <w:rPr>
                <w:rFonts w:ascii="Arial Narrow" w:eastAsia="Arial Narrow" w:hAnsi="Arial Narrow" w:cs="Arial Narrow"/>
                <w:sz w:val="20"/>
                <w:szCs w:val="20"/>
              </w:rPr>
            </w:pPr>
            <w:r w:rsidRPr="00DB74AF">
              <w:rPr>
                <w:rFonts w:ascii="Arial Narrow" w:eastAsia="Arial Narrow" w:hAnsi="Arial Narrow" w:cs="Arial Narrow"/>
                <w:sz w:val="20"/>
                <w:szCs w:val="20"/>
              </w:rPr>
              <w:t>For the IDPCC related purpose, Comprehensive Planning Unit (CPU) is a taskforce to lead elaboration, implementation and revision of IDPCC. CPU drafts the IDPCC and proposes revision of IDPCC to the CSCC. CPU consists of planner, engineer, health doctor, and relevant CC officers.</w:t>
            </w:r>
          </w:p>
        </w:tc>
      </w:tr>
      <w:tr w:rsidR="009B7BD7" w:rsidRPr="008B3FF8" w:rsidTr="00DB74AF">
        <w:trPr>
          <w:jc w:val="center"/>
        </w:trPr>
        <w:tc>
          <w:tcPr>
            <w:tcW w:w="668" w:type="dxa"/>
            <w:tcMar>
              <w:left w:w="57" w:type="dxa"/>
              <w:right w:w="57" w:type="dxa"/>
            </w:tcMar>
            <w:vAlign w:val="center"/>
          </w:tcPr>
          <w:p w:rsidR="009B7BD7" w:rsidRPr="00DB74AF" w:rsidRDefault="009B7BD7" w:rsidP="00DB74AF">
            <w:pPr>
              <w:spacing w:line="240" w:lineRule="exact"/>
              <w:ind w:leftChars="-22" w:left="-45" w:rightChars="-106" w:right="-223" w:hanging="1"/>
              <w:jc w:val="center"/>
              <w:rPr>
                <w:rFonts w:ascii="Arial Narrow" w:eastAsia="Arial Narrow" w:hAnsi="Arial Narrow" w:cs="Arial Narrow"/>
                <w:sz w:val="20"/>
              </w:rPr>
            </w:pPr>
            <w:r w:rsidRPr="00DB74AF">
              <w:rPr>
                <w:rFonts w:ascii="Arial Narrow" w:eastAsia="Arial Narrow" w:hAnsi="Arial Narrow" w:cs="Arial Narrow" w:hint="eastAsia"/>
                <w:sz w:val="20"/>
              </w:rPr>
              <w:t>E</w:t>
            </w:r>
          </w:p>
        </w:tc>
        <w:tc>
          <w:tcPr>
            <w:tcW w:w="2170" w:type="dxa"/>
            <w:vAlign w:val="center"/>
          </w:tcPr>
          <w:p w:rsidR="009B7BD7" w:rsidRPr="00DB74AF" w:rsidRDefault="009B7BD7" w:rsidP="00DB74AF">
            <w:pPr>
              <w:spacing w:line="240" w:lineRule="exact"/>
              <w:ind w:leftChars="-21" w:left="-44" w:firstLineChars="28" w:firstLine="56"/>
              <w:jc w:val="left"/>
              <w:rPr>
                <w:rFonts w:ascii="Arial Narrow" w:eastAsia="MS Mincho" w:hAnsi="Arial Narrow" w:cs="Arial Narrow"/>
                <w:sz w:val="20"/>
                <w:szCs w:val="20"/>
              </w:rPr>
            </w:pPr>
            <w:r w:rsidRPr="00DB74AF">
              <w:rPr>
                <w:rFonts w:ascii="Arial Narrow" w:eastAsia="MS Mincho" w:hAnsi="Arial Narrow" w:cs="Arial Narrow"/>
                <w:sz w:val="20"/>
                <w:szCs w:val="20"/>
              </w:rPr>
              <w:t xml:space="preserve">City Development </w:t>
            </w:r>
          </w:p>
          <w:p w:rsidR="009B7BD7" w:rsidRPr="00DB74AF" w:rsidRDefault="009B7BD7" w:rsidP="00DB74AF">
            <w:pPr>
              <w:spacing w:line="240" w:lineRule="exact"/>
              <w:ind w:leftChars="-21" w:left="-44" w:firstLineChars="28" w:firstLine="56"/>
              <w:jc w:val="left"/>
              <w:rPr>
                <w:rFonts w:ascii="Arial Narrow" w:eastAsia="MS Mincho" w:hAnsi="Arial Narrow" w:cs="Arial Narrow"/>
                <w:sz w:val="20"/>
                <w:szCs w:val="20"/>
              </w:rPr>
            </w:pPr>
            <w:r w:rsidRPr="00DB74AF">
              <w:rPr>
                <w:rFonts w:ascii="Arial Narrow" w:eastAsia="MS Mincho" w:hAnsi="Arial Narrow" w:cs="Arial Narrow"/>
                <w:sz w:val="20"/>
                <w:szCs w:val="20"/>
              </w:rPr>
              <w:t>Coordination Committee (CDCC)</w:t>
            </w:r>
          </w:p>
        </w:tc>
        <w:tc>
          <w:tcPr>
            <w:tcW w:w="5667" w:type="dxa"/>
            <w:vAlign w:val="center"/>
          </w:tcPr>
          <w:p w:rsidR="009B7BD7" w:rsidRPr="00DB74AF" w:rsidRDefault="009B7BD7" w:rsidP="00DB74AF">
            <w:pPr>
              <w:spacing w:line="240" w:lineRule="exact"/>
              <w:ind w:leftChars="10" w:left="41" w:hangingChars="10" w:hanging="20"/>
              <w:rPr>
                <w:rFonts w:ascii="Arial Narrow" w:eastAsia="Arial Narrow" w:hAnsi="Arial Narrow" w:cs="Arial Narrow"/>
                <w:sz w:val="20"/>
                <w:szCs w:val="20"/>
              </w:rPr>
            </w:pPr>
            <w:r w:rsidRPr="00DB74AF">
              <w:rPr>
                <w:rFonts w:ascii="Arial Narrow" w:eastAsia="Arial Narrow" w:hAnsi="Arial Narrow" w:cs="Arial Narrow" w:hint="eastAsia"/>
                <w:sz w:val="20"/>
                <w:szCs w:val="20"/>
              </w:rPr>
              <w:t>CDCC</w:t>
            </w:r>
            <w:r w:rsidRPr="00DB74AF">
              <w:rPr>
                <w:rFonts w:ascii="Arial Narrow" w:eastAsia="Arial Narrow" w:hAnsi="Arial Narrow" w:cs="Arial Narrow"/>
                <w:sz w:val="20"/>
                <w:szCs w:val="20"/>
              </w:rPr>
              <w:t xml:space="preserve"> consists of member of City Meeting and representative of each relevant national government agency. This is a good occasion to exchange information on IDPCC and relevant projects of the national government agencies. GCC </w:t>
            </w:r>
            <w:r w:rsidRPr="00DB74AF">
              <w:rPr>
                <w:rFonts w:ascii="Arial Narrow" w:eastAsia="Arial Narrow" w:hAnsi="Arial Narrow" w:cs="Arial Narrow" w:hint="eastAsia"/>
                <w:sz w:val="20"/>
                <w:szCs w:val="20"/>
              </w:rPr>
              <w:t xml:space="preserve">has never </w:t>
            </w:r>
            <w:r w:rsidRPr="00DB74AF">
              <w:rPr>
                <w:rFonts w:ascii="Arial Narrow" w:eastAsia="Arial Narrow" w:hAnsi="Arial Narrow" w:cs="Arial Narrow"/>
                <w:sz w:val="20"/>
                <w:szCs w:val="20"/>
              </w:rPr>
              <w:t>h</w:t>
            </w:r>
            <w:r w:rsidRPr="00DB74AF">
              <w:rPr>
                <w:rFonts w:ascii="Arial Narrow" w:eastAsia="Arial Narrow" w:hAnsi="Arial Narrow" w:cs="Arial Narrow" w:hint="eastAsia"/>
                <w:sz w:val="20"/>
                <w:szCs w:val="20"/>
              </w:rPr>
              <w:t>e</w:t>
            </w:r>
            <w:r w:rsidRPr="00DB74AF">
              <w:rPr>
                <w:rFonts w:ascii="Arial Narrow" w:eastAsia="Arial Narrow" w:hAnsi="Arial Narrow" w:cs="Arial Narrow"/>
                <w:sz w:val="20"/>
                <w:szCs w:val="20"/>
              </w:rPr>
              <w:t xml:space="preserve">ld this </w:t>
            </w:r>
            <w:r w:rsidRPr="00DB74AF">
              <w:rPr>
                <w:rFonts w:ascii="Arial Narrow" w:eastAsia="Arial Narrow" w:hAnsi="Arial Narrow" w:cs="Arial Narrow" w:hint="eastAsia"/>
                <w:sz w:val="20"/>
                <w:szCs w:val="20"/>
              </w:rPr>
              <w:t xml:space="preserve">CDCC </w:t>
            </w:r>
            <w:r w:rsidRPr="00DB74AF">
              <w:rPr>
                <w:rFonts w:ascii="Arial Narrow" w:eastAsia="Arial Narrow" w:hAnsi="Arial Narrow" w:cs="Arial Narrow"/>
                <w:sz w:val="20"/>
                <w:szCs w:val="20"/>
              </w:rPr>
              <w:t>meeting</w:t>
            </w:r>
            <w:r w:rsidRPr="00DB74AF">
              <w:rPr>
                <w:rFonts w:ascii="Arial Narrow" w:eastAsia="Arial Narrow" w:hAnsi="Arial Narrow" w:cs="Arial Narrow" w:hint="eastAsia"/>
                <w:sz w:val="20"/>
                <w:szCs w:val="20"/>
              </w:rPr>
              <w:t xml:space="preserve"> so far.</w:t>
            </w:r>
          </w:p>
        </w:tc>
      </w:tr>
      <w:tr w:rsidR="009B7BD7" w:rsidRPr="008B3FF8" w:rsidTr="00DB74AF">
        <w:trPr>
          <w:jc w:val="center"/>
        </w:trPr>
        <w:tc>
          <w:tcPr>
            <w:tcW w:w="668" w:type="dxa"/>
            <w:tcMar>
              <w:left w:w="57" w:type="dxa"/>
              <w:right w:w="57" w:type="dxa"/>
            </w:tcMar>
            <w:vAlign w:val="center"/>
          </w:tcPr>
          <w:p w:rsidR="009B7BD7" w:rsidRPr="00DB74AF" w:rsidRDefault="0060562D" w:rsidP="00DB74AF">
            <w:pPr>
              <w:spacing w:line="240" w:lineRule="exact"/>
              <w:ind w:leftChars="-22" w:left="-45" w:rightChars="-106" w:right="-223" w:hanging="1"/>
              <w:jc w:val="center"/>
              <w:rPr>
                <w:rFonts w:ascii="Arial Narrow" w:eastAsia="MS Mincho" w:hAnsi="Arial Narrow" w:cs="Arial Narrow"/>
                <w:sz w:val="20"/>
              </w:rPr>
            </w:pPr>
            <w:r w:rsidRPr="00DB74AF">
              <w:rPr>
                <w:rFonts w:ascii="Arial Narrow" w:eastAsia="MS Mincho" w:hAnsi="Arial Narrow" w:cs="Arial Narrow" w:hint="eastAsia"/>
                <w:sz w:val="20"/>
              </w:rPr>
              <w:t>F</w:t>
            </w:r>
          </w:p>
        </w:tc>
        <w:tc>
          <w:tcPr>
            <w:tcW w:w="2170" w:type="dxa"/>
            <w:vAlign w:val="center"/>
          </w:tcPr>
          <w:p w:rsidR="003110D8" w:rsidRPr="00DB74AF" w:rsidRDefault="009B7BD7" w:rsidP="00DB74AF">
            <w:pPr>
              <w:spacing w:line="240" w:lineRule="exact"/>
              <w:ind w:leftChars="-21" w:left="-44" w:firstLineChars="28" w:firstLine="56"/>
              <w:jc w:val="left"/>
              <w:rPr>
                <w:rFonts w:ascii="Arial Narrow" w:eastAsia="MS Mincho" w:hAnsi="Arial Narrow" w:cs="Arial Narrow"/>
                <w:sz w:val="20"/>
                <w:szCs w:val="20"/>
              </w:rPr>
            </w:pPr>
            <w:r w:rsidRPr="00DB74AF">
              <w:rPr>
                <w:rFonts w:ascii="Arial Narrow" w:eastAsia="MS Mincho" w:hAnsi="Arial Narrow" w:cs="Arial Narrow" w:hint="eastAsia"/>
                <w:sz w:val="20"/>
                <w:szCs w:val="20"/>
              </w:rPr>
              <w:t xml:space="preserve">Standing Committee </w:t>
            </w:r>
          </w:p>
          <w:p w:rsidR="009B7BD7" w:rsidRPr="00DB74AF" w:rsidRDefault="003110D8" w:rsidP="00DB74AF">
            <w:pPr>
              <w:spacing w:line="240" w:lineRule="exact"/>
              <w:ind w:leftChars="-21" w:left="-44" w:firstLineChars="28" w:firstLine="56"/>
              <w:jc w:val="left"/>
              <w:rPr>
                <w:rFonts w:ascii="Arial Narrow" w:eastAsia="MS Mincho" w:hAnsi="Arial Narrow" w:cs="Arial Narrow"/>
                <w:sz w:val="20"/>
                <w:szCs w:val="20"/>
              </w:rPr>
            </w:pPr>
            <w:r w:rsidRPr="00DB74AF">
              <w:rPr>
                <w:rFonts w:ascii="Arial Narrow" w:eastAsia="MS Mincho" w:hAnsi="Arial Narrow" w:cs="Arial Narrow" w:hint="eastAsia"/>
                <w:sz w:val="20"/>
                <w:szCs w:val="20"/>
              </w:rPr>
              <w:t>of City Council</w:t>
            </w:r>
          </w:p>
        </w:tc>
        <w:tc>
          <w:tcPr>
            <w:tcW w:w="5667" w:type="dxa"/>
            <w:vAlign w:val="center"/>
          </w:tcPr>
          <w:p w:rsidR="009B7BD7" w:rsidRPr="00DB74AF" w:rsidRDefault="00693C1E" w:rsidP="00DB74AF">
            <w:pPr>
              <w:spacing w:line="240" w:lineRule="exact"/>
              <w:ind w:leftChars="10" w:left="41" w:hangingChars="10" w:hanging="20"/>
              <w:rPr>
                <w:rFonts w:ascii="Arial Narrow" w:eastAsia="MS Mincho" w:hAnsi="Arial Narrow" w:cs="Arial Narrow"/>
                <w:sz w:val="20"/>
                <w:szCs w:val="20"/>
              </w:rPr>
            </w:pPr>
            <w:r w:rsidRPr="00DB74AF">
              <w:rPr>
                <w:rFonts w:ascii="Arial Narrow" w:eastAsia="MS Mincho" w:hAnsi="Arial Narrow" w:cs="Arial Narrow" w:hint="eastAsia"/>
                <w:sz w:val="20"/>
                <w:szCs w:val="20"/>
              </w:rPr>
              <w:t xml:space="preserve">Standing </w:t>
            </w:r>
            <w:r w:rsidRPr="00DB74AF">
              <w:rPr>
                <w:rFonts w:ascii="Arial Narrow" w:eastAsia="MS Mincho" w:hAnsi="Arial Narrow" w:cs="Arial Narrow"/>
                <w:sz w:val="20"/>
                <w:szCs w:val="20"/>
              </w:rPr>
              <w:t>committee</w:t>
            </w:r>
            <w:r w:rsidRPr="00DB74AF">
              <w:rPr>
                <w:rFonts w:ascii="Arial Narrow" w:eastAsia="MS Mincho" w:hAnsi="Arial Narrow" w:cs="Arial Narrow" w:hint="eastAsia"/>
                <w:sz w:val="20"/>
                <w:szCs w:val="20"/>
              </w:rPr>
              <w:t xml:space="preserve"> shall examine specific issues of infrastructure development and send opinions to CPU. Other than ordinal members (C</w:t>
            </w:r>
            <w:r w:rsidRPr="00DB74AF">
              <w:rPr>
                <w:rFonts w:ascii="Arial Narrow" w:eastAsia="MS Mincho" w:hAnsi="Arial Narrow" w:cs="Arial Narrow"/>
                <w:sz w:val="20"/>
                <w:szCs w:val="20"/>
              </w:rPr>
              <w:t>o</w:t>
            </w:r>
            <w:r w:rsidRPr="00DB74AF">
              <w:rPr>
                <w:rFonts w:ascii="Arial Narrow" w:eastAsia="MS Mincho" w:hAnsi="Arial Narrow" w:cs="Arial Narrow" w:hint="eastAsia"/>
                <w:sz w:val="20"/>
                <w:szCs w:val="20"/>
              </w:rPr>
              <w:t>uncilors, Mayor Member Secretary from CC officer)</w:t>
            </w:r>
            <w:r w:rsidR="003110D8" w:rsidRPr="00DB74AF">
              <w:rPr>
                <w:rFonts w:ascii="Arial Narrow" w:eastAsia="MS Mincho" w:hAnsi="Arial Narrow" w:cs="Arial Narrow" w:hint="eastAsia"/>
                <w:sz w:val="20"/>
                <w:szCs w:val="20"/>
              </w:rPr>
              <w:t xml:space="preserve"> it may include relevant experts and professionals as special guest </w:t>
            </w:r>
            <w:r w:rsidR="003110D8" w:rsidRPr="00DB74AF">
              <w:rPr>
                <w:rFonts w:ascii="Arial Narrow" w:eastAsia="MS Mincho" w:hAnsi="Arial Narrow" w:cs="Arial Narrow"/>
                <w:sz w:val="20"/>
                <w:szCs w:val="20"/>
              </w:rPr>
              <w:t>member</w:t>
            </w:r>
            <w:r w:rsidR="003110D8" w:rsidRPr="00DB74AF">
              <w:rPr>
                <w:rFonts w:ascii="Arial Narrow" w:eastAsia="MS Mincho" w:hAnsi="Arial Narrow" w:cs="Arial Narrow" w:hint="eastAsia"/>
                <w:sz w:val="20"/>
                <w:szCs w:val="20"/>
              </w:rPr>
              <w:t>s .</w:t>
            </w:r>
          </w:p>
        </w:tc>
      </w:tr>
      <w:tr w:rsidR="009B7BD7" w:rsidRPr="008B3FF8" w:rsidTr="00DB74AF">
        <w:trPr>
          <w:jc w:val="center"/>
        </w:trPr>
        <w:tc>
          <w:tcPr>
            <w:tcW w:w="668" w:type="dxa"/>
            <w:tcMar>
              <w:left w:w="57" w:type="dxa"/>
              <w:right w:w="57" w:type="dxa"/>
            </w:tcMar>
            <w:vAlign w:val="center"/>
          </w:tcPr>
          <w:p w:rsidR="009B7BD7" w:rsidRPr="00DB74AF" w:rsidRDefault="0060562D" w:rsidP="00DB74AF">
            <w:pPr>
              <w:spacing w:line="240" w:lineRule="exact"/>
              <w:ind w:leftChars="-22" w:left="-45" w:rightChars="-106" w:right="-223" w:hanging="1"/>
              <w:jc w:val="center"/>
              <w:rPr>
                <w:rFonts w:ascii="Arial Narrow" w:eastAsia="MS Mincho" w:hAnsi="Arial Narrow" w:cs="Arial Narrow"/>
                <w:sz w:val="20"/>
              </w:rPr>
            </w:pPr>
            <w:r w:rsidRPr="00DB74AF">
              <w:rPr>
                <w:rFonts w:ascii="Arial Narrow" w:eastAsia="MS Mincho" w:hAnsi="Arial Narrow" w:cs="Arial Narrow" w:hint="eastAsia"/>
                <w:sz w:val="20"/>
              </w:rPr>
              <w:t>G</w:t>
            </w:r>
          </w:p>
        </w:tc>
        <w:tc>
          <w:tcPr>
            <w:tcW w:w="2170" w:type="dxa"/>
            <w:vAlign w:val="center"/>
          </w:tcPr>
          <w:p w:rsidR="009B7BD7" w:rsidRPr="00DB74AF" w:rsidRDefault="009B7BD7" w:rsidP="00DB74AF">
            <w:pPr>
              <w:spacing w:line="240" w:lineRule="exact"/>
              <w:ind w:leftChars="-21" w:left="-44" w:firstLineChars="28" w:firstLine="56"/>
              <w:jc w:val="left"/>
              <w:rPr>
                <w:rFonts w:ascii="Arial Narrow" w:eastAsia="MS Mincho" w:hAnsi="Arial Narrow" w:cs="Arial Narrow"/>
                <w:sz w:val="20"/>
                <w:szCs w:val="20"/>
              </w:rPr>
            </w:pPr>
            <w:r w:rsidRPr="00DB74AF">
              <w:rPr>
                <w:rFonts w:ascii="Arial Narrow" w:eastAsia="MS Mincho" w:hAnsi="Arial Narrow" w:cs="Arial Narrow"/>
                <w:sz w:val="20"/>
                <w:szCs w:val="20"/>
              </w:rPr>
              <w:t xml:space="preserve">Councilor as representative </w:t>
            </w:r>
          </w:p>
          <w:p w:rsidR="009B7BD7" w:rsidRPr="00DB74AF" w:rsidRDefault="009B7BD7" w:rsidP="00DB74AF">
            <w:pPr>
              <w:spacing w:line="240" w:lineRule="exact"/>
              <w:ind w:leftChars="-21" w:left="-44" w:firstLineChars="28" w:firstLine="56"/>
              <w:jc w:val="left"/>
              <w:rPr>
                <w:rFonts w:ascii="Arial Narrow" w:eastAsia="MS Mincho" w:hAnsi="Arial Narrow" w:cs="Arial Narrow"/>
                <w:sz w:val="20"/>
                <w:szCs w:val="20"/>
              </w:rPr>
            </w:pPr>
            <w:r w:rsidRPr="00DB74AF">
              <w:rPr>
                <w:rFonts w:ascii="Arial Narrow" w:eastAsia="MS Mincho" w:hAnsi="Arial Narrow" w:cs="Arial Narrow"/>
                <w:sz w:val="20"/>
                <w:szCs w:val="20"/>
              </w:rPr>
              <w:t>of WLCC</w:t>
            </w:r>
          </w:p>
        </w:tc>
        <w:tc>
          <w:tcPr>
            <w:tcW w:w="5667" w:type="dxa"/>
            <w:vAlign w:val="center"/>
          </w:tcPr>
          <w:p w:rsidR="009B7BD7" w:rsidRPr="00DB74AF" w:rsidRDefault="009B7BD7" w:rsidP="00DB74AF">
            <w:pPr>
              <w:spacing w:line="240" w:lineRule="exact"/>
              <w:ind w:leftChars="10" w:left="41" w:hangingChars="10" w:hanging="20"/>
              <w:rPr>
                <w:rFonts w:ascii="Arial Narrow" w:eastAsia="Arial Narrow" w:hAnsi="Arial Narrow" w:cs="Arial Narrow"/>
                <w:sz w:val="20"/>
                <w:szCs w:val="20"/>
              </w:rPr>
            </w:pPr>
            <w:r w:rsidRPr="00DB74AF">
              <w:rPr>
                <w:rFonts w:ascii="Arial Narrow" w:eastAsia="Arial Narrow" w:hAnsi="Arial Narrow" w:cs="Arial Narrow"/>
                <w:sz w:val="20"/>
                <w:szCs w:val="20"/>
              </w:rPr>
              <w:t>As a chairperson and representatives of Ward Level Coordination Committee (WLCC), the coun</w:t>
            </w:r>
            <w:r w:rsidRPr="00DB74AF">
              <w:rPr>
                <w:rFonts w:ascii="Arial Narrow" w:eastAsia="Arial Narrow" w:hAnsi="Arial Narrow" w:cs="Arial Narrow" w:hint="eastAsia"/>
                <w:sz w:val="20"/>
                <w:szCs w:val="20"/>
              </w:rPr>
              <w:t>ci</w:t>
            </w:r>
            <w:r w:rsidRPr="00DB74AF">
              <w:rPr>
                <w:rFonts w:ascii="Arial Narrow" w:eastAsia="Arial Narrow" w:hAnsi="Arial Narrow" w:cs="Arial Narrow"/>
                <w:sz w:val="20"/>
                <w:szCs w:val="20"/>
              </w:rPr>
              <w:t>lor</w:t>
            </w:r>
            <w:r w:rsidR="0060562D" w:rsidRPr="00DB74AF">
              <w:rPr>
                <w:rFonts w:ascii="Arial Narrow" w:eastAsia="Arial Narrow" w:hAnsi="Arial Narrow" w:cs="Arial Narrow" w:hint="eastAsia"/>
                <w:sz w:val="20"/>
                <w:szCs w:val="20"/>
              </w:rPr>
              <w:t xml:space="preserve"> of </w:t>
            </w:r>
            <w:r w:rsidR="0060562D" w:rsidRPr="00DB74AF">
              <w:rPr>
                <w:rFonts w:ascii="Arial Narrow" w:eastAsia="MS Mincho" w:hAnsi="Arial Narrow" w:cs="Arial Narrow" w:hint="eastAsia"/>
                <w:sz w:val="20"/>
                <w:szCs w:val="20"/>
              </w:rPr>
              <w:t>each</w:t>
            </w:r>
            <w:r w:rsidRPr="00DB74AF">
              <w:rPr>
                <w:rFonts w:ascii="Arial Narrow" w:eastAsia="Arial Narrow" w:hAnsi="Arial Narrow" w:cs="Arial Narrow" w:hint="eastAsia"/>
                <w:sz w:val="20"/>
                <w:szCs w:val="20"/>
              </w:rPr>
              <w:t xml:space="preserve"> ward</w:t>
            </w:r>
            <w:r w:rsidRPr="00DB74AF">
              <w:rPr>
                <w:rFonts w:ascii="Arial Narrow" w:eastAsia="Arial Narrow" w:hAnsi="Arial Narrow" w:cs="Arial Narrow"/>
                <w:sz w:val="20"/>
                <w:szCs w:val="20"/>
              </w:rPr>
              <w:t xml:space="preserve"> shall well comprehend the issues of his/her wards and urge necessary arrangement of the CC administration. In general, capacity of councilors is a very important human resource of GCC, their capacity should be developed more so that they can take care of the wards properly and, at the same time, take necessary actions for the entire CC community. </w:t>
            </w:r>
            <w:r w:rsidRPr="00DB74AF">
              <w:rPr>
                <w:rFonts w:ascii="Arial Narrow" w:eastAsia="Arial Narrow" w:hAnsi="Arial Narrow" w:cs="Arial Narrow" w:hint="eastAsia"/>
                <w:sz w:val="20"/>
                <w:szCs w:val="20"/>
              </w:rPr>
              <w:t xml:space="preserve">As an ICGP activity, </w:t>
            </w:r>
            <w:r w:rsidRPr="00DB74AF">
              <w:rPr>
                <w:rFonts w:ascii="Arial Narrow" w:eastAsia="Arial Narrow" w:hAnsi="Arial Narrow" w:cs="Arial Narrow"/>
                <w:sz w:val="20"/>
                <w:szCs w:val="20"/>
              </w:rPr>
              <w:t xml:space="preserve">GCC has </w:t>
            </w:r>
            <w:r w:rsidRPr="00DB74AF">
              <w:rPr>
                <w:rFonts w:ascii="Arial Narrow" w:eastAsia="Arial Narrow" w:hAnsi="Arial Narrow" w:cs="Arial Narrow" w:hint="eastAsia"/>
                <w:sz w:val="20"/>
                <w:szCs w:val="20"/>
              </w:rPr>
              <w:t>agreed to build two C</w:t>
            </w:r>
            <w:r w:rsidRPr="00DB74AF">
              <w:rPr>
                <w:rFonts w:ascii="Arial Narrow" w:eastAsia="Arial Narrow" w:hAnsi="Arial Narrow" w:cs="Arial Narrow"/>
                <w:sz w:val="20"/>
                <w:szCs w:val="20"/>
              </w:rPr>
              <w:t xml:space="preserve">ommunity Resource Centers (CRC)” in its territory. CDCs at the ward level may facilitate community activities led by the councilor. </w:t>
            </w:r>
          </w:p>
        </w:tc>
      </w:tr>
      <w:tr w:rsidR="009B7BD7" w:rsidRPr="008B3FF8" w:rsidTr="00DB74AF">
        <w:trPr>
          <w:jc w:val="center"/>
        </w:trPr>
        <w:tc>
          <w:tcPr>
            <w:tcW w:w="668" w:type="dxa"/>
            <w:tcMar>
              <w:left w:w="57" w:type="dxa"/>
              <w:right w:w="57" w:type="dxa"/>
            </w:tcMar>
            <w:vAlign w:val="center"/>
          </w:tcPr>
          <w:p w:rsidR="009B7BD7" w:rsidRPr="00DB74AF" w:rsidRDefault="0060562D" w:rsidP="00DB74AF">
            <w:pPr>
              <w:spacing w:line="240" w:lineRule="exact"/>
              <w:ind w:leftChars="-22" w:left="-45" w:rightChars="-106" w:right="-223" w:hanging="1"/>
              <w:jc w:val="center"/>
              <w:rPr>
                <w:rFonts w:ascii="Arial Narrow" w:eastAsia="MS Mincho" w:hAnsi="Arial Narrow" w:cs="Arial Narrow"/>
                <w:sz w:val="20"/>
              </w:rPr>
            </w:pPr>
            <w:r w:rsidRPr="00DB74AF">
              <w:rPr>
                <w:rFonts w:ascii="Arial Narrow" w:eastAsia="MS Mincho" w:hAnsi="Arial Narrow" w:cs="Arial Narrow" w:hint="eastAsia"/>
                <w:sz w:val="20"/>
              </w:rPr>
              <w:t>H</w:t>
            </w:r>
          </w:p>
        </w:tc>
        <w:tc>
          <w:tcPr>
            <w:tcW w:w="2170" w:type="dxa"/>
            <w:vAlign w:val="center"/>
          </w:tcPr>
          <w:p w:rsidR="009B7BD7" w:rsidRPr="00DB74AF" w:rsidRDefault="009B7BD7" w:rsidP="00DB74AF">
            <w:pPr>
              <w:spacing w:line="240" w:lineRule="exact"/>
              <w:ind w:leftChars="7" w:left="15"/>
              <w:jc w:val="left"/>
              <w:rPr>
                <w:rFonts w:ascii="Arial Narrow" w:eastAsia="MS Mincho" w:hAnsi="Arial Narrow" w:cs="Arial Narrow"/>
                <w:sz w:val="20"/>
                <w:szCs w:val="20"/>
              </w:rPr>
            </w:pPr>
            <w:r w:rsidRPr="00DB74AF">
              <w:rPr>
                <w:rFonts w:ascii="Arial Narrow" w:eastAsia="MS Mincho" w:hAnsi="Arial Narrow" w:cs="Arial Narrow"/>
                <w:sz w:val="20"/>
                <w:szCs w:val="20"/>
              </w:rPr>
              <w:t>Ward Level Coordination Committee (WLCC)</w:t>
            </w:r>
          </w:p>
        </w:tc>
        <w:tc>
          <w:tcPr>
            <w:tcW w:w="5667" w:type="dxa"/>
            <w:vAlign w:val="center"/>
          </w:tcPr>
          <w:p w:rsidR="008D3AF7" w:rsidRPr="00DB74AF" w:rsidRDefault="009B7BD7" w:rsidP="00DB74AF">
            <w:pPr>
              <w:spacing w:line="240" w:lineRule="exact"/>
              <w:ind w:leftChars="10" w:left="41" w:hangingChars="10" w:hanging="20"/>
              <w:rPr>
                <w:rFonts w:ascii="Arial Narrow" w:eastAsia="MS Mincho" w:hAnsi="Arial Narrow" w:cs="Arial Narrow"/>
                <w:sz w:val="20"/>
                <w:szCs w:val="20"/>
              </w:rPr>
            </w:pPr>
            <w:r w:rsidRPr="00DB74AF">
              <w:rPr>
                <w:rFonts w:ascii="Arial Narrow" w:eastAsia="Arial Narrow" w:hAnsi="Arial Narrow" w:cs="Arial Narrow"/>
                <w:sz w:val="20"/>
                <w:szCs w:val="20"/>
              </w:rPr>
              <w:t xml:space="preserve">Ward Level Coordination Committee is organized in every ward and meets regularly to discuss important issues of the ward including infrastructure and public services. The councilor chairs the meeting and coordinates collaboration between CC administration and community groups. </w:t>
            </w:r>
            <w:r w:rsidR="008D3AF7" w:rsidRPr="00DB74AF">
              <w:rPr>
                <w:rFonts w:ascii="Arial Narrow" w:eastAsia="MS Mincho" w:hAnsi="Arial Narrow" w:cs="Arial Narrow"/>
                <w:sz w:val="20"/>
                <w:szCs w:val="20"/>
              </w:rPr>
              <w:t>Important</w:t>
            </w:r>
            <w:r w:rsidR="008D3AF7" w:rsidRPr="00DB74AF">
              <w:rPr>
                <w:rFonts w:ascii="Arial Narrow" w:eastAsia="MS Mincho" w:hAnsi="Arial Narrow" w:cs="Arial Narrow" w:hint="eastAsia"/>
                <w:sz w:val="20"/>
                <w:szCs w:val="20"/>
              </w:rPr>
              <w:t xml:space="preserve"> task of WLCC may </w:t>
            </w:r>
            <w:r w:rsidR="008D3AF7" w:rsidRPr="00F20342">
              <w:rPr>
                <w:rFonts w:ascii="Arial Narrow" w:eastAsia="MS Mincho" w:hAnsi="Arial Narrow" w:cs="Arial Narrow" w:hint="eastAsia"/>
                <w:sz w:val="20"/>
                <w:szCs w:val="20"/>
              </w:rPr>
              <w:t xml:space="preserve">include diagnosis of public services and </w:t>
            </w:r>
            <w:r w:rsidR="008D3AF7" w:rsidRPr="00F20342">
              <w:rPr>
                <w:rFonts w:ascii="Arial Narrow" w:eastAsia="MS Mincho" w:hAnsi="Arial Narrow" w:cs="Arial Narrow"/>
                <w:sz w:val="20"/>
                <w:szCs w:val="20"/>
              </w:rPr>
              <w:t>infrastructure</w:t>
            </w:r>
            <w:r w:rsidR="008D3AF7" w:rsidRPr="00F20342">
              <w:rPr>
                <w:rFonts w:ascii="Arial Narrow" w:eastAsia="MS Mincho" w:hAnsi="Arial Narrow" w:cs="Arial Narrow" w:hint="eastAsia"/>
                <w:sz w:val="20"/>
                <w:szCs w:val="20"/>
              </w:rPr>
              <w:t xml:space="preserve"> as well as </w:t>
            </w:r>
            <w:r w:rsidR="008D3AF7" w:rsidRPr="00F20342">
              <w:rPr>
                <w:rFonts w:ascii="Arial Narrow" w:eastAsia="MS Mincho" w:hAnsi="Arial Narrow" w:cs="Arial Narrow"/>
                <w:sz w:val="20"/>
                <w:szCs w:val="20"/>
              </w:rPr>
              <w:t>monitoring</w:t>
            </w:r>
            <w:r w:rsidR="008D3AF7" w:rsidRPr="00F20342">
              <w:rPr>
                <w:rFonts w:ascii="Arial Narrow" w:eastAsia="MS Mincho" w:hAnsi="Arial Narrow" w:cs="Arial Narrow" w:hint="eastAsia"/>
                <w:sz w:val="20"/>
                <w:szCs w:val="20"/>
              </w:rPr>
              <w:t xml:space="preserve"> of sub</w:t>
            </w:r>
            <w:r w:rsidR="008D3AF7" w:rsidRPr="00DB74AF">
              <w:rPr>
                <w:rFonts w:ascii="Arial Narrow" w:eastAsia="MS Mincho" w:hAnsi="Arial Narrow" w:cs="Arial Narrow" w:hint="eastAsia"/>
                <w:sz w:val="20"/>
                <w:szCs w:val="20"/>
              </w:rPr>
              <w:t xml:space="preserve">-project execution site so that any </w:t>
            </w:r>
            <w:r w:rsidR="008D3AF7" w:rsidRPr="00DB74AF">
              <w:rPr>
                <w:rFonts w:ascii="Arial Narrow" w:eastAsia="MS Mincho" w:hAnsi="Arial Narrow" w:cs="Arial Narrow"/>
                <w:sz w:val="20"/>
                <w:szCs w:val="20"/>
              </w:rPr>
              <w:t>trouble</w:t>
            </w:r>
            <w:r w:rsidR="008D3AF7" w:rsidRPr="00DB74AF">
              <w:rPr>
                <w:rFonts w:ascii="Arial Narrow" w:eastAsia="MS Mincho" w:hAnsi="Arial Narrow" w:cs="Arial Narrow" w:hint="eastAsia"/>
                <w:sz w:val="20"/>
                <w:szCs w:val="20"/>
              </w:rPr>
              <w:t xml:space="preserve"> with construction works can be solved as smooth as possible.</w:t>
            </w:r>
          </w:p>
          <w:p w:rsidR="005E4159" w:rsidRPr="00DB74AF" w:rsidRDefault="005E4159" w:rsidP="00DB74AF">
            <w:pPr>
              <w:spacing w:line="240" w:lineRule="exact"/>
              <w:ind w:leftChars="10" w:left="41" w:hangingChars="10" w:hanging="20"/>
              <w:rPr>
                <w:rFonts w:ascii="Arial Narrow" w:eastAsia="MS Mincho" w:hAnsi="Arial Narrow" w:cs="Arial Narrow"/>
                <w:sz w:val="20"/>
                <w:szCs w:val="20"/>
              </w:rPr>
            </w:pPr>
            <w:r w:rsidRPr="00DB74AF">
              <w:rPr>
                <w:rFonts w:ascii="Arial Narrow" w:eastAsia="MS Mincho" w:hAnsi="Arial Narrow" w:cs="Arial Narrow" w:hint="eastAsia"/>
                <w:sz w:val="20"/>
                <w:szCs w:val="20"/>
              </w:rPr>
              <w:t>S</w:t>
            </w:r>
            <w:r w:rsidRPr="00DB74AF">
              <w:rPr>
                <w:rFonts w:ascii="Arial Narrow" w:eastAsia="MS Mincho" w:hAnsi="Arial Narrow" w:cs="Arial Narrow"/>
                <w:sz w:val="20"/>
                <w:szCs w:val="20"/>
              </w:rPr>
              <w:t>o</w:t>
            </w:r>
            <w:r w:rsidRPr="00DB74AF">
              <w:rPr>
                <w:rFonts w:ascii="Arial Narrow" w:eastAsia="MS Mincho" w:hAnsi="Arial Narrow" w:cs="Arial Narrow" w:hint="eastAsia"/>
                <w:sz w:val="20"/>
                <w:szCs w:val="20"/>
              </w:rPr>
              <w:t>me M</w:t>
            </w:r>
            <w:r w:rsidRPr="00DB74AF">
              <w:rPr>
                <w:rFonts w:ascii="Arial Narrow" w:eastAsia="MS Mincho" w:hAnsi="Arial Narrow" w:cs="Arial Narrow"/>
                <w:sz w:val="20"/>
                <w:szCs w:val="20"/>
              </w:rPr>
              <w:t>a</w:t>
            </w:r>
            <w:r w:rsidRPr="00DB74AF">
              <w:rPr>
                <w:rFonts w:ascii="Arial Narrow" w:eastAsia="MS Mincho" w:hAnsi="Arial Narrow" w:cs="Arial Narrow" w:hint="eastAsia"/>
                <w:sz w:val="20"/>
                <w:szCs w:val="20"/>
              </w:rPr>
              <w:t>ster Plans</w:t>
            </w:r>
            <w:r w:rsidR="003113A4" w:rsidRPr="00DB74AF">
              <w:rPr>
                <w:rFonts w:ascii="Arial Narrow" w:eastAsia="MS Mincho" w:hAnsi="Arial Narrow" w:cs="Arial Narrow" w:hint="eastAsia"/>
                <w:sz w:val="20"/>
                <w:szCs w:val="20"/>
              </w:rPr>
              <w:t xml:space="preserve"> (such as </w:t>
            </w:r>
            <w:r w:rsidR="003113A4" w:rsidRPr="00DB74AF">
              <w:rPr>
                <w:rFonts w:ascii="Arial Narrow" w:eastAsia="MS Mincho" w:hAnsi="Arial Narrow" w:cs="Arial Narrow"/>
                <w:sz w:val="20"/>
                <w:szCs w:val="20"/>
              </w:rPr>
              <w:t>Camilla</w:t>
            </w:r>
            <w:r w:rsidR="003113A4" w:rsidRPr="00DB74AF">
              <w:rPr>
                <w:rFonts w:ascii="Arial Narrow" w:eastAsia="MS Mincho" w:hAnsi="Arial Narrow" w:cs="Arial Narrow" w:hint="eastAsia"/>
                <w:sz w:val="20"/>
                <w:szCs w:val="20"/>
              </w:rPr>
              <w:t xml:space="preserve">) set up a Strategic Planning Zones by merging several wards together for Detailed Area </w:t>
            </w:r>
            <w:r w:rsidR="003113A4" w:rsidRPr="00DB74AF">
              <w:rPr>
                <w:rFonts w:ascii="Arial Narrow" w:eastAsia="MS Mincho" w:hAnsi="Arial Narrow" w:cs="Arial Narrow"/>
                <w:sz w:val="20"/>
                <w:szCs w:val="20"/>
              </w:rPr>
              <w:t>Planning</w:t>
            </w:r>
            <w:r w:rsidR="003113A4" w:rsidRPr="00DB74AF">
              <w:rPr>
                <w:rFonts w:ascii="Arial Narrow" w:eastAsia="MS Mincho" w:hAnsi="Arial Narrow" w:cs="Arial Narrow" w:hint="eastAsia"/>
                <w:sz w:val="20"/>
                <w:szCs w:val="20"/>
              </w:rPr>
              <w:t xml:space="preserve">. Therefore, WLCC meetings in </w:t>
            </w:r>
            <w:r w:rsidR="003113A4" w:rsidRPr="00DB74AF">
              <w:rPr>
                <w:rFonts w:ascii="Arial Narrow" w:eastAsia="MS Mincho" w:hAnsi="Arial Narrow" w:cs="Arial Narrow"/>
                <w:sz w:val="20"/>
                <w:szCs w:val="20"/>
              </w:rPr>
              <w:t>the</w:t>
            </w:r>
            <w:r w:rsidR="003113A4" w:rsidRPr="00DB74AF">
              <w:rPr>
                <w:rFonts w:ascii="Arial Narrow" w:eastAsia="MS Mincho" w:hAnsi="Arial Narrow" w:cs="Arial Narrow" w:hint="eastAsia"/>
                <w:sz w:val="20"/>
                <w:szCs w:val="20"/>
              </w:rPr>
              <w:t xml:space="preserve"> same Strategic Planning Zone also can be merged when it is necessary for discussion of the Detailed Area Plan.</w:t>
            </w:r>
          </w:p>
        </w:tc>
      </w:tr>
      <w:tr w:rsidR="009B7BD7" w:rsidRPr="008B3FF8" w:rsidTr="00DB74AF">
        <w:trPr>
          <w:jc w:val="center"/>
        </w:trPr>
        <w:tc>
          <w:tcPr>
            <w:tcW w:w="668" w:type="dxa"/>
            <w:tcMar>
              <w:left w:w="57" w:type="dxa"/>
              <w:right w:w="57" w:type="dxa"/>
            </w:tcMar>
            <w:vAlign w:val="center"/>
          </w:tcPr>
          <w:p w:rsidR="009B7BD7" w:rsidRPr="00DB74AF" w:rsidRDefault="0060562D" w:rsidP="00DB74AF">
            <w:pPr>
              <w:spacing w:line="240" w:lineRule="exact"/>
              <w:ind w:leftChars="-22" w:left="-45" w:rightChars="-106" w:right="-223" w:hanging="1"/>
              <w:jc w:val="center"/>
              <w:rPr>
                <w:rFonts w:ascii="Arial Narrow" w:eastAsia="MS Mincho" w:hAnsi="Arial Narrow" w:cs="Arial Narrow"/>
                <w:sz w:val="20"/>
              </w:rPr>
            </w:pPr>
            <w:r w:rsidRPr="00DB74AF">
              <w:rPr>
                <w:rFonts w:ascii="Arial Narrow" w:eastAsia="MS Mincho" w:hAnsi="Arial Narrow" w:cs="Arial Narrow" w:hint="eastAsia"/>
                <w:sz w:val="20"/>
              </w:rPr>
              <w:t>I</w:t>
            </w:r>
          </w:p>
        </w:tc>
        <w:tc>
          <w:tcPr>
            <w:tcW w:w="2170" w:type="dxa"/>
            <w:vAlign w:val="center"/>
          </w:tcPr>
          <w:p w:rsidR="009B7BD7" w:rsidRPr="00DB74AF" w:rsidRDefault="009B7BD7" w:rsidP="00DB74AF">
            <w:pPr>
              <w:spacing w:line="240" w:lineRule="exact"/>
              <w:ind w:leftChars="-21" w:left="-44" w:firstLineChars="28" w:firstLine="56"/>
              <w:jc w:val="left"/>
              <w:rPr>
                <w:rFonts w:ascii="Arial Narrow" w:eastAsia="MS Mincho" w:hAnsi="Arial Narrow" w:cs="Arial Narrow"/>
                <w:sz w:val="20"/>
                <w:szCs w:val="20"/>
              </w:rPr>
            </w:pPr>
            <w:r w:rsidRPr="00DB74AF">
              <w:rPr>
                <w:rFonts w:ascii="Arial Narrow" w:eastAsia="MS Mincho" w:hAnsi="Arial Narrow" w:cs="Arial Narrow"/>
                <w:sz w:val="20"/>
                <w:szCs w:val="20"/>
              </w:rPr>
              <w:t>Community Groups</w:t>
            </w:r>
          </w:p>
        </w:tc>
        <w:tc>
          <w:tcPr>
            <w:tcW w:w="5667" w:type="dxa"/>
            <w:vAlign w:val="center"/>
          </w:tcPr>
          <w:p w:rsidR="009B7BD7" w:rsidRPr="00DB74AF" w:rsidRDefault="009B7BD7" w:rsidP="00DB74AF">
            <w:pPr>
              <w:spacing w:line="240" w:lineRule="exact"/>
              <w:ind w:leftChars="10" w:left="41" w:hangingChars="10" w:hanging="20"/>
              <w:rPr>
                <w:rFonts w:ascii="Arial Narrow" w:eastAsia="Arial Narrow" w:hAnsi="Arial Narrow" w:cs="Arial Narrow"/>
                <w:sz w:val="20"/>
                <w:szCs w:val="20"/>
              </w:rPr>
            </w:pPr>
            <w:r w:rsidRPr="00DB74AF">
              <w:rPr>
                <w:rFonts w:ascii="Arial Narrow" w:eastAsia="Arial Narrow" w:hAnsi="Arial Narrow" w:cs="Arial Narrow"/>
                <w:sz w:val="20"/>
                <w:szCs w:val="20"/>
              </w:rPr>
              <w:t xml:space="preserve">Bigger ward level community groups such as CBO, CDC, Youth Association, Women’s Association, etc. work for the common benefit of the community and dispatch representatives to the Ward Level Coordination Committee. Community groups whose activities cover the entire CC may send representatives to CSCC. </w:t>
            </w:r>
          </w:p>
        </w:tc>
      </w:tr>
    </w:tbl>
    <w:p w:rsidR="009B7BD7" w:rsidRPr="008B3FF8" w:rsidRDefault="009B7BD7" w:rsidP="009B7BD7"/>
    <w:p w:rsidR="009B7BD7" w:rsidRPr="008B3FF8" w:rsidRDefault="009B7BD7" w:rsidP="009B7BD7">
      <w:pPr>
        <w:pStyle w:val="BodyText"/>
      </w:pPr>
      <w:r w:rsidRPr="008B3FF8">
        <w:rPr>
          <w:rFonts w:hint="eastAsia"/>
        </w:rPr>
        <w:lastRenderedPageBreak/>
        <w:t>The actual IDPCC elaboration with ICGP (Prep) has been done through the (D)</w:t>
      </w:r>
      <w:r w:rsidRPr="008B3FF8">
        <w:t>→</w:t>
      </w:r>
      <w:r w:rsidRPr="008B3FF8">
        <w:rPr>
          <w:rFonts w:hint="eastAsia"/>
        </w:rPr>
        <w:t>(C)</w:t>
      </w:r>
      <w:r w:rsidRPr="008B3FF8">
        <w:t>→</w:t>
      </w:r>
      <w:r w:rsidRPr="008B3FF8">
        <w:rPr>
          <w:rFonts w:hint="eastAsia"/>
        </w:rPr>
        <w:t>(B)</w:t>
      </w:r>
      <w:r w:rsidRPr="008B3FF8">
        <w:t>→</w:t>
      </w:r>
      <w:r w:rsidR="00B61783">
        <w:rPr>
          <w:rFonts w:hint="eastAsia"/>
        </w:rPr>
        <w:t>(A) procedure in Figure 2-2, since (I</w:t>
      </w:r>
      <w:r w:rsidRPr="008B3FF8">
        <w:rPr>
          <w:rFonts w:hint="eastAsia"/>
        </w:rPr>
        <w:t>)</w:t>
      </w:r>
      <w:r w:rsidRPr="008B3FF8">
        <w:t>→</w:t>
      </w:r>
      <w:r w:rsidR="00B61783">
        <w:rPr>
          <w:rFonts w:hint="eastAsia"/>
        </w:rPr>
        <w:t>(H</w:t>
      </w:r>
      <w:r w:rsidRPr="008B3FF8">
        <w:rPr>
          <w:rFonts w:hint="eastAsia"/>
        </w:rPr>
        <w:t>)</w:t>
      </w:r>
      <w:r w:rsidRPr="008B3FF8">
        <w:t>→</w:t>
      </w:r>
      <w:r w:rsidR="00B61783">
        <w:rPr>
          <w:rFonts w:hint="eastAsia"/>
        </w:rPr>
        <w:t>(G</w:t>
      </w:r>
      <w:r w:rsidRPr="008B3FF8">
        <w:rPr>
          <w:rFonts w:hint="eastAsia"/>
        </w:rPr>
        <w:t xml:space="preserve">) organizational structure has not been fully established. However, the linkage between </w:t>
      </w:r>
      <w:r w:rsidRPr="008B3FF8">
        <w:t>community</w:t>
      </w:r>
      <w:r w:rsidR="009465E0">
        <w:t xml:space="preserve"> </w:t>
      </w:r>
      <w:r w:rsidRPr="008B3FF8">
        <w:t>groups</w:t>
      </w:r>
      <w:r w:rsidRPr="008B3FF8">
        <w:rPr>
          <w:rFonts w:hint="eastAsia"/>
        </w:rPr>
        <w:t xml:space="preserve"> and City Corporation </w:t>
      </w:r>
      <w:r w:rsidR="00B61783">
        <w:rPr>
          <w:rFonts w:hint="eastAsia"/>
        </w:rPr>
        <w:t>is very important, therefore, (I</w:t>
      </w:r>
      <w:r w:rsidRPr="008B3FF8">
        <w:rPr>
          <w:rFonts w:hint="eastAsia"/>
        </w:rPr>
        <w:t>)</w:t>
      </w:r>
      <w:r w:rsidRPr="008B3FF8">
        <w:t>→</w:t>
      </w:r>
      <w:r w:rsidR="00B61783">
        <w:rPr>
          <w:rFonts w:hint="eastAsia"/>
        </w:rPr>
        <w:t>(H</w:t>
      </w:r>
      <w:r w:rsidRPr="008B3FF8">
        <w:rPr>
          <w:rFonts w:hint="eastAsia"/>
        </w:rPr>
        <w:t>)</w:t>
      </w:r>
      <w:r w:rsidRPr="008B3FF8">
        <w:t>→</w:t>
      </w:r>
      <w:r w:rsidR="00B61783">
        <w:rPr>
          <w:rFonts w:hint="eastAsia"/>
        </w:rPr>
        <w:t>(G</w:t>
      </w:r>
      <w:r w:rsidRPr="008B3FF8">
        <w:rPr>
          <w:rFonts w:hint="eastAsia"/>
        </w:rPr>
        <w:t xml:space="preserve">) organizational structure should be </w:t>
      </w:r>
      <w:r w:rsidRPr="008B3FF8">
        <w:t>set up</w:t>
      </w:r>
      <w:r w:rsidRPr="008B3FF8">
        <w:rPr>
          <w:rFonts w:hint="eastAsia"/>
        </w:rPr>
        <w:t xml:space="preserve"> as soon as possible. </w:t>
      </w:r>
      <w:r w:rsidR="005E4159">
        <w:rPr>
          <w:rFonts w:hint="eastAsia"/>
        </w:rPr>
        <w:t xml:space="preserve">NCC and </w:t>
      </w:r>
      <w:r w:rsidRPr="008B3FF8">
        <w:rPr>
          <w:rFonts w:hint="eastAsia"/>
        </w:rPr>
        <w:t xml:space="preserve">GCC has a successful example of </w:t>
      </w:r>
      <w:r w:rsidRPr="008B3FF8">
        <w:t>Community</w:t>
      </w:r>
      <w:r w:rsidRPr="008B3FF8">
        <w:rPr>
          <w:rFonts w:hint="eastAsia"/>
        </w:rPr>
        <w:t xml:space="preserve"> Development </w:t>
      </w:r>
      <w:r w:rsidRPr="008B3FF8">
        <w:t>Committee</w:t>
      </w:r>
      <w:r w:rsidR="00B61783">
        <w:rPr>
          <w:rFonts w:hint="eastAsia"/>
        </w:rPr>
        <w:t xml:space="preserve"> in UPPR</w:t>
      </w:r>
      <w:r w:rsidR="005E4159">
        <w:rPr>
          <w:rFonts w:hint="eastAsia"/>
        </w:rPr>
        <w:t xml:space="preserve"> program</w:t>
      </w:r>
      <w:r w:rsidRPr="008B3FF8">
        <w:rPr>
          <w:rFonts w:hint="eastAsia"/>
        </w:rPr>
        <w:t xml:space="preserve">, and this experience may be applied to establishing general </w:t>
      </w:r>
      <w:r w:rsidRPr="008B3FF8">
        <w:t>linkage</w:t>
      </w:r>
      <w:r w:rsidRPr="008B3FF8">
        <w:rPr>
          <w:rFonts w:hint="eastAsia"/>
        </w:rPr>
        <w:t xml:space="preserve"> between various </w:t>
      </w:r>
      <w:r w:rsidRPr="008B3FF8">
        <w:t>community</w:t>
      </w:r>
      <w:r w:rsidR="009465E0">
        <w:t xml:space="preserve"> </w:t>
      </w:r>
      <w:r w:rsidRPr="008B3FF8">
        <w:t>groups</w:t>
      </w:r>
      <w:r w:rsidRPr="008B3FF8">
        <w:rPr>
          <w:rFonts w:hint="eastAsia"/>
        </w:rPr>
        <w:t xml:space="preserve"> and City Corporation.</w:t>
      </w:r>
    </w:p>
    <w:p w:rsidR="009B7BD7" w:rsidRPr="008B3FF8" w:rsidRDefault="009B7BD7" w:rsidP="009B7BD7"/>
    <w:p w:rsidR="009B7BD7" w:rsidRPr="008B3FF8" w:rsidRDefault="009B7BD7" w:rsidP="005E4159">
      <w:pPr>
        <w:pStyle w:val="BodyText"/>
        <w:ind w:firstLineChars="0" w:firstLine="0"/>
      </w:pPr>
      <w:r w:rsidRPr="008B3FF8">
        <w:t>P</w:t>
      </w:r>
      <w:r w:rsidRPr="008B3FF8">
        <w:rPr>
          <w:rFonts w:hint="eastAsia"/>
        </w:rPr>
        <w:t xml:space="preserve">otential of Zone (previous </w:t>
      </w:r>
      <w:r w:rsidRPr="008B3FF8">
        <w:t>Pourashava</w:t>
      </w:r>
      <w:r w:rsidRPr="008B3FF8">
        <w:rPr>
          <w:rFonts w:hint="eastAsia"/>
        </w:rPr>
        <w:t>-PS) Level C</w:t>
      </w:r>
      <w:r w:rsidRPr="008B3FF8">
        <w:t>o</w:t>
      </w:r>
      <w:r w:rsidRPr="008B3FF8">
        <w:rPr>
          <w:rFonts w:hint="eastAsia"/>
        </w:rPr>
        <w:t xml:space="preserve">mmittee also </w:t>
      </w:r>
      <w:r w:rsidRPr="008B3FF8">
        <w:t>should</w:t>
      </w:r>
      <w:r w:rsidRPr="008B3FF8">
        <w:rPr>
          <w:rFonts w:hint="eastAsia"/>
        </w:rPr>
        <w:t xml:space="preserve"> be examined by the GCC. S</w:t>
      </w:r>
      <w:r w:rsidRPr="008B3FF8">
        <w:t>i</w:t>
      </w:r>
      <w:r w:rsidRPr="008B3FF8">
        <w:rPr>
          <w:rFonts w:hint="eastAsia"/>
        </w:rPr>
        <w:t xml:space="preserve">nce GCC has been established </w:t>
      </w:r>
      <w:r w:rsidRPr="008B3FF8">
        <w:t>merging</w:t>
      </w:r>
      <w:r w:rsidR="009465E0">
        <w:t xml:space="preserve"> </w:t>
      </w:r>
      <w:r w:rsidRPr="008B3FF8">
        <w:t>two</w:t>
      </w:r>
      <w:r w:rsidR="009465E0">
        <w:t xml:space="preserve"> </w:t>
      </w:r>
      <w:r w:rsidRPr="008B3FF8">
        <w:t>PS</w:t>
      </w:r>
      <w:r w:rsidRPr="008B3FF8">
        <w:rPr>
          <w:rFonts w:hint="eastAsia"/>
        </w:rPr>
        <w:t xml:space="preserve">s (Now they are called </w:t>
      </w:r>
      <w:r w:rsidRPr="008B3FF8">
        <w:t>“</w:t>
      </w:r>
      <w:r w:rsidRPr="008B3FF8">
        <w:rPr>
          <w:rFonts w:hint="eastAsia"/>
        </w:rPr>
        <w:t>zone</w:t>
      </w:r>
      <w:r w:rsidRPr="008B3FF8">
        <w:t>”</w:t>
      </w:r>
      <w:r w:rsidRPr="008B3FF8">
        <w:rPr>
          <w:rFonts w:hint="eastAsia"/>
        </w:rPr>
        <w:t xml:space="preserve">) </w:t>
      </w:r>
      <w:r w:rsidRPr="008B3FF8">
        <w:t>and other UP,</w:t>
      </w:r>
      <w:r w:rsidRPr="008B3FF8">
        <w:rPr>
          <w:rFonts w:hint="eastAsia"/>
        </w:rPr>
        <w:t xml:space="preserve"> citizens of each zone had a </w:t>
      </w:r>
      <w:r w:rsidRPr="008B3FF8">
        <w:t>sense</w:t>
      </w:r>
      <w:r w:rsidRPr="008B3FF8">
        <w:rPr>
          <w:rFonts w:hint="eastAsia"/>
        </w:rPr>
        <w:t xml:space="preserve"> of belonging to their previous </w:t>
      </w:r>
      <w:r w:rsidRPr="008B3FF8">
        <w:t>PS</w:t>
      </w:r>
      <w:r w:rsidRPr="008B3FF8">
        <w:rPr>
          <w:rFonts w:hint="eastAsia"/>
        </w:rPr>
        <w:t xml:space="preserve">. </w:t>
      </w:r>
    </w:p>
    <w:p w:rsidR="009B7BD7" w:rsidRPr="00E968CB" w:rsidRDefault="009B7BD7" w:rsidP="009B7BD7">
      <w:pPr>
        <w:rPr>
          <w:rFonts w:ascii="Times New Roman" w:hAnsi="Times New Roman"/>
        </w:rPr>
      </w:pPr>
    </w:p>
    <w:p w:rsidR="009B7BD7" w:rsidRPr="009B7BD7" w:rsidRDefault="009B7BD7" w:rsidP="00ED088D"/>
    <w:p w:rsidR="00ED088D" w:rsidRDefault="00ED088D" w:rsidP="00B9773C">
      <w:pPr>
        <w:pStyle w:val="Heading4"/>
      </w:pPr>
      <w:bookmarkStart w:id="30" w:name="_Toc508709776"/>
      <w:r w:rsidRPr="009B7BD7">
        <w:rPr>
          <w:rFonts w:hint="eastAsia"/>
        </w:rPr>
        <w:t>Indicative</w:t>
      </w:r>
      <w:r w:rsidR="009B7BD7">
        <w:rPr>
          <w:rFonts w:hint="eastAsia"/>
        </w:rPr>
        <w:t xml:space="preserve"> Time T</w:t>
      </w:r>
      <w:r>
        <w:rPr>
          <w:rFonts w:hint="eastAsia"/>
        </w:rPr>
        <w:t>able of IDPCC Preparation</w:t>
      </w:r>
      <w:bookmarkEnd w:id="30"/>
    </w:p>
    <w:p w:rsidR="00ED088D" w:rsidRDefault="00ED088D" w:rsidP="00ED088D">
      <w:r>
        <w:rPr>
          <w:rFonts w:hint="eastAsia"/>
        </w:rPr>
        <w:t xml:space="preserve">Revision of IDPCC shall be </w:t>
      </w:r>
      <w:r w:rsidR="009B7BD7">
        <w:rPr>
          <w:rFonts w:hint="eastAsia"/>
        </w:rPr>
        <w:t>carried out with the schedule suggested in the following figure.</w:t>
      </w:r>
    </w:p>
    <w:p w:rsidR="009B7BD7" w:rsidRDefault="009B7BD7" w:rsidP="00ED088D"/>
    <w:tbl>
      <w:tblPr>
        <w:tblW w:w="0" w:type="auto"/>
        <w:jc w:val="center"/>
        <w:tblBorders>
          <w:top w:val="single" w:sz="12" w:space="0" w:color="auto"/>
          <w:bottom w:val="single" w:sz="12" w:space="0" w:color="auto"/>
          <w:insideH w:val="single" w:sz="4" w:space="0" w:color="auto"/>
          <w:insideV w:val="dotted" w:sz="4" w:space="0" w:color="auto"/>
        </w:tblBorders>
        <w:tblLook w:val="04A0"/>
      </w:tblPr>
      <w:tblGrid>
        <w:gridCol w:w="408"/>
        <w:gridCol w:w="2550"/>
        <w:gridCol w:w="984"/>
        <w:gridCol w:w="985"/>
        <w:gridCol w:w="985"/>
        <w:gridCol w:w="984"/>
        <w:gridCol w:w="985"/>
        <w:gridCol w:w="985"/>
      </w:tblGrid>
      <w:tr w:rsidR="00ED088D" w:rsidRPr="009C30D8" w:rsidTr="00DB74AF">
        <w:trPr>
          <w:jc w:val="center"/>
        </w:trPr>
        <w:tc>
          <w:tcPr>
            <w:tcW w:w="408" w:type="dxa"/>
            <w:tcBorders>
              <w:top w:val="single" w:sz="12" w:space="0" w:color="auto"/>
              <w:left w:val="nil"/>
              <w:bottom w:val="double" w:sz="4" w:space="0" w:color="auto"/>
              <w:right w:val="dotted" w:sz="4" w:space="0" w:color="auto"/>
              <w:tl2br w:val="nil"/>
              <w:tr2bl w:val="nil"/>
            </w:tcBorders>
            <w:vAlign w:val="center"/>
          </w:tcPr>
          <w:p w:rsidR="00ED088D" w:rsidRPr="00DB74AF" w:rsidRDefault="00ED088D" w:rsidP="00DB74AF">
            <w:pPr>
              <w:ind w:left="0"/>
              <w:rPr>
                <w:rFonts w:ascii="Arial Narrow" w:eastAsia="Arial Narrow" w:hAnsi="Arial Narrow" w:cs="Arial Narrow"/>
                <w:sz w:val="20"/>
                <w:szCs w:val="20"/>
              </w:rPr>
            </w:pPr>
          </w:p>
        </w:tc>
        <w:tc>
          <w:tcPr>
            <w:tcW w:w="2550" w:type="dxa"/>
            <w:tcBorders>
              <w:top w:val="single" w:sz="12" w:space="0" w:color="auto"/>
              <w:left w:val="dotted" w:sz="4" w:space="0" w:color="auto"/>
              <w:bottom w:val="double" w:sz="4" w:space="0" w:color="auto"/>
              <w:right w:val="dotted" w:sz="4" w:space="0" w:color="auto"/>
              <w:tl2br w:val="nil"/>
              <w:tr2bl w:val="nil"/>
            </w:tcBorders>
            <w:vAlign w:val="center"/>
          </w:tcPr>
          <w:p w:rsidR="00ED088D" w:rsidRPr="00DB74AF" w:rsidRDefault="00ED088D" w:rsidP="00DB74AF">
            <w:pPr>
              <w:ind w:left="0"/>
              <w:rPr>
                <w:rFonts w:ascii="Arial Narrow" w:eastAsia="Arial Narrow" w:hAnsi="Arial Narrow" w:cs="Arial Narrow"/>
                <w:sz w:val="20"/>
                <w:szCs w:val="20"/>
              </w:rPr>
            </w:pPr>
          </w:p>
        </w:tc>
        <w:tc>
          <w:tcPr>
            <w:tcW w:w="984" w:type="dxa"/>
            <w:tcBorders>
              <w:top w:val="single" w:sz="12" w:space="0" w:color="auto"/>
              <w:left w:val="dotted" w:sz="4" w:space="0" w:color="auto"/>
              <w:bottom w:val="double" w:sz="4" w:space="0" w:color="auto"/>
              <w:right w:val="dotted" w:sz="4" w:space="0" w:color="auto"/>
              <w:tl2br w:val="nil"/>
              <w:tr2bl w:val="nil"/>
            </w:tcBorders>
            <w:vAlign w:val="center"/>
          </w:tcPr>
          <w:p w:rsidR="00ED088D" w:rsidRPr="00DB74AF" w:rsidRDefault="009C30D8" w:rsidP="00DB74AF">
            <w:pPr>
              <w:ind w:left="0"/>
              <w:rPr>
                <w:rFonts w:ascii="Arial Narrow" w:eastAsia="MS Mincho" w:hAnsi="Arial Narrow" w:cs="Arial Narrow"/>
                <w:sz w:val="20"/>
                <w:szCs w:val="20"/>
              </w:rPr>
            </w:pPr>
            <w:r w:rsidRPr="00DB74AF">
              <w:rPr>
                <w:rFonts w:ascii="Arial Narrow" w:eastAsia="MS Mincho" w:hAnsi="Arial Narrow" w:cs="Arial Narrow" w:hint="eastAsia"/>
                <w:sz w:val="20"/>
                <w:szCs w:val="20"/>
              </w:rPr>
              <w:t>1</w:t>
            </w:r>
            <w:r w:rsidRPr="00DB74AF">
              <w:rPr>
                <w:rFonts w:ascii="Arial Narrow" w:eastAsia="MS Mincho" w:hAnsi="Arial Narrow" w:cs="Arial Narrow" w:hint="eastAsia"/>
                <w:sz w:val="20"/>
                <w:szCs w:val="20"/>
                <w:vertAlign w:val="superscript"/>
              </w:rPr>
              <w:t>st</w:t>
            </w:r>
            <w:r w:rsidRPr="00DB74AF">
              <w:rPr>
                <w:rFonts w:ascii="Arial Narrow" w:eastAsia="MS Mincho" w:hAnsi="Arial Narrow" w:cs="Arial Narrow" w:hint="eastAsia"/>
                <w:sz w:val="20"/>
                <w:szCs w:val="20"/>
              </w:rPr>
              <w:t xml:space="preserve"> Month</w:t>
            </w:r>
          </w:p>
        </w:tc>
        <w:tc>
          <w:tcPr>
            <w:tcW w:w="985" w:type="dxa"/>
            <w:tcBorders>
              <w:top w:val="single" w:sz="12" w:space="0" w:color="auto"/>
              <w:left w:val="dotted" w:sz="4" w:space="0" w:color="auto"/>
              <w:bottom w:val="double" w:sz="4" w:space="0" w:color="auto"/>
              <w:right w:val="dotted" w:sz="4" w:space="0" w:color="auto"/>
              <w:tl2br w:val="nil"/>
              <w:tr2bl w:val="nil"/>
            </w:tcBorders>
            <w:vAlign w:val="center"/>
          </w:tcPr>
          <w:p w:rsidR="00ED088D" w:rsidRPr="00DB74AF" w:rsidRDefault="009C30D8" w:rsidP="00DB74AF">
            <w:pPr>
              <w:ind w:left="0"/>
              <w:rPr>
                <w:rFonts w:ascii="Arial Narrow" w:eastAsia="MS Mincho" w:hAnsi="Arial Narrow" w:cs="Arial Narrow"/>
                <w:sz w:val="20"/>
                <w:szCs w:val="20"/>
              </w:rPr>
            </w:pPr>
            <w:r w:rsidRPr="00DB74AF">
              <w:rPr>
                <w:rFonts w:ascii="Arial Narrow" w:eastAsia="MS Mincho" w:hAnsi="Arial Narrow" w:cs="Arial Narrow" w:hint="eastAsia"/>
                <w:sz w:val="20"/>
                <w:szCs w:val="20"/>
              </w:rPr>
              <w:t>2</w:t>
            </w:r>
            <w:r w:rsidRPr="00DB74AF">
              <w:rPr>
                <w:rFonts w:ascii="Arial Narrow" w:eastAsia="MS Mincho" w:hAnsi="Arial Narrow" w:cs="Arial Narrow" w:hint="eastAsia"/>
                <w:sz w:val="20"/>
                <w:szCs w:val="20"/>
                <w:vertAlign w:val="superscript"/>
              </w:rPr>
              <w:t>nd</w:t>
            </w:r>
            <w:r w:rsidRPr="00DB74AF">
              <w:rPr>
                <w:rFonts w:ascii="Arial Narrow" w:eastAsia="MS Mincho" w:hAnsi="Arial Narrow" w:cs="Arial Narrow" w:hint="eastAsia"/>
                <w:sz w:val="20"/>
                <w:szCs w:val="20"/>
              </w:rPr>
              <w:t xml:space="preserve"> Month</w:t>
            </w:r>
          </w:p>
        </w:tc>
        <w:tc>
          <w:tcPr>
            <w:tcW w:w="985" w:type="dxa"/>
            <w:tcBorders>
              <w:top w:val="single" w:sz="12" w:space="0" w:color="auto"/>
              <w:left w:val="dotted" w:sz="4" w:space="0" w:color="auto"/>
              <w:bottom w:val="double" w:sz="4" w:space="0" w:color="auto"/>
              <w:right w:val="dotted" w:sz="4" w:space="0" w:color="auto"/>
              <w:tl2br w:val="nil"/>
              <w:tr2bl w:val="nil"/>
            </w:tcBorders>
            <w:vAlign w:val="center"/>
          </w:tcPr>
          <w:p w:rsidR="00ED088D" w:rsidRPr="00DB74AF" w:rsidRDefault="009C30D8" w:rsidP="00DB74AF">
            <w:pPr>
              <w:ind w:left="0"/>
              <w:rPr>
                <w:rFonts w:ascii="Arial Narrow" w:eastAsia="MS Mincho" w:hAnsi="Arial Narrow" w:cs="Arial Narrow"/>
                <w:sz w:val="20"/>
                <w:szCs w:val="20"/>
              </w:rPr>
            </w:pPr>
            <w:r w:rsidRPr="00DB74AF">
              <w:rPr>
                <w:rFonts w:ascii="Arial Narrow" w:eastAsia="MS Mincho" w:hAnsi="Arial Narrow" w:cs="Arial Narrow" w:hint="eastAsia"/>
                <w:sz w:val="20"/>
                <w:szCs w:val="20"/>
              </w:rPr>
              <w:t>3</w:t>
            </w:r>
            <w:r w:rsidRPr="00DB74AF">
              <w:rPr>
                <w:rFonts w:ascii="Arial Narrow" w:eastAsia="MS Mincho" w:hAnsi="Arial Narrow" w:cs="Arial Narrow" w:hint="eastAsia"/>
                <w:sz w:val="20"/>
                <w:szCs w:val="20"/>
                <w:vertAlign w:val="superscript"/>
              </w:rPr>
              <w:t>rd</w:t>
            </w:r>
            <w:r w:rsidRPr="00DB74AF">
              <w:rPr>
                <w:rFonts w:ascii="Arial Narrow" w:eastAsia="MS Mincho" w:hAnsi="Arial Narrow" w:cs="Arial Narrow" w:hint="eastAsia"/>
                <w:sz w:val="20"/>
                <w:szCs w:val="20"/>
              </w:rPr>
              <w:t xml:space="preserve"> Month</w:t>
            </w:r>
          </w:p>
        </w:tc>
        <w:tc>
          <w:tcPr>
            <w:tcW w:w="984" w:type="dxa"/>
            <w:tcBorders>
              <w:top w:val="single" w:sz="12" w:space="0" w:color="auto"/>
              <w:left w:val="dotted" w:sz="4" w:space="0" w:color="auto"/>
              <w:bottom w:val="double" w:sz="4" w:space="0" w:color="auto"/>
              <w:right w:val="dotted" w:sz="4" w:space="0" w:color="auto"/>
              <w:tl2br w:val="nil"/>
              <w:tr2bl w:val="nil"/>
            </w:tcBorders>
            <w:vAlign w:val="center"/>
          </w:tcPr>
          <w:p w:rsidR="00ED088D" w:rsidRPr="00DB74AF" w:rsidRDefault="009C30D8" w:rsidP="00DB74AF">
            <w:pPr>
              <w:ind w:left="0"/>
              <w:rPr>
                <w:rFonts w:ascii="Arial Narrow" w:eastAsia="MS Mincho" w:hAnsi="Arial Narrow" w:cs="Arial Narrow"/>
                <w:sz w:val="20"/>
                <w:szCs w:val="20"/>
              </w:rPr>
            </w:pPr>
            <w:r w:rsidRPr="00DB74AF">
              <w:rPr>
                <w:rFonts w:ascii="Arial Narrow" w:eastAsia="MS Mincho" w:hAnsi="Arial Narrow" w:cs="Arial Narrow" w:hint="eastAsia"/>
                <w:sz w:val="20"/>
                <w:szCs w:val="20"/>
              </w:rPr>
              <w:t>4</w:t>
            </w:r>
            <w:r w:rsidRPr="00DB74AF">
              <w:rPr>
                <w:rFonts w:ascii="Arial Narrow" w:eastAsia="MS Mincho" w:hAnsi="Arial Narrow" w:cs="Arial Narrow" w:hint="eastAsia"/>
                <w:sz w:val="20"/>
                <w:szCs w:val="20"/>
                <w:vertAlign w:val="superscript"/>
              </w:rPr>
              <w:t>th</w:t>
            </w:r>
            <w:r w:rsidRPr="00DB74AF">
              <w:rPr>
                <w:rFonts w:ascii="Arial Narrow" w:eastAsia="MS Mincho" w:hAnsi="Arial Narrow" w:cs="Arial Narrow" w:hint="eastAsia"/>
                <w:sz w:val="20"/>
                <w:szCs w:val="20"/>
              </w:rPr>
              <w:t xml:space="preserve"> Month</w:t>
            </w:r>
          </w:p>
        </w:tc>
        <w:tc>
          <w:tcPr>
            <w:tcW w:w="985" w:type="dxa"/>
            <w:tcBorders>
              <w:top w:val="single" w:sz="12" w:space="0" w:color="auto"/>
              <w:left w:val="dotted" w:sz="4" w:space="0" w:color="auto"/>
              <w:bottom w:val="double" w:sz="4" w:space="0" w:color="auto"/>
              <w:right w:val="dotted" w:sz="4" w:space="0" w:color="auto"/>
              <w:tl2br w:val="nil"/>
              <w:tr2bl w:val="nil"/>
            </w:tcBorders>
            <w:vAlign w:val="center"/>
          </w:tcPr>
          <w:p w:rsidR="00ED088D" w:rsidRPr="00DB74AF" w:rsidRDefault="009C30D8" w:rsidP="00DB74AF">
            <w:pPr>
              <w:ind w:left="0"/>
              <w:rPr>
                <w:rFonts w:ascii="Arial Narrow" w:eastAsia="MS Mincho" w:hAnsi="Arial Narrow" w:cs="Arial Narrow"/>
                <w:sz w:val="20"/>
                <w:szCs w:val="20"/>
              </w:rPr>
            </w:pPr>
            <w:r w:rsidRPr="00DB74AF">
              <w:rPr>
                <w:rFonts w:ascii="Arial Narrow" w:eastAsia="MS Mincho" w:hAnsi="Arial Narrow" w:cs="Arial Narrow" w:hint="eastAsia"/>
                <w:sz w:val="20"/>
                <w:szCs w:val="20"/>
              </w:rPr>
              <w:t>5</w:t>
            </w:r>
            <w:r w:rsidRPr="00DB74AF">
              <w:rPr>
                <w:rFonts w:ascii="Arial Narrow" w:eastAsia="MS Mincho" w:hAnsi="Arial Narrow" w:cs="Arial Narrow" w:hint="eastAsia"/>
                <w:sz w:val="20"/>
                <w:szCs w:val="20"/>
                <w:vertAlign w:val="superscript"/>
              </w:rPr>
              <w:t>th</w:t>
            </w:r>
            <w:r w:rsidRPr="00DB74AF">
              <w:rPr>
                <w:rFonts w:ascii="Arial Narrow" w:eastAsia="MS Mincho" w:hAnsi="Arial Narrow" w:cs="Arial Narrow" w:hint="eastAsia"/>
                <w:sz w:val="20"/>
                <w:szCs w:val="20"/>
              </w:rPr>
              <w:t xml:space="preserve"> Month</w:t>
            </w:r>
          </w:p>
        </w:tc>
        <w:tc>
          <w:tcPr>
            <w:tcW w:w="985" w:type="dxa"/>
            <w:tcBorders>
              <w:top w:val="single" w:sz="12" w:space="0" w:color="auto"/>
              <w:left w:val="dotted" w:sz="4" w:space="0" w:color="auto"/>
              <w:bottom w:val="double" w:sz="4" w:space="0" w:color="auto"/>
              <w:right w:val="nil"/>
              <w:tl2br w:val="nil"/>
              <w:tr2bl w:val="nil"/>
            </w:tcBorders>
            <w:vAlign w:val="center"/>
          </w:tcPr>
          <w:p w:rsidR="00ED088D" w:rsidRPr="00DB74AF" w:rsidRDefault="009C30D8" w:rsidP="00DB74AF">
            <w:pPr>
              <w:ind w:left="0"/>
              <w:rPr>
                <w:rFonts w:ascii="Arial Narrow" w:eastAsia="MS Mincho" w:hAnsi="Arial Narrow" w:cs="Arial Narrow"/>
                <w:sz w:val="20"/>
                <w:szCs w:val="20"/>
              </w:rPr>
            </w:pPr>
            <w:r w:rsidRPr="00DB74AF">
              <w:rPr>
                <w:rFonts w:ascii="Arial Narrow" w:eastAsia="MS Mincho" w:hAnsi="Arial Narrow" w:cs="Arial Narrow" w:hint="eastAsia"/>
                <w:sz w:val="20"/>
                <w:szCs w:val="20"/>
              </w:rPr>
              <w:t>6</w:t>
            </w:r>
            <w:r w:rsidRPr="00DB74AF">
              <w:rPr>
                <w:rFonts w:ascii="Arial Narrow" w:eastAsia="MS Mincho" w:hAnsi="Arial Narrow" w:cs="Arial Narrow" w:hint="eastAsia"/>
                <w:sz w:val="20"/>
                <w:szCs w:val="20"/>
                <w:vertAlign w:val="superscript"/>
              </w:rPr>
              <w:t>th</w:t>
            </w:r>
            <w:r w:rsidRPr="00DB74AF">
              <w:rPr>
                <w:rFonts w:ascii="Arial Narrow" w:eastAsia="MS Mincho" w:hAnsi="Arial Narrow" w:cs="Arial Narrow" w:hint="eastAsia"/>
                <w:sz w:val="20"/>
                <w:szCs w:val="20"/>
              </w:rPr>
              <w:t xml:space="preserve"> M</w:t>
            </w:r>
            <w:r w:rsidRPr="00DB74AF">
              <w:rPr>
                <w:rFonts w:ascii="Arial Narrow" w:eastAsia="MS Mincho" w:hAnsi="Arial Narrow" w:cs="Arial Narrow"/>
                <w:sz w:val="20"/>
                <w:szCs w:val="20"/>
              </w:rPr>
              <w:t>o</w:t>
            </w:r>
            <w:r w:rsidRPr="00DB74AF">
              <w:rPr>
                <w:rFonts w:ascii="Arial Narrow" w:eastAsia="MS Mincho" w:hAnsi="Arial Narrow" w:cs="Arial Narrow" w:hint="eastAsia"/>
                <w:sz w:val="20"/>
                <w:szCs w:val="20"/>
              </w:rPr>
              <w:t xml:space="preserve">nth </w:t>
            </w:r>
          </w:p>
        </w:tc>
      </w:tr>
      <w:tr w:rsidR="00ED088D" w:rsidTr="00DB74AF">
        <w:trPr>
          <w:jc w:val="center"/>
        </w:trPr>
        <w:tc>
          <w:tcPr>
            <w:tcW w:w="408" w:type="dxa"/>
            <w:vAlign w:val="center"/>
          </w:tcPr>
          <w:p w:rsidR="00ED088D" w:rsidRPr="00DB74AF" w:rsidRDefault="009C30D8" w:rsidP="00DB74AF">
            <w:pPr>
              <w:ind w:left="0"/>
              <w:rPr>
                <w:rFonts w:ascii="Arial Narrow" w:eastAsia="MS Mincho" w:hAnsi="Arial Narrow" w:cs="Arial Narrow"/>
                <w:sz w:val="22"/>
              </w:rPr>
            </w:pPr>
            <w:r w:rsidRPr="00DB74AF">
              <w:rPr>
                <w:rFonts w:ascii="Arial Narrow" w:eastAsia="MS Mincho" w:hAnsi="Arial Narrow" w:cs="Arial Narrow" w:hint="eastAsia"/>
                <w:sz w:val="22"/>
              </w:rPr>
              <w:t>1</w:t>
            </w:r>
          </w:p>
        </w:tc>
        <w:tc>
          <w:tcPr>
            <w:tcW w:w="2550" w:type="dxa"/>
            <w:vAlign w:val="center"/>
          </w:tcPr>
          <w:p w:rsidR="00ED088D" w:rsidRPr="00DB74AF" w:rsidRDefault="00ED088D" w:rsidP="00DB74AF">
            <w:pPr>
              <w:ind w:left="0"/>
              <w:rPr>
                <w:rFonts w:ascii="Arial Narrow" w:eastAsia="Arial Narrow" w:hAnsi="Arial Narrow" w:cs="Arial Narrow"/>
                <w:sz w:val="22"/>
              </w:rPr>
            </w:pPr>
          </w:p>
        </w:tc>
        <w:tc>
          <w:tcPr>
            <w:tcW w:w="984" w:type="dxa"/>
            <w:vAlign w:val="center"/>
          </w:tcPr>
          <w:p w:rsidR="00ED088D" w:rsidRPr="00DB74AF" w:rsidRDefault="00ED088D" w:rsidP="00DB74AF">
            <w:pPr>
              <w:ind w:left="0"/>
              <w:rPr>
                <w:rFonts w:ascii="Arial Narrow" w:eastAsia="Arial Narrow" w:hAnsi="Arial Narrow" w:cs="Arial Narrow"/>
                <w:sz w:val="22"/>
              </w:rPr>
            </w:pPr>
          </w:p>
        </w:tc>
        <w:tc>
          <w:tcPr>
            <w:tcW w:w="985" w:type="dxa"/>
            <w:vAlign w:val="center"/>
          </w:tcPr>
          <w:p w:rsidR="00ED088D" w:rsidRPr="00DB74AF" w:rsidRDefault="00ED088D" w:rsidP="00DB74AF">
            <w:pPr>
              <w:ind w:left="0"/>
              <w:rPr>
                <w:rFonts w:ascii="Arial Narrow" w:eastAsia="Arial Narrow" w:hAnsi="Arial Narrow" w:cs="Arial Narrow"/>
                <w:sz w:val="22"/>
              </w:rPr>
            </w:pPr>
          </w:p>
        </w:tc>
        <w:tc>
          <w:tcPr>
            <w:tcW w:w="985" w:type="dxa"/>
            <w:vAlign w:val="center"/>
          </w:tcPr>
          <w:p w:rsidR="00ED088D" w:rsidRPr="00DB74AF" w:rsidRDefault="00ED088D" w:rsidP="00DB74AF">
            <w:pPr>
              <w:ind w:left="0"/>
              <w:rPr>
                <w:rFonts w:ascii="Arial Narrow" w:eastAsia="Arial Narrow" w:hAnsi="Arial Narrow" w:cs="Arial Narrow"/>
                <w:sz w:val="22"/>
              </w:rPr>
            </w:pPr>
          </w:p>
        </w:tc>
        <w:tc>
          <w:tcPr>
            <w:tcW w:w="984" w:type="dxa"/>
            <w:vAlign w:val="center"/>
          </w:tcPr>
          <w:p w:rsidR="00ED088D" w:rsidRPr="00DB74AF" w:rsidRDefault="00ED088D" w:rsidP="00DB74AF">
            <w:pPr>
              <w:ind w:left="0"/>
              <w:rPr>
                <w:rFonts w:ascii="Arial Narrow" w:eastAsia="Arial Narrow" w:hAnsi="Arial Narrow" w:cs="Arial Narrow"/>
                <w:sz w:val="22"/>
              </w:rPr>
            </w:pPr>
          </w:p>
        </w:tc>
        <w:tc>
          <w:tcPr>
            <w:tcW w:w="985" w:type="dxa"/>
            <w:vAlign w:val="center"/>
          </w:tcPr>
          <w:p w:rsidR="00ED088D" w:rsidRPr="00DB74AF" w:rsidRDefault="00ED088D" w:rsidP="00DB74AF">
            <w:pPr>
              <w:ind w:left="0"/>
              <w:rPr>
                <w:rFonts w:ascii="Arial Narrow" w:eastAsia="Arial Narrow" w:hAnsi="Arial Narrow" w:cs="Arial Narrow"/>
                <w:sz w:val="22"/>
              </w:rPr>
            </w:pPr>
          </w:p>
        </w:tc>
        <w:tc>
          <w:tcPr>
            <w:tcW w:w="985" w:type="dxa"/>
            <w:vAlign w:val="center"/>
          </w:tcPr>
          <w:p w:rsidR="00ED088D" w:rsidRPr="00DB74AF" w:rsidRDefault="00ED088D" w:rsidP="00DB74AF">
            <w:pPr>
              <w:ind w:left="0"/>
              <w:rPr>
                <w:rFonts w:ascii="Arial Narrow" w:eastAsia="Arial Narrow" w:hAnsi="Arial Narrow" w:cs="Arial Narrow"/>
                <w:sz w:val="22"/>
              </w:rPr>
            </w:pPr>
          </w:p>
        </w:tc>
      </w:tr>
      <w:tr w:rsidR="00ED088D" w:rsidTr="00DB74AF">
        <w:trPr>
          <w:jc w:val="center"/>
        </w:trPr>
        <w:tc>
          <w:tcPr>
            <w:tcW w:w="408" w:type="dxa"/>
            <w:vAlign w:val="center"/>
          </w:tcPr>
          <w:p w:rsidR="00ED088D" w:rsidRPr="00DB74AF" w:rsidRDefault="009C30D8" w:rsidP="00DB74AF">
            <w:pPr>
              <w:ind w:left="0"/>
              <w:rPr>
                <w:rFonts w:ascii="Arial Narrow" w:eastAsia="MS Mincho" w:hAnsi="Arial Narrow" w:cs="Arial Narrow"/>
                <w:sz w:val="22"/>
              </w:rPr>
            </w:pPr>
            <w:r w:rsidRPr="00DB74AF">
              <w:rPr>
                <w:rFonts w:ascii="Arial Narrow" w:eastAsia="MS Mincho" w:hAnsi="Arial Narrow" w:cs="Arial Narrow" w:hint="eastAsia"/>
                <w:sz w:val="22"/>
              </w:rPr>
              <w:t>2</w:t>
            </w:r>
          </w:p>
        </w:tc>
        <w:tc>
          <w:tcPr>
            <w:tcW w:w="2550" w:type="dxa"/>
            <w:vAlign w:val="center"/>
          </w:tcPr>
          <w:p w:rsidR="00ED088D" w:rsidRPr="00DB74AF" w:rsidRDefault="00ED088D" w:rsidP="00DB74AF">
            <w:pPr>
              <w:ind w:left="0"/>
              <w:rPr>
                <w:rFonts w:ascii="Arial Narrow" w:eastAsia="Arial Narrow" w:hAnsi="Arial Narrow" w:cs="Arial Narrow"/>
                <w:sz w:val="22"/>
              </w:rPr>
            </w:pPr>
          </w:p>
        </w:tc>
        <w:tc>
          <w:tcPr>
            <w:tcW w:w="984" w:type="dxa"/>
            <w:vAlign w:val="center"/>
          </w:tcPr>
          <w:p w:rsidR="00ED088D" w:rsidRPr="00DB74AF" w:rsidRDefault="00ED088D" w:rsidP="00DB74AF">
            <w:pPr>
              <w:ind w:left="0"/>
              <w:rPr>
                <w:rFonts w:ascii="Arial Narrow" w:eastAsia="Arial Narrow" w:hAnsi="Arial Narrow" w:cs="Arial Narrow"/>
                <w:sz w:val="22"/>
              </w:rPr>
            </w:pPr>
          </w:p>
        </w:tc>
        <w:tc>
          <w:tcPr>
            <w:tcW w:w="985" w:type="dxa"/>
            <w:vAlign w:val="center"/>
          </w:tcPr>
          <w:p w:rsidR="00ED088D" w:rsidRPr="00DB74AF" w:rsidRDefault="00ED088D" w:rsidP="00DB74AF">
            <w:pPr>
              <w:ind w:left="0"/>
              <w:rPr>
                <w:rFonts w:ascii="Arial Narrow" w:eastAsia="Arial Narrow" w:hAnsi="Arial Narrow" w:cs="Arial Narrow"/>
                <w:sz w:val="22"/>
              </w:rPr>
            </w:pPr>
          </w:p>
        </w:tc>
        <w:tc>
          <w:tcPr>
            <w:tcW w:w="985" w:type="dxa"/>
            <w:vAlign w:val="center"/>
          </w:tcPr>
          <w:p w:rsidR="00ED088D" w:rsidRPr="00DB74AF" w:rsidRDefault="00ED088D" w:rsidP="00DB74AF">
            <w:pPr>
              <w:ind w:left="0"/>
              <w:rPr>
                <w:rFonts w:ascii="Arial Narrow" w:eastAsia="Arial Narrow" w:hAnsi="Arial Narrow" w:cs="Arial Narrow"/>
                <w:sz w:val="22"/>
              </w:rPr>
            </w:pPr>
          </w:p>
        </w:tc>
        <w:tc>
          <w:tcPr>
            <w:tcW w:w="984" w:type="dxa"/>
            <w:vAlign w:val="center"/>
          </w:tcPr>
          <w:p w:rsidR="00ED088D" w:rsidRPr="00DB74AF" w:rsidRDefault="00ED088D" w:rsidP="00DB74AF">
            <w:pPr>
              <w:ind w:left="0"/>
              <w:rPr>
                <w:rFonts w:ascii="Arial Narrow" w:eastAsia="Arial Narrow" w:hAnsi="Arial Narrow" w:cs="Arial Narrow"/>
                <w:sz w:val="22"/>
              </w:rPr>
            </w:pPr>
          </w:p>
        </w:tc>
        <w:tc>
          <w:tcPr>
            <w:tcW w:w="985" w:type="dxa"/>
            <w:vAlign w:val="center"/>
          </w:tcPr>
          <w:p w:rsidR="00ED088D" w:rsidRPr="00DB74AF" w:rsidRDefault="00ED088D" w:rsidP="00DB74AF">
            <w:pPr>
              <w:ind w:left="0"/>
              <w:rPr>
                <w:rFonts w:ascii="Arial Narrow" w:eastAsia="Arial Narrow" w:hAnsi="Arial Narrow" w:cs="Arial Narrow"/>
                <w:sz w:val="22"/>
              </w:rPr>
            </w:pPr>
          </w:p>
        </w:tc>
        <w:tc>
          <w:tcPr>
            <w:tcW w:w="985" w:type="dxa"/>
            <w:vAlign w:val="center"/>
          </w:tcPr>
          <w:p w:rsidR="00ED088D" w:rsidRPr="00DB74AF" w:rsidRDefault="00ED088D" w:rsidP="00DB74AF">
            <w:pPr>
              <w:ind w:left="0"/>
              <w:rPr>
                <w:rFonts w:ascii="Arial Narrow" w:eastAsia="Arial Narrow" w:hAnsi="Arial Narrow" w:cs="Arial Narrow"/>
                <w:sz w:val="22"/>
              </w:rPr>
            </w:pPr>
          </w:p>
        </w:tc>
      </w:tr>
      <w:tr w:rsidR="00ED088D" w:rsidTr="00DB74AF">
        <w:trPr>
          <w:jc w:val="center"/>
        </w:trPr>
        <w:tc>
          <w:tcPr>
            <w:tcW w:w="408" w:type="dxa"/>
            <w:vAlign w:val="center"/>
          </w:tcPr>
          <w:p w:rsidR="00ED088D" w:rsidRPr="00DB74AF" w:rsidRDefault="009C30D8" w:rsidP="00DB74AF">
            <w:pPr>
              <w:ind w:left="0"/>
              <w:rPr>
                <w:rFonts w:ascii="Arial Narrow" w:eastAsia="MS Mincho" w:hAnsi="Arial Narrow" w:cs="Arial Narrow"/>
                <w:sz w:val="22"/>
              </w:rPr>
            </w:pPr>
            <w:r w:rsidRPr="00DB74AF">
              <w:rPr>
                <w:rFonts w:ascii="Arial Narrow" w:eastAsia="MS Mincho" w:hAnsi="Arial Narrow" w:cs="Arial Narrow" w:hint="eastAsia"/>
                <w:sz w:val="22"/>
              </w:rPr>
              <w:t>3</w:t>
            </w:r>
          </w:p>
        </w:tc>
        <w:tc>
          <w:tcPr>
            <w:tcW w:w="2550" w:type="dxa"/>
            <w:vAlign w:val="center"/>
          </w:tcPr>
          <w:p w:rsidR="00ED088D" w:rsidRPr="00DB74AF" w:rsidRDefault="00ED088D" w:rsidP="00DB74AF">
            <w:pPr>
              <w:ind w:left="0"/>
              <w:rPr>
                <w:rFonts w:ascii="Arial Narrow" w:eastAsia="Arial Narrow" w:hAnsi="Arial Narrow" w:cs="Arial Narrow"/>
                <w:sz w:val="22"/>
              </w:rPr>
            </w:pPr>
          </w:p>
        </w:tc>
        <w:tc>
          <w:tcPr>
            <w:tcW w:w="984" w:type="dxa"/>
            <w:vAlign w:val="center"/>
          </w:tcPr>
          <w:p w:rsidR="00ED088D" w:rsidRPr="00DB74AF" w:rsidRDefault="00ED088D" w:rsidP="00DB74AF">
            <w:pPr>
              <w:ind w:left="0"/>
              <w:rPr>
                <w:rFonts w:ascii="Arial Narrow" w:eastAsia="Arial Narrow" w:hAnsi="Arial Narrow" w:cs="Arial Narrow"/>
                <w:sz w:val="22"/>
              </w:rPr>
            </w:pPr>
          </w:p>
        </w:tc>
        <w:tc>
          <w:tcPr>
            <w:tcW w:w="985" w:type="dxa"/>
            <w:vAlign w:val="center"/>
          </w:tcPr>
          <w:p w:rsidR="00ED088D" w:rsidRPr="00DB74AF" w:rsidRDefault="00ED088D" w:rsidP="00DB74AF">
            <w:pPr>
              <w:ind w:left="0"/>
              <w:rPr>
                <w:rFonts w:ascii="Arial Narrow" w:eastAsia="Arial Narrow" w:hAnsi="Arial Narrow" w:cs="Arial Narrow"/>
                <w:sz w:val="22"/>
              </w:rPr>
            </w:pPr>
          </w:p>
        </w:tc>
        <w:tc>
          <w:tcPr>
            <w:tcW w:w="985" w:type="dxa"/>
            <w:vAlign w:val="center"/>
          </w:tcPr>
          <w:p w:rsidR="00ED088D" w:rsidRPr="00DB74AF" w:rsidRDefault="00ED088D" w:rsidP="00DB74AF">
            <w:pPr>
              <w:ind w:left="0"/>
              <w:rPr>
                <w:rFonts w:ascii="Arial Narrow" w:eastAsia="Arial Narrow" w:hAnsi="Arial Narrow" w:cs="Arial Narrow"/>
                <w:sz w:val="22"/>
              </w:rPr>
            </w:pPr>
          </w:p>
        </w:tc>
        <w:tc>
          <w:tcPr>
            <w:tcW w:w="984" w:type="dxa"/>
            <w:vAlign w:val="center"/>
          </w:tcPr>
          <w:p w:rsidR="00ED088D" w:rsidRPr="00DB74AF" w:rsidRDefault="00ED088D" w:rsidP="00DB74AF">
            <w:pPr>
              <w:ind w:left="0"/>
              <w:rPr>
                <w:rFonts w:ascii="Arial Narrow" w:eastAsia="Arial Narrow" w:hAnsi="Arial Narrow" w:cs="Arial Narrow"/>
                <w:sz w:val="22"/>
              </w:rPr>
            </w:pPr>
          </w:p>
        </w:tc>
        <w:tc>
          <w:tcPr>
            <w:tcW w:w="985" w:type="dxa"/>
            <w:vAlign w:val="center"/>
          </w:tcPr>
          <w:p w:rsidR="00ED088D" w:rsidRPr="00DB74AF" w:rsidRDefault="00ED088D" w:rsidP="00DB74AF">
            <w:pPr>
              <w:ind w:left="0"/>
              <w:rPr>
                <w:rFonts w:ascii="Arial Narrow" w:eastAsia="Arial Narrow" w:hAnsi="Arial Narrow" w:cs="Arial Narrow"/>
                <w:sz w:val="22"/>
              </w:rPr>
            </w:pPr>
          </w:p>
        </w:tc>
        <w:tc>
          <w:tcPr>
            <w:tcW w:w="985" w:type="dxa"/>
            <w:vAlign w:val="center"/>
          </w:tcPr>
          <w:p w:rsidR="00ED088D" w:rsidRPr="00DB74AF" w:rsidRDefault="00ED088D" w:rsidP="00DB74AF">
            <w:pPr>
              <w:ind w:left="0"/>
              <w:rPr>
                <w:rFonts w:ascii="Arial Narrow" w:eastAsia="Arial Narrow" w:hAnsi="Arial Narrow" w:cs="Arial Narrow"/>
                <w:sz w:val="22"/>
              </w:rPr>
            </w:pPr>
          </w:p>
        </w:tc>
      </w:tr>
      <w:tr w:rsidR="00ED088D" w:rsidTr="00DB74AF">
        <w:trPr>
          <w:jc w:val="center"/>
        </w:trPr>
        <w:tc>
          <w:tcPr>
            <w:tcW w:w="408" w:type="dxa"/>
            <w:vAlign w:val="center"/>
          </w:tcPr>
          <w:p w:rsidR="00ED088D" w:rsidRPr="00DB74AF" w:rsidRDefault="009C30D8" w:rsidP="00DB74AF">
            <w:pPr>
              <w:ind w:left="0"/>
              <w:rPr>
                <w:rFonts w:ascii="Arial Narrow" w:eastAsia="MS Mincho" w:hAnsi="Arial Narrow" w:cs="Arial Narrow"/>
                <w:sz w:val="22"/>
              </w:rPr>
            </w:pPr>
            <w:r w:rsidRPr="00DB74AF">
              <w:rPr>
                <w:rFonts w:ascii="Arial Narrow" w:eastAsia="MS Mincho" w:hAnsi="Arial Narrow" w:cs="Arial Narrow" w:hint="eastAsia"/>
                <w:sz w:val="22"/>
              </w:rPr>
              <w:t>4</w:t>
            </w:r>
          </w:p>
        </w:tc>
        <w:tc>
          <w:tcPr>
            <w:tcW w:w="2550" w:type="dxa"/>
            <w:vAlign w:val="center"/>
          </w:tcPr>
          <w:p w:rsidR="00ED088D" w:rsidRPr="00DB74AF" w:rsidRDefault="00ED088D" w:rsidP="00DB74AF">
            <w:pPr>
              <w:ind w:left="0"/>
              <w:rPr>
                <w:rFonts w:ascii="Arial Narrow" w:eastAsia="Arial Narrow" w:hAnsi="Arial Narrow" w:cs="Arial Narrow"/>
                <w:sz w:val="22"/>
              </w:rPr>
            </w:pPr>
          </w:p>
        </w:tc>
        <w:tc>
          <w:tcPr>
            <w:tcW w:w="984" w:type="dxa"/>
            <w:vAlign w:val="center"/>
          </w:tcPr>
          <w:p w:rsidR="00ED088D" w:rsidRPr="00DB74AF" w:rsidRDefault="00ED088D" w:rsidP="00DB74AF">
            <w:pPr>
              <w:ind w:left="0"/>
              <w:rPr>
                <w:rFonts w:ascii="Arial Narrow" w:eastAsia="Arial Narrow" w:hAnsi="Arial Narrow" w:cs="Arial Narrow"/>
                <w:sz w:val="22"/>
              </w:rPr>
            </w:pPr>
          </w:p>
        </w:tc>
        <w:tc>
          <w:tcPr>
            <w:tcW w:w="985" w:type="dxa"/>
            <w:vAlign w:val="center"/>
          </w:tcPr>
          <w:p w:rsidR="00ED088D" w:rsidRPr="00DB74AF" w:rsidRDefault="00ED088D" w:rsidP="00DB74AF">
            <w:pPr>
              <w:ind w:left="0"/>
              <w:rPr>
                <w:rFonts w:ascii="Arial Narrow" w:eastAsia="Arial Narrow" w:hAnsi="Arial Narrow" w:cs="Arial Narrow"/>
                <w:sz w:val="22"/>
              </w:rPr>
            </w:pPr>
          </w:p>
        </w:tc>
        <w:tc>
          <w:tcPr>
            <w:tcW w:w="985" w:type="dxa"/>
            <w:vAlign w:val="center"/>
          </w:tcPr>
          <w:p w:rsidR="00ED088D" w:rsidRPr="00DB74AF" w:rsidRDefault="00ED088D" w:rsidP="00DB74AF">
            <w:pPr>
              <w:ind w:left="0"/>
              <w:rPr>
                <w:rFonts w:ascii="Arial Narrow" w:eastAsia="Arial Narrow" w:hAnsi="Arial Narrow" w:cs="Arial Narrow"/>
                <w:sz w:val="22"/>
              </w:rPr>
            </w:pPr>
          </w:p>
        </w:tc>
        <w:tc>
          <w:tcPr>
            <w:tcW w:w="984" w:type="dxa"/>
            <w:vAlign w:val="center"/>
          </w:tcPr>
          <w:p w:rsidR="00ED088D" w:rsidRPr="00DB74AF" w:rsidRDefault="00ED088D" w:rsidP="00DB74AF">
            <w:pPr>
              <w:ind w:left="0"/>
              <w:rPr>
                <w:rFonts w:ascii="Arial Narrow" w:eastAsia="Arial Narrow" w:hAnsi="Arial Narrow" w:cs="Arial Narrow"/>
                <w:sz w:val="22"/>
              </w:rPr>
            </w:pPr>
          </w:p>
        </w:tc>
        <w:tc>
          <w:tcPr>
            <w:tcW w:w="985" w:type="dxa"/>
            <w:vAlign w:val="center"/>
          </w:tcPr>
          <w:p w:rsidR="00ED088D" w:rsidRPr="00DB74AF" w:rsidRDefault="00ED088D" w:rsidP="00DB74AF">
            <w:pPr>
              <w:ind w:left="0"/>
              <w:rPr>
                <w:rFonts w:ascii="Arial Narrow" w:eastAsia="Arial Narrow" w:hAnsi="Arial Narrow" w:cs="Arial Narrow"/>
                <w:sz w:val="22"/>
              </w:rPr>
            </w:pPr>
          </w:p>
        </w:tc>
        <w:tc>
          <w:tcPr>
            <w:tcW w:w="985" w:type="dxa"/>
            <w:vAlign w:val="center"/>
          </w:tcPr>
          <w:p w:rsidR="00ED088D" w:rsidRPr="00DB74AF" w:rsidRDefault="00ED088D" w:rsidP="00DB74AF">
            <w:pPr>
              <w:ind w:left="0"/>
              <w:rPr>
                <w:rFonts w:ascii="Arial Narrow" w:eastAsia="Arial Narrow" w:hAnsi="Arial Narrow" w:cs="Arial Narrow"/>
                <w:sz w:val="22"/>
              </w:rPr>
            </w:pPr>
          </w:p>
        </w:tc>
      </w:tr>
      <w:tr w:rsidR="00ED088D" w:rsidRPr="00C473F5" w:rsidTr="00DB74AF">
        <w:trPr>
          <w:jc w:val="center"/>
        </w:trPr>
        <w:tc>
          <w:tcPr>
            <w:tcW w:w="408" w:type="dxa"/>
            <w:vAlign w:val="center"/>
          </w:tcPr>
          <w:p w:rsidR="00ED088D" w:rsidRPr="00DB74AF" w:rsidRDefault="009C30D8" w:rsidP="00DB74AF">
            <w:pPr>
              <w:ind w:left="0"/>
              <w:rPr>
                <w:rFonts w:ascii="Arial Narrow" w:eastAsia="MS Mincho" w:hAnsi="Arial Narrow" w:cs="Arial Narrow"/>
                <w:sz w:val="22"/>
              </w:rPr>
            </w:pPr>
            <w:r w:rsidRPr="00DB74AF">
              <w:rPr>
                <w:rFonts w:ascii="Arial Narrow" w:eastAsia="MS Mincho" w:hAnsi="Arial Narrow" w:cs="Arial Narrow" w:hint="eastAsia"/>
                <w:sz w:val="22"/>
              </w:rPr>
              <w:t>5</w:t>
            </w:r>
          </w:p>
        </w:tc>
        <w:tc>
          <w:tcPr>
            <w:tcW w:w="2550" w:type="dxa"/>
            <w:vAlign w:val="center"/>
          </w:tcPr>
          <w:p w:rsidR="00ED088D" w:rsidRPr="00DB74AF" w:rsidRDefault="00ED088D" w:rsidP="00DB74AF">
            <w:pPr>
              <w:ind w:left="0"/>
              <w:rPr>
                <w:rFonts w:ascii="Arial Narrow" w:eastAsia="Arial Narrow" w:hAnsi="Arial Narrow" w:cs="Arial Narrow"/>
                <w:sz w:val="22"/>
              </w:rPr>
            </w:pPr>
          </w:p>
        </w:tc>
        <w:tc>
          <w:tcPr>
            <w:tcW w:w="984" w:type="dxa"/>
            <w:vAlign w:val="center"/>
          </w:tcPr>
          <w:p w:rsidR="00ED088D" w:rsidRPr="00DB74AF" w:rsidRDefault="00ED088D" w:rsidP="00DB74AF">
            <w:pPr>
              <w:ind w:left="0"/>
              <w:rPr>
                <w:rFonts w:ascii="Arial Narrow" w:eastAsia="Arial Narrow" w:hAnsi="Arial Narrow" w:cs="Arial Narrow"/>
                <w:sz w:val="22"/>
              </w:rPr>
            </w:pPr>
          </w:p>
        </w:tc>
        <w:tc>
          <w:tcPr>
            <w:tcW w:w="985" w:type="dxa"/>
            <w:vAlign w:val="center"/>
          </w:tcPr>
          <w:p w:rsidR="00ED088D" w:rsidRPr="00DB74AF" w:rsidRDefault="00ED088D" w:rsidP="00DB74AF">
            <w:pPr>
              <w:ind w:left="0"/>
              <w:rPr>
                <w:rFonts w:ascii="Arial Narrow" w:eastAsia="Arial Narrow" w:hAnsi="Arial Narrow" w:cs="Arial Narrow"/>
                <w:sz w:val="22"/>
              </w:rPr>
            </w:pPr>
          </w:p>
        </w:tc>
        <w:tc>
          <w:tcPr>
            <w:tcW w:w="985" w:type="dxa"/>
            <w:vAlign w:val="center"/>
          </w:tcPr>
          <w:p w:rsidR="00ED088D" w:rsidRPr="00DB74AF" w:rsidRDefault="00ED088D" w:rsidP="00DB74AF">
            <w:pPr>
              <w:ind w:left="0"/>
              <w:rPr>
                <w:rFonts w:ascii="Arial Narrow" w:eastAsia="Arial Narrow" w:hAnsi="Arial Narrow" w:cs="Arial Narrow"/>
                <w:sz w:val="22"/>
              </w:rPr>
            </w:pPr>
          </w:p>
        </w:tc>
        <w:tc>
          <w:tcPr>
            <w:tcW w:w="984" w:type="dxa"/>
            <w:vAlign w:val="center"/>
          </w:tcPr>
          <w:p w:rsidR="00ED088D" w:rsidRPr="00DB74AF" w:rsidRDefault="00ED088D" w:rsidP="00DB74AF">
            <w:pPr>
              <w:ind w:left="0"/>
              <w:rPr>
                <w:rFonts w:ascii="Arial Narrow" w:eastAsia="Arial Narrow" w:hAnsi="Arial Narrow" w:cs="Arial Narrow"/>
                <w:sz w:val="22"/>
              </w:rPr>
            </w:pPr>
          </w:p>
        </w:tc>
        <w:tc>
          <w:tcPr>
            <w:tcW w:w="985" w:type="dxa"/>
            <w:vAlign w:val="center"/>
          </w:tcPr>
          <w:p w:rsidR="00ED088D" w:rsidRPr="00DB74AF" w:rsidRDefault="00ED088D" w:rsidP="00DB74AF">
            <w:pPr>
              <w:ind w:left="0"/>
              <w:rPr>
                <w:rFonts w:ascii="Arial Narrow" w:eastAsia="Arial Narrow" w:hAnsi="Arial Narrow" w:cs="Arial Narrow"/>
                <w:sz w:val="22"/>
              </w:rPr>
            </w:pPr>
          </w:p>
        </w:tc>
        <w:tc>
          <w:tcPr>
            <w:tcW w:w="985" w:type="dxa"/>
            <w:vAlign w:val="center"/>
          </w:tcPr>
          <w:p w:rsidR="00ED088D" w:rsidRPr="00DB74AF" w:rsidRDefault="00ED088D" w:rsidP="00DB74AF">
            <w:pPr>
              <w:ind w:left="0"/>
              <w:rPr>
                <w:rFonts w:ascii="Arial Narrow" w:eastAsia="Arial Narrow" w:hAnsi="Arial Narrow" w:cs="Arial Narrow"/>
                <w:sz w:val="22"/>
              </w:rPr>
            </w:pPr>
          </w:p>
        </w:tc>
      </w:tr>
    </w:tbl>
    <w:p w:rsidR="00ED088D" w:rsidRPr="00C473F5" w:rsidRDefault="009B7BD7" w:rsidP="00CB5E6F">
      <w:pPr>
        <w:pStyle w:val="TableandFigure"/>
        <w:spacing w:before="108" w:after="108"/>
        <w:rPr>
          <w:color w:val="FF0000"/>
        </w:rPr>
      </w:pPr>
      <w:r w:rsidRPr="00C473F5">
        <w:rPr>
          <w:rFonts w:hint="eastAsia"/>
        </w:rPr>
        <w:t>F</w:t>
      </w:r>
      <w:r w:rsidRPr="00C473F5">
        <w:t>i</w:t>
      </w:r>
      <w:r w:rsidR="004659EA" w:rsidRPr="00C473F5">
        <w:rPr>
          <w:rFonts w:hint="eastAsia"/>
        </w:rPr>
        <w:t>gure 2-3</w:t>
      </w:r>
      <w:r w:rsidRPr="00C473F5">
        <w:rPr>
          <w:rFonts w:hint="eastAsia"/>
        </w:rPr>
        <w:t xml:space="preserve"> Indicative Time Table of IDPCC Preparation</w:t>
      </w:r>
      <w:r w:rsidR="001C0177">
        <w:t xml:space="preserve"> </w:t>
      </w:r>
      <w:r w:rsidR="004659EA" w:rsidRPr="00F20342">
        <w:rPr>
          <w:rFonts w:hint="eastAsia"/>
        </w:rPr>
        <w:t>(to be completed)</w:t>
      </w:r>
      <w:r w:rsidR="004659EA" w:rsidRPr="00C473F5">
        <w:rPr>
          <w:rFonts w:hint="eastAsia"/>
          <w:color w:val="FF0000"/>
        </w:rPr>
        <w:t xml:space="preserve"> </w:t>
      </w:r>
    </w:p>
    <w:p w:rsidR="00F20342" w:rsidRDefault="00F20342" w:rsidP="00CB5E6F">
      <w:pPr>
        <w:pStyle w:val="TableandFigure"/>
        <w:spacing w:before="108" w:after="108"/>
      </w:pPr>
    </w:p>
    <w:p w:rsidR="009C30D8" w:rsidRPr="00910348" w:rsidRDefault="004659EA" w:rsidP="00CB5E6F">
      <w:pPr>
        <w:pStyle w:val="TableandFigure"/>
        <w:spacing w:before="108" w:after="108"/>
      </w:pPr>
      <w:r w:rsidRPr="00910348">
        <w:rPr>
          <w:rFonts w:hint="eastAsia"/>
        </w:rPr>
        <w:t>Table 2-2</w:t>
      </w:r>
      <w:r w:rsidR="001C0177">
        <w:t xml:space="preserve"> </w:t>
      </w:r>
      <w:r w:rsidR="009236A7" w:rsidRPr="00910348">
        <w:rPr>
          <w:rFonts w:hint="eastAsia"/>
        </w:rPr>
        <w:t>W</w:t>
      </w:r>
      <w:r w:rsidR="009236A7" w:rsidRPr="00910348">
        <w:t>o</w:t>
      </w:r>
      <w:r w:rsidR="009236A7" w:rsidRPr="00910348">
        <w:rPr>
          <w:rFonts w:hint="eastAsia"/>
        </w:rPr>
        <w:t xml:space="preserve">rk Demarcation in </w:t>
      </w:r>
      <w:r w:rsidR="009C30D8" w:rsidRPr="00910348">
        <w:rPr>
          <w:rFonts w:hint="eastAsia"/>
        </w:rPr>
        <w:t xml:space="preserve">IDPCC Preparation </w:t>
      </w:r>
    </w:p>
    <w:tbl>
      <w:tblPr>
        <w:tblW w:w="8867" w:type="dxa"/>
        <w:jc w:val="center"/>
        <w:tblBorders>
          <w:top w:val="single" w:sz="12" w:space="0" w:color="auto"/>
          <w:bottom w:val="single" w:sz="12" w:space="0" w:color="auto"/>
          <w:insideH w:val="single" w:sz="4" w:space="0" w:color="auto"/>
          <w:insideV w:val="dotted" w:sz="4" w:space="0" w:color="auto"/>
        </w:tblBorders>
        <w:tblLook w:val="04A0"/>
      </w:tblPr>
      <w:tblGrid>
        <w:gridCol w:w="5359"/>
        <w:gridCol w:w="1890"/>
        <w:gridCol w:w="1618"/>
      </w:tblGrid>
      <w:tr w:rsidR="009C30D8" w:rsidRPr="00C41A30" w:rsidTr="00DB74AF">
        <w:trPr>
          <w:jc w:val="center"/>
        </w:trPr>
        <w:tc>
          <w:tcPr>
            <w:tcW w:w="5359" w:type="dxa"/>
            <w:tcBorders>
              <w:top w:val="single" w:sz="12" w:space="0" w:color="auto"/>
              <w:left w:val="nil"/>
              <w:bottom w:val="double" w:sz="4" w:space="0" w:color="auto"/>
              <w:right w:val="dotted" w:sz="4" w:space="0" w:color="auto"/>
              <w:tl2br w:val="nil"/>
              <w:tr2bl w:val="nil"/>
            </w:tcBorders>
            <w:tcMar>
              <w:left w:w="57" w:type="dxa"/>
              <w:right w:w="57" w:type="dxa"/>
            </w:tcMar>
            <w:vAlign w:val="center"/>
          </w:tcPr>
          <w:p w:rsidR="009C30D8" w:rsidRPr="00DB74AF" w:rsidRDefault="009C30D8" w:rsidP="00DB74AF">
            <w:pPr>
              <w:spacing w:line="240" w:lineRule="exact"/>
              <w:jc w:val="center"/>
              <w:rPr>
                <w:rFonts w:ascii="Arial Narrow" w:eastAsia="MS Mincho" w:hAnsi="Arial Narrow" w:cs="Arial Narrow"/>
                <w:sz w:val="20"/>
                <w:szCs w:val="20"/>
              </w:rPr>
            </w:pPr>
            <w:r w:rsidRPr="00DB74AF">
              <w:rPr>
                <w:rFonts w:ascii="Arial Narrow" w:eastAsia="MS Mincho" w:hAnsi="Arial Narrow" w:cs="Arial Narrow" w:hint="eastAsia"/>
                <w:sz w:val="20"/>
                <w:szCs w:val="20"/>
              </w:rPr>
              <w:t>Tasks</w:t>
            </w:r>
          </w:p>
        </w:tc>
        <w:tc>
          <w:tcPr>
            <w:tcW w:w="1890" w:type="dxa"/>
            <w:tcBorders>
              <w:top w:val="single" w:sz="12" w:space="0" w:color="auto"/>
              <w:left w:val="dotted" w:sz="4" w:space="0" w:color="auto"/>
              <w:bottom w:val="double" w:sz="4" w:space="0" w:color="auto"/>
              <w:right w:val="dotted" w:sz="4" w:space="0" w:color="auto"/>
              <w:tl2br w:val="nil"/>
              <w:tr2bl w:val="nil"/>
            </w:tcBorders>
            <w:vAlign w:val="center"/>
          </w:tcPr>
          <w:p w:rsidR="009C30D8" w:rsidRPr="00DB74AF" w:rsidRDefault="009C30D8" w:rsidP="00DB74AF">
            <w:pPr>
              <w:spacing w:line="240" w:lineRule="exact"/>
              <w:ind w:leftChars="-15" w:left="-15" w:hangingChars="8" w:hanging="16"/>
              <w:jc w:val="center"/>
              <w:rPr>
                <w:rFonts w:ascii="Arial Narrow" w:eastAsia="MS Mincho" w:hAnsi="Arial Narrow" w:cs="Arial Narrow"/>
                <w:sz w:val="20"/>
                <w:szCs w:val="20"/>
              </w:rPr>
            </w:pPr>
            <w:r w:rsidRPr="00DB74AF">
              <w:rPr>
                <w:rFonts w:ascii="Arial Narrow" w:eastAsia="MS Mincho" w:hAnsi="Arial Narrow" w:cs="Arial Narrow" w:hint="eastAsia"/>
                <w:sz w:val="20"/>
                <w:szCs w:val="20"/>
              </w:rPr>
              <w:t>Prepared</w:t>
            </w:r>
            <w:r w:rsidRPr="00DB74AF">
              <w:rPr>
                <w:rFonts w:ascii="Arial Narrow" w:eastAsia="MS Mincho" w:hAnsi="Arial Narrow" w:cs="Arial Narrow" w:hint="eastAsia"/>
                <w:sz w:val="20"/>
                <w:szCs w:val="20"/>
              </w:rPr>
              <w:t xml:space="preserve">　</w:t>
            </w:r>
            <w:r w:rsidRPr="00DB74AF">
              <w:rPr>
                <w:rFonts w:ascii="Arial Narrow" w:eastAsia="MS Mincho" w:hAnsi="Arial Narrow" w:cs="Arial Narrow" w:hint="eastAsia"/>
                <w:sz w:val="20"/>
                <w:szCs w:val="20"/>
              </w:rPr>
              <w:t>by</w:t>
            </w:r>
          </w:p>
        </w:tc>
        <w:tc>
          <w:tcPr>
            <w:tcW w:w="1618" w:type="dxa"/>
            <w:tcBorders>
              <w:top w:val="single" w:sz="12" w:space="0" w:color="auto"/>
              <w:left w:val="dotted" w:sz="4" w:space="0" w:color="auto"/>
              <w:bottom w:val="double" w:sz="4" w:space="0" w:color="auto"/>
              <w:right w:val="nil"/>
              <w:tl2br w:val="nil"/>
              <w:tr2bl w:val="nil"/>
            </w:tcBorders>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r w:rsidRPr="00DB74AF">
              <w:rPr>
                <w:rFonts w:ascii="Arial Narrow" w:eastAsia="Arial Narrow" w:hAnsi="Arial Narrow" w:cs="Arial Narrow" w:hint="eastAsia"/>
                <w:sz w:val="20"/>
                <w:szCs w:val="20"/>
              </w:rPr>
              <w:t>Approved by</w:t>
            </w:r>
          </w:p>
        </w:tc>
      </w:tr>
      <w:tr w:rsidR="009C30D8" w:rsidRPr="00C41A30" w:rsidTr="00DB74AF">
        <w:trPr>
          <w:jc w:val="center"/>
        </w:trPr>
        <w:tc>
          <w:tcPr>
            <w:tcW w:w="5359" w:type="dxa"/>
            <w:tcMar>
              <w:left w:w="57" w:type="dxa"/>
              <w:right w:w="57" w:type="dxa"/>
            </w:tcMar>
            <w:vAlign w:val="center"/>
          </w:tcPr>
          <w:p w:rsidR="009C30D8" w:rsidRPr="00DB74AF" w:rsidRDefault="009C30D8" w:rsidP="00DB74AF">
            <w:pPr>
              <w:pStyle w:val="ListParagraph"/>
              <w:numPr>
                <w:ilvl w:val="0"/>
                <w:numId w:val="14"/>
              </w:numPr>
              <w:spacing w:line="240" w:lineRule="exact"/>
              <w:ind w:leftChars="0"/>
              <w:rPr>
                <w:rFonts w:ascii="Arial Narrow" w:eastAsia="Arial Narrow" w:hAnsi="Arial Narrow" w:cs="Arial Narrow"/>
                <w:sz w:val="20"/>
                <w:szCs w:val="20"/>
              </w:rPr>
            </w:pPr>
            <w:r w:rsidRPr="00DB74AF">
              <w:rPr>
                <w:rFonts w:ascii="Arial Narrow" w:eastAsia="Arial Narrow" w:hAnsi="Arial Narrow" w:cs="Arial Narrow" w:hint="eastAsia"/>
                <w:sz w:val="20"/>
                <w:szCs w:val="20"/>
              </w:rPr>
              <w:t xml:space="preserve">Planning Structure and Relevant </w:t>
            </w:r>
            <w:r w:rsidRPr="00DB74AF">
              <w:rPr>
                <w:rFonts w:ascii="Arial Narrow" w:eastAsia="Arial Narrow" w:hAnsi="Arial Narrow" w:cs="Arial Narrow"/>
                <w:sz w:val="20"/>
                <w:szCs w:val="20"/>
              </w:rPr>
              <w:t>Organizations</w:t>
            </w:r>
          </w:p>
        </w:tc>
        <w:tc>
          <w:tcPr>
            <w:tcW w:w="1890"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p>
        </w:tc>
        <w:tc>
          <w:tcPr>
            <w:tcW w:w="1618"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p>
        </w:tc>
      </w:tr>
      <w:tr w:rsidR="009C30D8" w:rsidRPr="00C41A30" w:rsidTr="00DB74AF">
        <w:trPr>
          <w:jc w:val="center"/>
        </w:trPr>
        <w:tc>
          <w:tcPr>
            <w:tcW w:w="5359" w:type="dxa"/>
            <w:tcMar>
              <w:left w:w="57" w:type="dxa"/>
              <w:right w:w="57" w:type="dxa"/>
            </w:tcMar>
            <w:vAlign w:val="center"/>
          </w:tcPr>
          <w:p w:rsidR="009C30D8" w:rsidRPr="00DB74AF" w:rsidRDefault="009C30D8" w:rsidP="00DB74AF">
            <w:pPr>
              <w:pStyle w:val="ListParagraph"/>
              <w:numPr>
                <w:ilvl w:val="0"/>
                <w:numId w:val="16"/>
              </w:numPr>
              <w:spacing w:line="240" w:lineRule="exact"/>
              <w:ind w:leftChars="0"/>
              <w:rPr>
                <w:rFonts w:ascii="Arial Narrow" w:eastAsia="Arial Narrow" w:hAnsi="Arial Narrow" w:cs="Arial Narrow"/>
                <w:sz w:val="20"/>
                <w:szCs w:val="20"/>
              </w:rPr>
            </w:pPr>
            <w:r w:rsidRPr="00DB74AF">
              <w:rPr>
                <w:rFonts w:ascii="Arial Narrow" w:eastAsia="Arial Narrow" w:hAnsi="Arial Narrow" w:cs="Arial Narrow"/>
                <w:sz w:val="20"/>
                <w:szCs w:val="20"/>
              </w:rPr>
              <w:t>Whole</w:t>
            </w:r>
            <w:r w:rsidRPr="00DB74AF">
              <w:rPr>
                <w:rFonts w:ascii="Arial Narrow" w:eastAsia="Arial Narrow" w:hAnsi="Arial Narrow" w:cs="Arial Narrow" w:hint="eastAsia"/>
                <w:sz w:val="20"/>
                <w:szCs w:val="20"/>
              </w:rPr>
              <w:t xml:space="preserve"> Planning Structure </w:t>
            </w:r>
          </w:p>
        </w:tc>
        <w:tc>
          <w:tcPr>
            <w:tcW w:w="1890"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r w:rsidRPr="00DB74AF">
              <w:rPr>
                <w:rFonts w:ascii="Arial Narrow" w:eastAsia="Arial Narrow" w:hAnsi="Arial Narrow" w:cs="Arial Narrow" w:hint="eastAsia"/>
                <w:sz w:val="20"/>
                <w:szCs w:val="20"/>
              </w:rPr>
              <w:t>LGED</w:t>
            </w:r>
          </w:p>
        </w:tc>
        <w:tc>
          <w:tcPr>
            <w:tcW w:w="1618"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r w:rsidRPr="00DB74AF">
              <w:rPr>
                <w:rFonts w:ascii="Arial Narrow" w:eastAsia="Arial Narrow" w:hAnsi="Arial Narrow" w:cs="Arial Narrow" w:hint="eastAsia"/>
                <w:sz w:val="20"/>
                <w:szCs w:val="20"/>
              </w:rPr>
              <w:t>C</w:t>
            </w:r>
            <w:r w:rsidRPr="00DB74AF">
              <w:rPr>
                <w:rFonts w:ascii="Arial Narrow" w:eastAsia="Arial Narrow" w:hAnsi="Arial Narrow" w:cs="Arial Narrow"/>
                <w:sz w:val="20"/>
                <w:szCs w:val="20"/>
              </w:rPr>
              <w:t>i</w:t>
            </w:r>
            <w:r w:rsidRPr="00DB74AF">
              <w:rPr>
                <w:rFonts w:ascii="Arial Narrow" w:eastAsia="Arial Narrow" w:hAnsi="Arial Narrow" w:cs="Arial Narrow" w:hint="eastAsia"/>
                <w:sz w:val="20"/>
                <w:szCs w:val="20"/>
              </w:rPr>
              <w:t>ty Meeting</w:t>
            </w:r>
          </w:p>
        </w:tc>
      </w:tr>
      <w:tr w:rsidR="009C30D8" w:rsidRPr="00C473F5" w:rsidTr="00DB74AF">
        <w:trPr>
          <w:jc w:val="center"/>
        </w:trPr>
        <w:tc>
          <w:tcPr>
            <w:tcW w:w="5359" w:type="dxa"/>
            <w:tcMar>
              <w:left w:w="57" w:type="dxa"/>
              <w:right w:w="57" w:type="dxa"/>
            </w:tcMar>
            <w:vAlign w:val="center"/>
          </w:tcPr>
          <w:p w:rsidR="009C30D8" w:rsidRPr="00DB74AF" w:rsidRDefault="009C30D8" w:rsidP="00DB74AF">
            <w:pPr>
              <w:pStyle w:val="ListParagraph"/>
              <w:numPr>
                <w:ilvl w:val="0"/>
                <w:numId w:val="16"/>
              </w:numPr>
              <w:spacing w:line="240" w:lineRule="exact"/>
              <w:ind w:leftChars="0"/>
              <w:rPr>
                <w:rFonts w:ascii="Arial Narrow" w:eastAsia="Arial Narrow" w:hAnsi="Arial Narrow" w:cs="Arial Narrow"/>
                <w:sz w:val="20"/>
                <w:szCs w:val="20"/>
              </w:rPr>
            </w:pPr>
            <w:r w:rsidRPr="00DB74AF">
              <w:rPr>
                <w:rFonts w:ascii="Arial Narrow" w:eastAsia="Arial Narrow" w:hAnsi="Arial Narrow" w:cs="Arial Narrow" w:hint="eastAsia"/>
                <w:sz w:val="20"/>
                <w:szCs w:val="20"/>
              </w:rPr>
              <w:t>CPU</w:t>
            </w:r>
          </w:p>
        </w:tc>
        <w:tc>
          <w:tcPr>
            <w:tcW w:w="1890"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r w:rsidRPr="00DB74AF">
              <w:rPr>
                <w:rFonts w:ascii="Arial Narrow" w:eastAsia="Arial Narrow" w:hAnsi="Arial Narrow" w:cs="Arial Narrow" w:hint="eastAsia"/>
                <w:sz w:val="20"/>
                <w:szCs w:val="20"/>
              </w:rPr>
              <w:t>Mayor</w:t>
            </w:r>
          </w:p>
        </w:tc>
        <w:tc>
          <w:tcPr>
            <w:tcW w:w="1618" w:type="dxa"/>
            <w:vAlign w:val="center"/>
          </w:tcPr>
          <w:p w:rsidR="009C30D8" w:rsidRPr="00DB74AF" w:rsidRDefault="008D3AF7" w:rsidP="00DB74AF">
            <w:pPr>
              <w:pStyle w:val="ListParagraph"/>
              <w:spacing w:line="240" w:lineRule="exact"/>
              <w:ind w:leftChars="0" w:left="-47"/>
              <w:jc w:val="center"/>
              <w:rPr>
                <w:rFonts w:ascii="Arial Narrow" w:eastAsia="MS Mincho" w:hAnsi="Arial Narrow" w:cs="Arial Narrow"/>
                <w:sz w:val="20"/>
                <w:szCs w:val="20"/>
              </w:rPr>
            </w:pPr>
            <w:r w:rsidRPr="00DB74AF">
              <w:rPr>
                <w:rFonts w:ascii="Arial Narrow" w:eastAsia="MS Mincho" w:hAnsi="Arial Narrow" w:cs="Arial Narrow" w:hint="eastAsia"/>
                <w:sz w:val="20"/>
                <w:szCs w:val="20"/>
              </w:rPr>
              <w:t>Mayor</w:t>
            </w:r>
          </w:p>
        </w:tc>
      </w:tr>
      <w:tr w:rsidR="009C30D8" w:rsidRPr="00C41A30" w:rsidTr="00DB74AF">
        <w:trPr>
          <w:jc w:val="center"/>
        </w:trPr>
        <w:tc>
          <w:tcPr>
            <w:tcW w:w="5359" w:type="dxa"/>
            <w:tcMar>
              <w:left w:w="57" w:type="dxa"/>
              <w:right w:w="57" w:type="dxa"/>
            </w:tcMar>
            <w:vAlign w:val="center"/>
          </w:tcPr>
          <w:p w:rsidR="009C30D8" w:rsidRPr="00DB74AF" w:rsidRDefault="009C30D8" w:rsidP="00DB74AF">
            <w:pPr>
              <w:pStyle w:val="ListParagraph"/>
              <w:numPr>
                <w:ilvl w:val="0"/>
                <w:numId w:val="16"/>
              </w:numPr>
              <w:spacing w:line="240" w:lineRule="exact"/>
              <w:ind w:leftChars="0"/>
              <w:rPr>
                <w:rFonts w:ascii="Arial Narrow" w:eastAsia="Arial Narrow" w:hAnsi="Arial Narrow" w:cs="Arial Narrow"/>
                <w:sz w:val="20"/>
                <w:szCs w:val="20"/>
              </w:rPr>
            </w:pPr>
            <w:r w:rsidRPr="00DB74AF">
              <w:rPr>
                <w:rFonts w:ascii="Arial Narrow" w:eastAsia="Arial Narrow" w:hAnsi="Arial Narrow" w:cs="Arial Narrow" w:hint="eastAsia"/>
                <w:sz w:val="20"/>
                <w:szCs w:val="20"/>
              </w:rPr>
              <w:t xml:space="preserve">Standing </w:t>
            </w:r>
            <w:r w:rsidRPr="00DB74AF">
              <w:rPr>
                <w:rFonts w:ascii="Arial Narrow" w:eastAsia="Arial Narrow" w:hAnsi="Arial Narrow" w:cs="Arial Narrow"/>
                <w:sz w:val="20"/>
                <w:szCs w:val="20"/>
              </w:rPr>
              <w:t>Committee</w:t>
            </w:r>
            <w:r w:rsidRPr="00DB74AF">
              <w:rPr>
                <w:rFonts w:ascii="Arial Narrow" w:eastAsia="Arial Narrow" w:hAnsi="Arial Narrow" w:cs="Arial Narrow" w:hint="eastAsia"/>
                <w:sz w:val="20"/>
                <w:szCs w:val="20"/>
              </w:rPr>
              <w:t xml:space="preserve"> for Urban Planning and Development</w:t>
            </w:r>
          </w:p>
        </w:tc>
        <w:tc>
          <w:tcPr>
            <w:tcW w:w="1890"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r w:rsidRPr="00DB74AF">
              <w:rPr>
                <w:rFonts w:ascii="Arial Narrow" w:eastAsia="Arial Narrow" w:hAnsi="Arial Narrow" w:cs="Arial Narrow" w:hint="eastAsia"/>
                <w:sz w:val="20"/>
                <w:szCs w:val="20"/>
              </w:rPr>
              <w:t>Mayor</w:t>
            </w:r>
          </w:p>
        </w:tc>
        <w:tc>
          <w:tcPr>
            <w:tcW w:w="1618" w:type="dxa"/>
            <w:vAlign w:val="center"/>
          </w:tcPr>
          <w:p w:rsidR="009C30D8" w:rsidRPr="00DB74AF" w:rsidRDefault="009C30D8" w:rsidP="00DB74AF">
            <w:pPr>
              <w:pStyle w:val="ListParagraph"/>
              <w:spacing w:line="240" w:lineRule="exact"/>
              <w:ind w:leftChars="-23" w:left="-48"/>
              <w:jc w:val="center"/>
              <w:rPr>
                <w:rFonts w:ascii="Arial Narrow" w:eastAsia="Arial Narrow" w:hAnsi="Arial Narrow" w:cs="Arial Narrow"/>
                <w:sz w:val="20"/>
                <w:szCs w:val="20"/>
              </w:rPr>
            </w:pPr>
            <w:r w:rsidRPr="00DB74AF">
              <w:rPr>
                <w:rFonts w:ascii="Arial Narrow" w:eastAsia="Arial Narrow" w:hAnsi="Arial Narrow" w:cs="Arial Narrow" w:hint="eastAsia"/>
                <w:sz w:val="20"/>
                <w:szCs w:val="20"/>
              </w:rPr>
              <w:t>City Meeting</w:t>
            </w:r>
          </w:p>
        </w:tc>
      </w:tr>
      <w:tr w:rsidR="009C30D8" w:rsidRPr="00C41A30" w:rsidTr="00DB74AF">
        <w:trPr>
          <w:jc w:val="center"/>
        </w:trPr>
        <w:tc>
          <w:tcPr>
            <w:tcW w:w="5359" w:type="dxa"/>
            <w:tcMar>
              <w:left w:w="57" w:type="dxa"/>
              <w:right w:w="57" w:type="dxa"/>
            </w:tcMar>
            <w:vAlign w:val="center"/>
          </w:tcPr>
          <w:p w:rsidR="009C30D8" w:rsidRPr="00DB74AF" w:rsidRDefault="009C30D8" w:rsidP="00DB74AF">
            <w:pPr>
              <w:pStyle w:val="ListParagraph"/>
              <w:numPr>
                <w:ilvl w:val="0"/>
                <w:numId w:val="16"/>
              </w:numPr>
              <w:spacing w:line="240" w:lineRule="exact"/>
              <w:ind w:leftChars="0"/>
              <w:rPr>
                <w:rFonts w:ascii="Arial Narrow" w:eastAsia="Arial Narrow" w:hAnsi="Arial Narrow" w:cs="Arial Narrow"/>
                <w:sz w:val="20"/>
                <w:szCs w:val="20"/>
              </w:rPr>
            </w:pPr>
            <w:r w:rsidRPr="00DB74AF">
              <w:rPr>
                <w:rFonts w:ascii="Arial Narrow" w:eastAsia="Arial Narrow" w:hAnsi="Arial Narrow" w:cs="Arial Narrow" w:hint="eastAsia"/>
                <w:sz w:val="20"/>
                <w:szCs w:val="20"/>
              </w:rPr>
              <w:t>CSCC</w:t>
            </w:r>
          </w:p>
        </w:tc>
        <w:tc>
          <w:tcPr>
            <w:tcW w:w="1890"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r w:rsidRPr="00DB74AF">
              <w:rPr>
                <w:rFonts w:ascii="Arial Narrow" w:eastAsia="Arial Narrow" w:hAnsi="Arial Narrow" w:cs="Arial Narrow" w:hint="eastAsia"/>
                <w:sz w:val="20"/>
                <w:szCs w:val="20"/>
              </w:rPr>
              <w:t>Mayor</w:t>
            </w:r>
          </w:p>
        </w:tc>
        <w:tc>
          <w:tcPr>
            <w:tcW w:w="1618"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r w:rsidRPr="00DB74AF">
              <w:rPr>
                <w:rFonts w:ascii="Arial Narrow" w:eastAsia="Arial Narrow" w:hAnsi="Arial Narrow" w:cs="Arial Narrow" w:hint="eastAsia"/>
                <w:sz w:val="20"/>
                <w:szCs w:val="20"/>
              </w:rPr>
              <w:t>City Meeting</w:t>
            </w:r>
          </w:p>
        </w:tc>
      </w:tr>
      <w:tr w:rsidR="009C30D8" w:rsidRPr="00C41A30" w:rsidTr="00DB74AF">
        <w:trPr>
          <w:trHeight w:val="343"/>
          <w:jc w:val="center"/>
        </w:trPr>
        <w:tc>
          <w:tcPr>
            <w:tcW w:w="5359" w:type="dxa"/>
            <w:tcMar>
              <w:left w:w="57" w:type="dxa"/>
              <w:right w:w="57" w:type="dxa"/>
            </w:tcMar>
            <w:vAlign w:val="center"/>
          </w:tcPr>
          <w:p w:rsidR="009C30D8" w:rsidRPr="00DB74AF" w:rsidRDefault="009C30D8" w:rsidP="00DB74AF">
            <w:pPr>
              <w:pStyle w:val="ListParagraph"/>
              <w:numPr>
                <w:ilvl w:val="0"/>
                <w:numId w:val="16"/>
              </w:numPr>
              <w:spacing w:line="240" w:lineRule="exact"/>
              <w:ind w:leftChars="0"/>
              <w:rPr>
                <w:rFonts w:ascii="Arial Narrow" w:eastAsia="Arial Narrow" w:hAnsi="Arial Narrow" w:cs="Arial Narrow"/>
                <w:sz w:val="20"/>
                <w:szCs w:val="20"/>
              </w:rPr>
            </w:pPr>
            <w:r w:rsidRPr="00DB74AF">
              <w:rPr>
                <w:rFonts w:ascii="Arial Narrow" w:eastAsia="Arial Narrow" w:hAnsi="Arial Narrow" w:cs="Arial Narrow" w:hint="eastAsia"/>
                <w:sz w:val="20"/>
                <w:szCs w:val="20"/>
              </w:rPr>
              <w:t>WLCC</w:t>
            </w:r>
          </w:p>
        </w:tc>
        <w:tc>
          <w:tcPr>
            <w:tcW w:w="1890"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r w:rsidRPr="00DB74AF">
              <w:rPr>
                <w:rFonts w:ascii="Arial Narrow" w:eastAsia="Arial Narrow" w:hAnsi="Arial Narrow" w:cs="Arial Narrow" w:hint="eastAsia"/>
                <w:sz w:val="20"/>
                <w:szCs w:val="20"/>
              </w:rPr>
              <w:t>C</w:t>
            </w:r>
            <w:r w:rsidRPr="00DB74AF">
              <w:rPr>
                <w:rFonts w:ascii="Arial Narrow" w:eastAsia="Arial Narrow" w:hAnsi="Arial Narrow" w:cs="Arial Narrow"/>
                <w:sz w:val="20"/>
                <w:szCs w:val="20"/>
              </w:rPr>
              <w:t>o</w:t>
            </w:r>
            <w:r w:rsidRPr="00DB74AF">
              <w:rPr>
                <w:rFonts w:ascii="Arial Narrow" w:eastAsia="Arial Narrow" w:hAnsi="Arial Narrow" w:cs="Arial Narrow" w:hint="eastAsia"/>
                <w:sz w:val="20"/>
                <w:szCs w:val="20"/>
              </w:rPr>
              <w:t xml:space="preserve">uncilor </w:t>
            </w:r>
          </w:p>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r w:rsidRPr="00DB74AF">
              <w:rPr>
                <w:rFonts w:ascii="Arial Narrow" w:eastAsia="Arial Narrow" w:hAnsi="Arial Narrow" w:cs="Arial Narrow" w:hint="eastAsia"/>
                <w:sz w:val="20"/>
                <w:szCs w:val="20"/>
              </w:rPr>
              <w:t>/W</w:t>
            </w:r>
            <w:r w:rsidRPr="00DB74AF">
              <w:rPr>
                <w:rFonts w:ascii="Arial Narrow" w:eastAsia="Arial Narrow" w:hAnsi="Arial Narrow" w:cs="Arial Narrow"/>
                <w:sz w:val="20"/>
                <w:szCs w:val="20"/>
              </w:rPr>
              <w:t>o</w:t>
            </w:r>
            <w:r w:rsidRPr="00DB74AF">
              <w:rPr>
                <w:rFonts w:ascii="Arial Narrow" w:eastAsia="Arial Narrow" w:hAnsi="Arial Narrow" w:cs="Arial Narrow" w:hint="eastAsia"/>
                <w:sz w:val="20"/>
                <w:szCs w:val="20"/>
              </w:rPr>
              <w:t>men councilor/</w:t>
            </w:r>
          </w:p>
        </w:tc>
        <w:tc>
          <w:tcPr>
            <w:tcW w:w="1618"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r w:rsidRPr="00DB74AF">
              <w:rPr>
                <w:rFonts w:ascii="Arial Narrow" w:eastAsia="Arial Narrow" w:hAnsi="Arial Narrow" w:cs="Arial Narrow" w:hint="eastAsia"/>
                <w:sz w:val="20"/>
                <w:szCs w:val="20"/>
              </w:rPr>
              <w:t>Mayor</w:t>
            </w:r>
          </w:p>
        </w:tc>
      </w:tr>
      <w:tr w:rsidR="009C30D8" w:rsidRPr="00C41A30" w:rsidTr="00DB74AF">
        <w:trPr>
          <w:jc w:val="center"/>
        </w:trPr>
        <w:tc>
          <w:tcPr>
            <w:tcW w:w="5359" w:type="dxa"/>
            <w:tcMar>
              <w:left w:w="57" w:type="dxa"/>
              <w:right w:w="57" w:type="dxa"/>
            </w:tcMar>
            <w:vAlign w:val="center"/>
          </w:tcPr>
          <w:p w:rsidR="009C30D8" w:rsidRPr="00DB74AF" w:rsidRDefault="009C30D8" w:rsidP="00DB74AF">
            <w:pPr>
              <w:pStyle w:val="ListParagraph"/>
              <w:spacing w:line="240" w:lineRule="exact"/>
              <w:ind w:leftChars="0" w:left="0"/>
              <w:rPr>
                <w:rFonts w:ascii="Arial Narrow" w:eastAsia="Arial Narrow" w:hAnsi="Arial Narrow" w:cs="Arial Narrow"/>
                <w:sz w:val="20"/>
                <w:szCs w:val="20"/>
              </w:rPr>
            </w:pPr>
          </w:p>
        </w:tc>
        <w:tc>
          <w:tcPr>
            <w:tcW w:w="1890"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p>
        </w:tc>
        <w:tc>
          <w:tcPr>
            <w:tcW w:w="1618"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p>
        </w:tc>
      </w:tr>
      <w:tr w:rsidR="009C30D8" w:rsidRPr="00C41A30" w:rsidTr="00DB74AF">
        <w:trPr>
          <w:jc w:val="center"/>
        </w:trPr>
        <w:tc>
          <w:tcPr>
            <w:tcW w:w="5359" w:type="dxa"/>
            <w:tcMar>
              <w:left w:w="57" w:type="dxa"/>
              <w:right w:w="57" w:type="dxa"/>
            </w:tcMar>
            <w:vAlign w:val="center"/>
          </w:tcPr>
          <w:p w:rsidR="009C30D8" w:rsidRPr="00DB74AF" w:rsidRDefault="009C30D8" w:rsidP="00DB74AF">
            <w:pPr>
              <w:pStyle w:val="ListParagraph"/>
              <w:numPr>
                <w:ilvl w:val="0"/>
                <w:numId w:val="14"/>
              </w:numPr>
              <w:spacing w:line="240" w:lineRule="exact"/>
              <w:ind w:leftChars="0"/>
              <w:rPr>
                <w:rFonts w:ascii="Arial Narrow" w:eastAsia="Arial Narrow" w:hAnsi="Arial Narrow" w:cs="Arial Narrow"/>
                <w:sz w:val="20"/>
                <w:szCs w:val="20"/>
              </w:rPr>
            </w:pPr>
            <w:r w:rsidRPr="00DB74AF">
              <w:rPr>
                <w:rFonts w:ascii="Arial Narrow" w:eastAsia="Arial Narrow" w:hAnsi="Arial Narrow" w:cs="Arial Narrow" w:hint="eastAsia"/>
                <w:sz w:val="20"/>
                <w:szCs w:val="20"/>
              </w:rPr>
              <w:t xml:space="preserve">Elaboration and </w:t>
            </w:r>
            <w:r w:rsidRPr="00DB74AF">
              <w:rPr>
                <w:rFonts w:ascii="Arial Narrow" w:eastAsia="Arial Narrow" w:hAnsi="Arial Narrow" w:cs="Arial Narrow"/>
                <w:sz w:val="20"/>
                <w:szCs w:val="20"/>
              </w:rPr>
              <w:t>Revising</w:t>
            </w:r>
            <w:r w:rsidR="001C0177">
              <w:rPr>
                <w:rFonts w:ascii="Arial Narrow" w:eastAsia="Arial Narrow" w:hAnsi="Arial Narrow" w:cs="Arial Narrow"/>
                <w:sz w:val="20"/>
                <w:szCs w:val="20"/>
              </w:rPr>
              <w:t xml:space="preserve"> </w:t>
            </w:r>
            <w:r w:rsidRPr="00DB74AF">
              <w:rPr>
                <w:rFonts w:ascii="Arial Narrow" w:eastAsia="Arial Narrow" w:hAnsi="Arial Narrow" w:cs="Arial Narrow"/>
                <w:sz w:val="20"/>
                <w:szCs w:val="20"/>
              </w:rPr>
              <w:t>Procedure</w:t>
            </w:r>
            <w:r w:rsidRPr="00DB74AF">
              <w:rPr>
                <w:rFonts w:ascii="Arial Narrow" w:eastAsia="Arial Narrow" w:hAnsi="Arial Narrow" w:cs="Arial Narrow" w:hint="eastAsia"/>
                <w:sz w:val="20"/>
                <w:szCs w:val="20"/>
              </w:rPr>
              <w:t xml:space="preserve"> of IDPCC</w:t>
            </w:r>
          </w:p>
        </w:tc>
        <w:tc>
          <w:tcPr>
            <w:tcW w:w="1890"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p>
        </w:tc>
        <w:tc>
          <w:tcPr>
            <w:tcW w:w="1618"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p>
        </w:tc>
      </w:tr>
      <w:tr w:rsidR="009C30D8" w:rsidRPr="00C41A30" w:rsidTr="00DB74AF">
        <w:trPr>
          <w:jc w:val="center"/>
        </w:trPr>
        <w:tc>
          <w:tcPr>
            <w:tcW w:w="5359" w:type="dxa"/>
            <w:tcMar>
              <w:left w:w="57" w:type="dxa"/>
              <w:right w:w="57" w:type="dxa"/>
            </w:tcMar>
            <w:vAlign w:val="center"/>
          </w:tcPr>
          <w:p w:rsidR="009C30D8" w:rsidRPr="00DB74AF" w:rsidRDefault="009C30D8" w:rsidP="00DB74AF">
            <w:pPr>
              <w:pStyle w:val="ListParagraph"/>
              <w:numPr>
                <w:ilvl w:val="0"/>
                <w:numId w:val="15"/>
              </w:numPr>
              <w:spacing w:line="240" w:lineRule="exact"/>
              <w:ind w:leftChars="0"/>
              <w:rPr>
                <w:rFonts w:ascii="Arial Narrow" w:eastAsia="Arial Narrow" w:hAnsi="Arial Narrow" w:cs="Arial Narrow"/>
                <w:sz w:val="20"/>
                <w:szCs w:val="20"/>
              </w:rPr>
            </w:pPr>
            <w:r w:rsidRPr="00DB74AF">
              <w:rPr>
                <w:rFonts w:ascii="Arial Narrow" w:eastAsia="Arial Narrow" w:hAnsi="Arial Narrow" w:cs="Arial Narrow" w:hint="eastAsia"/>
                <w:sz w:val="20"/>
                <w:szCs w:val="20"/>
              </w:rPr>
              <w:t xml:space="preserve">Key Steps of IDPCC Preparation or Revise </w:t>
            </w:r>
          </w:p>
        </w:tc>
        <w:tc>
          <w:tcPr>
            <w:tcW w:w="1890"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p>
        </w:tc>
        <w:tc>
          <w:tcPr>
            <w:tcW w:w="1618"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p>
        </w:tc>
      </w:tr>
      <w:tr w:rsidR="009C30D8" w:rsidRPr="00C41A30" w:rsidTr="00DB74AF">
        <w:trPr>
          <w:jc w:val="center"/>
        </w:trPr>
        <w:tc>
          <w:tcPr>
            <w:tcW w:w="5359" w:type="dxa"/>
            <w:tcMar>
              <w:left w:w="57" w:type="dxa"/>
              <w:right w:w="57" w:type="dxa"/>
            </w:tcMar>
            <w:vAlign w:val="center"/>
          </w:tcPr>
          <w:p w:rsidR="009C30D8" w:rsidRPr="00DB74AF" w:rsidRDefault="009C30D8" w:rsidP="00DB74AF">
            <w:pPr>
              <w:pStyle w:val="ListParagraph"/>
              <w:numPr>
                <w:ilvl w:val="0"/>
                <w:numId w:val="15"/>
              </w:numPr>
              <w:spacing w:line="240" w:lineRule="exact"/>
              <w:ind w:leftChars="0"/>
              <w:rPr>
                <w:rFonts w:ascii="Arial Narrow" w:eastAsia="Arial Narrow" w:hAnsi="Arial Narrow" w:cs="Arial Narrow"/>
                <w:sz w:val="20"/>
                <w:szCs w:val="20"/>
              </w:rPr>
            </w:pPr>
            <w:r w:rsidRPr="00DB74AF">
              <w:rPr>
                <w:rFonts w:ascii="Arial Narrow" w:eastAsia="Arial Narrow" w:hAnsi="Arial Narrow" w:cs="Arial Narrow" w:hint="eastAsia"/>
                <w:sz w:val="20"/>
                <w:szCs w:val="20"/>
              </w:rPr>
              <w:t>Indicative Time Table of IDPCC Preparation</w:t>
            </w:r>
          </w:p>
        </w:tc>
        <w:tc>
          <w:tcPr>
            <w:tcW w:w="1890"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r w:rsidRPr="00DB74AF">
              <w:rPr>
                <w:rFonts w:ascii="Arial Narrow" w:eastAsia="Arial Narrow" w:hAnsi="Arial Narrow" w:cs="Arial Narrow" w:hint="eastAsia"/>
                <w:sz w:val="20"/>
                <w:szCs w:val="20"/>
              </w:rPr>
              <w:t>CPU</w:t>
            </w:r>
          </w:p>
        </w:tc>
        <w:tc>
          <w:tcPr>
            <w:tcW w:w="1618"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r w:rsidRPr="00DB74AF">
              <w:rPr>
                <w:rFonts w:ascii="Arial Narrow" w:eastAsia="Arial Narrow" w:hAnsi="Arial Narrow" w:cs="Arial Narrow" w:hint="eastAsia"/>
                <w:sz w:val="20"/>
                <w:szCs w:val="20"/>
              </w:rPr>
              <w:t>Mayor</w:t>
            </w:r>
          </w:p>
        </w:tc>
      </w:tr>
      <w:tr w:rsidR="009C30D8" w:rsidRPr="00C41A30" w:rsidTr="00DB74AF">
        <w:trPr>
          <w:jc w:val="center"/>
        </w:trPr>
        <w:tc>
          <w:tcPr>
            <w:tcW w:w="5359" w:type="dxa"/>
            <w:tcMar>
              <w:left w:w="57" w:type="dxa"/>
              <w:right w:w="57" w:type="dxa"/>
            </w:tcMar>
            <w:vAlign w:val="center"/>
          </w:tcPr>
          <w:p w:rsidR="009C30D8" w:rsidRPr="00DB74AF" w:rsidRDefault="009C30D8" w:rsidP="00DB74AF">
            <w:pPr>
              <w:pStyle w:val="ListParagraph"/>
              <w:numPr>
                <w:ilvl w:val="0"/>
                <w:numId w:val="15"/>
              </w:numPr>
              <w:spacing w:line="240" w:lineRule="exact"/>
              <w:ind w:leftChars="0"/>
              <w:rPr>
                <w:rFonts w:ascii="Arial Narrow" w:eastAsia="Arial Narrow" w:hAnsi="Arial Narrow" w:cs="Arial Narrow"/>
                <w:sz w:val="20"/>
                <w:szCs w:val="20"/>
              </w:rPr>
            </w:pPr>
            <w:r w:rsidRPr="00DB74AF">
              <w:rPr>
                <w:rFonts w:ascii="Arial Narrow" w:eastAsia="Arial Narrow" w:hAnsi="Arial Narrow" w:cs="Arial Narrow" w:hint="eastAsia"/>
                <w:sz w:val="20"/>
                <w:szCs w:val="20"/>
              </w:rPr>
              <w:t>Inception W</w:t>
            </w:r>
            <w:r w:rsidRPr="00DB74AF">
              <w:rPr>
                <w:rFonts w:ascii="Arial Narrow" w:eastAsia="Arial Narrow" w:hAnsi="Arial Narrow" w:cs="Arial Narrow"/>
                <w:sz w:val="20"/>
                <w:szCs w:val="20"/>
              </w:rPr>
              <w:t>o</w:t>
            </w:r>
            <w:r w:rsidRPr="00DB74AF">
              <w:rPr>
                <w:rFonts w:ascii="Arial Narrow" w:eastAsia="Arial Narrow" w:hAnsi="Arial Narrow" w:cs="Arial Narrow" w:hint="eastAsia"/>
                <w:sz w:val="20"/>
                <w:szCs w:val="20"/>
              </w:rPr>
              <w:t xml:space="preserve">rkshop </w:t>
            </w:r>
          </w:p>
        </w:tc>
        <w:tc>
          <w:tcPr>
            <w:tcW w:w="1890"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r w:rsidRPr="00DB74AF">
              <w:rPr>
                <w:rFonts w:ascii="Arial Narrow" w:eastAsia="Arial Narrow" w:hAnsi="Arial Narrow" w:cs="Arial Narrow" w:hint="eastAsia"/>
                <w:sz w:val="20"/>
                <w:szCs w:val="20"/>
              </w:rPr>
              <w:t>CEO</w:t>
            </w:r>
          </w:p>
        </w:tc>
        <w:tc>
          <w:tcPr>
            <w:tcW w:w="1618"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p>
        </w:tc>
      </w:tr>
      <w:tr w:rsidR="009C30D8" w:rsidRPr="00C41A30" w:rsidTr="00DB74AF">
        <w:trPr>
          <w:jc w:val="center"/>
        </w:trPr>
        <w:tc>
          <w:tcPr>
            <w:tcW w:w="5359" w:type="dxa"/>
            <w:tcMar>
              <w:left w:w="57" w:type="dxa"/>
              <w:right w:w="57" w:type="dxa"/>
            </w:tcMar>
            <w:vAlign w:val="center"/>
          </w:tcPr>
          <w:p w:rsidR="009C30D8" w:rsidRPr="00DB74AF" w:rsidRDefault="009C30D8" w:rsidP="00DB74AF">
            <w:pPr>
              <w:pStyle w:val="ListParagraph"/>
              <w:numPr>
                <w:ilvl w:val="0"/>
                <w:numId w:val="15"/>
              </w:numPr>
              <w:spacing w:line="240" w:lineRule="exact"/>
              <w:ind w:leftChars="0"/>
              <w:rPr>
                <w:rFonts w:ascii="Arial Narrow" w:eastAsia="Arial Narrow" w:hAnsi="Arial Narrow" w:cs="Arial Narrow"/>
                <w:sz w:val="20"/>
                <w:szCs w:val="20"/>
              </w:rPr>
            </w:pPr>
            <w:r w:rsidRPr="00DB74AF">
              <w:rPr>
                <w:rFonts w:ascii="Arial Narrow" w:eastAsia="Arial Narrow" w:hAnsi="Arial Narrow" w:cs="Arial Narrow" w:hint="eastAsia"/>
                <w:sz w:val="20"/>
                <w:szCs w:val="20"/>
              </w:rPr>
              <w:t>Review of Existing Plans of the CC</w:t>
            </w:r>
          </w:p>
        </w:tc>
        <w:tc>
          <w:tcPr>
            <w:tcW w:w="1890"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r w:rsidRPr="00DB74AF">
              <w:rPr>
                <w:rFonts w:ascii="Arial Narrow" w:eastAsia="Arial Narrow" w:hAnsi="Arial Narrow" w:cs="Arial Narrow" w:hint="eastAsia"/>
                <w:sz w:val="20"/>
                <w:szCs w:val="20"/>
              </w:rPr>
              <w:t>CPU</w:t>
            </w:r>
          </w:p>
        </w:tc>
        <w:tc>
          <w:tcPr>
            <w:tcW w:w="1618"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p>
        </w:tc>
      </w:tr>
      <w:tr w:rsidR="009C30D8" w:rsidRPr="00C41A30" w:rsidTr="00DB74AF">
        <w:trPr>
          <w:jc w:val="center"/>
        </w:trPr>
        <w:tc>
          <w:tcPr>
            <w:tcW w:w="5359" w:type="dxa"/>
            <w:tcMar>
              <w:left w:w="57" w:type="dxa"/>
              <w:right w:w="57" w:type="dxa"/>
            </w:tcMar>
            <w:vAlign w:val="center"/>
          </w:tcPr>
          <w:p w:rsidR="009C30D8" w:rsidRPr="00DB74AF" w:rsidRDefault="009C30D8" w:rsidP="00DB74AF">
            <w:pPr>
              <w:pStyle w:val="ListParagraph"/>
              <w:numPr>
                <w:ilvl w:val="0"/>
                <w:numId w:val="15"/>
              </w:numPr>
              <w:spacing w:line="240" w:lineRule="exact"/>
              <w:ind w:leftChars="0"/>
              <w:rPr>
                <w:rFonts w:ascii="Arial Narrow" w:eastAsia="Arial Narrow" w:hAnsi="Arial Narrow" w:cs="Arial Narrow"/>
                <w:sz w:val="20"/>
                <w:szCs w:val="20"/>
              </w:rPr>
            </w:pPr>
            <w:r w:rsidRPr="00DB74AF">
              <w:rPr>
                <w:rFonts w:ascii="Arial Narrow" w:eastAsia="Arial Narrow" w:hAnsi="Arial Narrow" w:cs="Arial Narrow" w:hint="eastAsia"/>
                <w:sz w:val="20"/>
                <w:szCs w:val="20"/>
              </w:rPr>
              <w:t xml:space="preserve">Plan of Infrastructure Development Agencies of the Central </w:t>
            </w:r>
            <w:r w:rsidRPr="00DB74AF">
              <w:rPr>
                <w:rFonts w:ascii="Arial Narrow" w:eastAsia="Arial Narrow" w:hAnsi="Arial Narrow" w:cs="Arial Narrow"/>
                <w:sz w:val="20"/>
                <w:szCs w:val="20"/>
              </w:rPr>
              <w:t>Government</w:t>
            </w:r>
          </w:p>
        </w:tc>
        <w:tc>
          <w:tcPr>
            <w:tcW w:w="1890"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r w:rsidRPr="00DB74AF">
              <w:rPr>
                <w:rFonts w:ascii="Arial Narrow" w:eastAsia="Arial Narrow" w:hAnsi="Arial Narrow" w:cs="Arial Narrow" w:hint="eastAsia"/>
                <w:sz w:val="20"/>
                <w:szCs w:val="20"/>
              </w:rPr>
              <w:t>CPU</w:t>
            </w:r>
          </w:p>
        </w:tc>
        <w:tc>
          <w:tcPr>
            <w:tcW w:w="1618"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p>
        </w:tc>
      </w:tr>
      <w:tr w:rsidR="009C30D8" w:rsidRPr="00C41A30" w:rsidTr="00DB74AF">
        <w:trPr>
          <w:jc w:val="center"/>
        </w:trPr>
        <w:tc>
          <w:tcPr>
            <w:tcW w:w="5359" w:type="dxa"/>
            <w:tcMar>
              <w:left w:w="57" w:type="dxa"/>
              <w:right w:w="57" w:type="dxa"/>
            </w:tcMar>
            <w:vAlign w:val="center"/>
          </w:tcPr>
          <w:p w:rsidR="009C30D8" w:rsidRPr="00DB74AF" w:rsidRDefault="009C30D8" w:rsidP="00DB74AF">
            <w:pPr>
              <w:pStyle w:val="ListParagraph"/>
              <w:numPr>
                <w:ilvl w:val="0"/>
                <w:numId w:val="15"/>
              </w:numPr>
              <w:spacing w:line="240" w:lineRule="exact"/>
              <w:ind w:leftChars="0"/>
              <w:rPr>
                <w:rFonts w:ascii="Arial Narrow" w:eastAsia="Arial Narrow" w:hAnsi="Arial Narrow" w:cs="Arial Narrow"/>
                <w:sz w:val="20"/>
                <w:szCs w:val="20"/>
              </w:rPr>
            </w:pPr>
            <w:r w:rsidRPr="00DB74AF">
              <w:rPr>
                <w:rFonts w:ascii="Arial Narrow" w:eastAsia="Arial Narrow" w:hAnsi="Arial Narrow" w:cs="Arial Narrow" w:hint="eastAsia"/>
                <w:sz w:val="20"/>
                <w:szCs w:val="20"/>
              </w:rPr>
              <w:t xml:space="preserve">Gathering General </w:t>
            </w:r>
            <w:r w:rsidRPr="00DB74AF">
              <w:rPr>
                <w:rFonts w:ascii="Arial Narrow" w:eastAsia="Arial Narrow" w:hAnsi="Arial Narrow" w:cs="Arial Narrow"/>
                <w:sz w:val="20"/>
                <w:szCs w:val="20"/>
              </w:rPr>
              <w:t>Information</w:t>
            </w:r>
            <w:r w:rsidRPr="00DB74AF">
              <w:rPr>
                <w:rFonts w:ascii="Arial Narrow" w:eastAsia="Arial Narrow" w:hAnsi="Arial Narrow" w:cs="Arial Narrow" w:hint="eastAsia"/>
                <w:sz w:val="20"/>
                <w:szCs w:val="20"/>
              </w:rPr>
              <w:t xml:space="preserve"> on the CC</w:t>
            </w:r>
          </w:p>
        </w:tc>
        <w:tc>
          <w:tcPr>
            <w:tcW w:w="1890"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r w:rsidRPr="00DB74AF">
              <w:rPr>
                <w:rFonts w:ascii="Arial Narrow" w:eastAsia="Arial Narrow" w:hAnsi="Arial Narrow" w:cs="Arial Narrow" w:hint="eastAsia"/>
                <w:sz w:val="20"/>
                <w:szCs w:val="20"/>
              </w:rPr>
              <w:t>CPU</w:t>
            </w:r>
          </w:p>
        </w:tc>
        <w:tc>
          <w:tcPr>
            <w:tcW w:w="1618"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p>
        </w:tc>
      </w:tr>
      <w:tr w:rsidR="009C30D8" w:rsidRPr="00C41A30" w:rsidTr="00DB74AF">
        <w:trPr>
          <w:jc w:val="center"/>
        </w:trPr>
        <w:tc>
          <w:tcPr>
            <w:tcW w:w="5359" w:type="dxa"/>
            <w:tcMar>
              <w:left w:w="57" w:type="dxa"/>
              <w:right w:w="57" w:type="dxa"/>
            </w:tcMar>
            <w:vAlign w:val="center"/>
          </w:tcPr>
          <w:p w:rsidR="009C30D8" w:rsidRPr="00DB74AF" w:rsidRDefault="009C30D8" w:rsidP="00DB74AF">
            <w:pPr>
              <w:pStyle w:val="ListParagraph"/>
              <w:numPr>
                <w:ilvl w:val="0"/>
                <w:numId w:val="15"/>
              </w:numPr>
              <w:spacing w:line="240" w:lineRule="exact"/>
              <w:ind w:leftChars="0"/>
              <w:rPr>
                <w:rFonts w:ascii="Arial Narrow" w:eastAsia="Arial Narrow" w:hAnsi="Arial Narrow" w:cs="Arial Narrow"/>
                <w:sz w:val="20"/>
                <w:szCs w:val="20"/>
              </w:rPr>
            </w:pPr>
            <w:r w:rsidRPr="00DB74AF">
              <w:rPr>
                <w:rFonts w:ascii="Arial Narrow" w:eastAsia="Arial Narrow" w:hAnsi="Arial Narrow" w:cs="Arial Narrow" w:hint="eastAsia"/>
                <w:sz w:val="20"/>
                <w:szCs w:val="20"/>
              </w:rPr>
              <w:t>SWOT Analysis of the CC</w:t>
            </w:r>
          </w:p>
        </w:tc>
        <w:tc>
          <w:tcPr>
            <w:tcW w:w="1890"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r w:rsidRPr="00DB74AF">
              <w:rPr>
                <w:rFonts w:ascii="Arial Narrow" w:eastAsia="Arial Narrow" w:hAnsi="Arial Narrow" w:cs="Arial Narrow" w:hint="eastAsia"/>
                <w:sz w:val="20"/>
                <w:szCs w:val="20"/>
              </w:rPr>
              <w:t>CPU</w:t>
            </w:r>
          </w:p>
        </w:tc>
        <w:tc>
          <w:tcPr>
            <w:tcW w:w="1618"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p>
        </w:tc>
      </w:tr>
      <w:tr w:rsidR="009C30D8" w:rsidRPr="00C41A30" w:rsidTr="00DB74AF">
        <w:trPr>
          <w:jc w:val="center"/>
        </w:trPr>
        <w:tc>
          <w:tcPr>
            <w:tcW w:w="5359" w:type="dxa"/>
            <w:tcMar>
              <w:left w:w="57" w:type="dxa"/>
              <w:right w:w="57" w:type="dxa"/>
            </w:tcMar>
            <w:vAlign w:val="center"/>
          </w:tcPr>
          <w:p w:rsidR="009C30D8" w:rsidRPr="00DB74AF" w:rsidRDefault="009C30D8" w:rsidP="00DB74AF">
            <w:pPr>
              <w:pStyle w:val="ListParagraph"/>
              <w:numPr>
                <w:ilvl w:val="0"/>
                <w:numId w:val="15"/>
              </w:numPr>
              <w:spacing w:line="240" w:lineRule="exact"/>
              <w:ind w:leftChars="0"/>
              <w:rPr>
                <w:rFonts w:ascii="Arial Narrow" w:eastAsia="Arial Narrow" w:hAnsi="Arial Narrow" w:cs="Arial Narrow"/>
                <w:sz w:val="20"/>
                <w:szCs w:val="20"/>
              </w:rPr>
            </w:pPr>
            <w:r w:rsidRPr="00DB74AF">
              <w:rPr>
                <w:rFonts w:ascii="Arial Narrow" w:eastAsia="Arial Narrow" w:hAnsi="Arial Narrow" w:cs="Arial Narrow"/>
                <w:sz w:val="20"/>
                <w:szCs w:val="20"/>
              </w:rPr>
              <w:lastRenderedPageBreak/>
              <w:t>Visioning</w:t>
            </w:r>
            <w:r w:rsidRPr="00DB74AF">
              <w:rPr>
                <w:rFonts w:ascii="Arial Narrow" w:eastAsia="Arial Narrow" w:hAnsi="Arial Narrow" w:cs="Arial Narrow" w:hint="eastAsia"/>
                <w:sz w:val="20"/>
                <w:szCs w:val="20"/>
              </w:rPr>
              <w:t xml:space="preserve"> the C</w:t>
            </w:r>
            <w:r w:rsidRPr="00DB74AF">
              <w:rPr>
                <w:rFonts w:ascii="Arial Narrow" w:eastAsia="Arial Narrow" w:hAnsi="Arial Narrow" w:cs="Arial Narrow"/>
                <w:sz w:val="20"/>
                <w:szCs w:val="20"/>
              </w:rPr>
              <w:t>i</w:t>
            </w:r>
            <w:r w:rsidRPr="00DB74AF">
              <w:rPr>
                <w:rFonts w:ascii="Arial Narrow" w:eastAsia="Arial Narrow" w:hAnsi="Arial Narrow" w:cs="Arial Narrow" w:hint="eastAsia"/>
                <w:sz w:val="20"/>
                <w:szCs w:val="20"/>
              </w:rPr>
              <w:t xml:space="preserve">ty </w:t>
            </w:r>
            <w:r w:rsidRPr="00DB74AF">
              <w:rPr>
                <w:rFonts w:ascii="Arial Narrow" w:eastAsia="Arial Narrow" w:hAnsi="Arial Narrow" w:cs="Arial Narrow"/>
                <w:sz w:val="20"/>
                <w:szCs w:val="20"/>
              </w:rPr>
              <w:t>Corporation</w:t>
            </w:r>
            <w:r w:rsidRPr="00DB74AF">
              <w:rPr>
                <w:rFonts w:ascii="Arial Narrow" w:eastAsia="Arial Narrow" w:hAnsi="Arial Narrow" w:cs="Arial Narrow" w:hint="eastAsia"/>
                <w:sz w:val="20"/>
                <w:szCs w:val="20"/>
              </w:rPr>
              <w:t xml:space="preserve"> (of all the sectors?) in 25 years </w:t>
            </w:r>
          </w:p>
        </w:tc>
        <w:tc>
          <w:tcPr>
            <w:tcW w:w="1890"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r w:rsidRPr="00DB74AF">
              <w:rPr>
                <w:rFonts w:ascii="Arial Narrow" w:eastAsia="Arial Narrow" w:hAnsi="Arial Narrow" w:cs="Arial Narrow" w:hint="eastAsia"/>
                <w:sz w:val="20"/>
                <w:szCs w:val="20"/>
              </w:rPr>
              <w:t>CPU</w:t>
            </w:r>
          </w:p>
        </w:tc>
        <w:tc>
          <w:tcPr>
            <w:tcW w:w="1618"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p>
        </w:tc>
      </w:tr>
      <w:tr w:rsidR="009C30D8" w:rsidRPr="00C41A30" w:rsidTr="00DB74AF">
        <w:trPr>
          <w:jc w:val="center"/>
        </w:trPr>
        <w:tc>
          <w:tcPr>
            <w:tcW w:w="5359" w:type="dxa"/>
            <w:tcMar>
              <w:left w:w="57" w:type="dxa"/>
              <w:right w:w="57" w:type="dxa"/>
            </w:tcMar>
            <w:vAlign w:val="center"/>
          </w:tcPr>
          <w:p w:rsidR="009C30D8" w:rsidRPr="00DB74AF" w:rsidRDefault="009C30D8" w:rsidP="00DB74AF">
            <w:pPr>
              <w:pStyle w:val="ListParagraph"/>
              <w:numPr>
                <w:ilvl w:val="0"/>
                <w:numId w:val="15"/>
              </w:numPr>
              <w:spacing w:line="240" w:lineRule="exact"/>
              <w:ind w:leftChars="0"/>
              <w:rPr>
                <w:rFonts w:ascii="Arial Narrow" w:eastAsia="Arial Narrow" w:hAnsi="Arial Narrow" w:cs="Arial Narrow"/>
                <w:sz w:val="20"/>
                <w:szCs w:val="20"/>
              </w:rPr>
            </w:pPr>
            <w:r w:rsidRPr="00DB74AF">
              <w:rPr>
                <w:rFonts w:ascii="Arial Narrow" w:eastAsia="Arial Narrow" w:hAnsi="Arial Narrow" w:cs="Arial Narrow" w:hint="eastAsia"/>
                <w:sz w:val="20"/>
                <w:szCs w:val="20"/>
              </w:rPr>
              <w:t xml:space="preserve">Prospective </w:t>
            </w:r>
            <w:r w:rsidRPr="00DB74AF">
              <w:rPr>
                <w:rFonts w:ascii="Arial Narrow" w:eastAsia="Arial Narrow" w:hAnsi="Arial Narrow" w:cs="Arial Narrow"/>
                <w:sz w:val="20"/>
                <w:szCs w:val="20"/>
              </w:rPr>
              <w:t>Achievement</w:t>
            </w:r>
            <w:r w:rsidRPr="00DB74AF">
              <w:rPr>
                <w:rFonts w:ascii="Arial Narrow" w:eastAsia="Arial Narrow" w:hAnsi="Arial Narrow" w:cs="Arial Narrow" w:hint="eastAsia"/>
                <w:sz w:val="20"/>
                <w:szCs w:val="20"/>
              </w:rPr>
              <w:t xml:space="preserve"> of </w:t>
            </w:r>
            <w:r w:rsidRPr="00DB74AF">
              <w:rPr>
                <w:rFonts w:ascii="Arial Narrow" w:eastAsia="Arial Narrow" w:hAnsi="Arial Narrow" w:cs="Arial Narrow"/>
                <w:sz w:val="20"/>
                <w:szCs w:val="20"/>
              </w:rPr>
              <w:t>Infrastructure</w:t>
            </w:r>
            <w:r w:rsidRPr="00DB74AF">
              <w:rPr>
                <w:rFonts w:ascii="Arial Narrow" w:eastAsia="Arial Narrow" w:hAnsi="Arial Narrow" w:cs="Arial Narrow" w:hint="eastAsia"/>
                <w:sz w:val="20"/>
                <w:szCs w:val="20"/>
              </w:rPr>
              <w:t xml:space="preserve"> in 5 years </w:t>
            </w:r>
          </w:p>
        </w:tc>
        <w:tc>
          <w:tcPr>
            <w:tcW w:w="1890"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r w:rsidRPr="00DB74AF">
              <w:rPr>
                <w:rFonts w:ascii="Arial Narrow" w:eastAsia="Arial Narrow" w:hAnsi="Arial Narrow" w:cs="Arial Narrow" w:hint="eastAsia"/>
                <w:sz w:val="20"/>
                <w:szCs w:val="20"/>
              </w:rPr>
              <w:t>CPU</w:t>
            </w:r>
          </w:p>
        </w:tc>
        <w:tc>
          <w:tcPr>
            <w:tcW w:w="1618"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p>
        </w:tc>
      </w:tr>
      <w:tr w:rsidR="009C30D8" w:rsidRPr="00C41A30" w:rsidTr="00DB74AF">
        <w:trPr>
          <w:jc w:val="center"/>
        </w:trPr>
        <w:tc>
          <w:tcPr>
            <w:tcW w:w="5359" w:type="dxa"/>
            <w:tcMar>
              <w:left w:w="57" w:type="dxa"/>
              <w:right w:w="57" w:type="dxa"/>
            </w:tcMar>
            <w:vAlign w:val="center"/>
          </w:tcPr>
          <w:p w:rsidR="009C30D8" w:rsidRPr="00DB74AF" w:rsidRDefault="009C30D8" w:rsidP="00DB74AF">
            <w:pPr>
              <w:pStyle w:val="ListParagraph"/>
              <w:spacing w:line="240" w:lineRule="exact"/>
              <w:ind w:leftChars="0" w:left="0" w:firstLineChars="350" w:firstLine="700"/>
              <w:rPr>
                <w:rFonts w:ascii="Arial Narrow" w:eastAsia="Arial Narrow" w:hAnsi="Arial Narrow" w:cs="Arial Narrow"/>
                <w:sz w:val="20"/>
                <w:szCs w:val="20"/>
              </w:rPr>
            </w:pPr>
            <w:r w:rsidRPr="00DB74AF">
              <w:rPr>
                <w:rFonts w:ascii="Arial Narrow" w:eastAsia="Arial Narrow" w:hAnsi="Arial Narrow" w:cs="Arial Narrow" w:hint="eastAsia"/>
                <w:sz w:val="20"/>
                <w:szCs w:val="20"/>
              </w:rPr>
              <w:t xml:space="preserve">-List of Existing and Proposed </w:t>
            </w:r>
            <w:r w:rsidRPr="00DB74AF">
              <w:rPr>
                <w:rFonts w:ascii="Arial Narrow" w:eastAsia="Arial Narrow" w:hAnsi="Arial Narrow" w:cs="Arial Narrow"/>
                <w:sz w:val="20"/>
                <w:szCs w:val="20"/>
              </w:rPr>
              <w:t>Infrastructure</w:t>
            </w:r>
          </w:p>
        </w:tc>
        <w:tc>
          <w:tcPr>
            <w:tcW w:w="1890"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r w:rsidRPr="00DB74AF">
              <w:rPr>
                <w:rFonts w:ascii="Arial Narrow" w:eastAsia="Arial Narrow" w:hAnsi="Arial Narrow" w:cs="Arial Narrow" w:hint="eastAsia"/>
                <w:sz w:val="20"/>
                <w:szCs w:val="20"/>
              </w:rPr>
              <w:t>CPU</w:t>
            </w:r>
          </w:p>
        </w:tc>
        <w:tc>
          <w:tcPr>
            <w:tcW w:w="1618"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p>
        </w:tc>
      </w:tr>
      <w:tr w:rsidR="009C30D8" w:rsidRPr="00C41A30" w:rsidTr="00DB74AF">
        <w:trPr>
          <w:jc w:val="center"/>
        </w:trPr>
        <w:tc>
          <w:tcPr>
            <w:tcW w:w="5359" w:type="dxa"/>
            <w:tcMar>
              <w:left w:w="57" w:type="dxa"/>
              <w:right w:w="57" w:type="dxa"/>
            </w:tcMar>
            <w:vAlign w:val="center"/>
          </w:tcPr>
          <w:p w:rsidR="009C30D8" w:rsidRPr="00DB74AF" w:rsidRDefault="009C30D8" w:rsidP="00DB74AF">
            <w:pPr>
              <w:pStyle w:val="ListParagraph"/>
              <w:spacing w:line="240" w:lineRule="exact"/>
              <w:ind w:leftChars="0" w:left="0" w:firstLineChars="350" w:firstLine="700"/>
              <w:rPr>
                <w:rFonts w:ascii="Arial Narrow" w:eastAsia="Arial Narrow" w:hAnsi="Arial Narrow" w:cs="Arial Narrow"/>
                <w:sz w:val="20"/>
                <w:szCs w:val="20"/>
              </w:rPr>
            </w:pPr>
            <w:r w:rsidRPr="00DB74AF">
              <w:rPr>
                <w:rFonts w:ascii="Arial Narrow" w:eastAsia="Arial Narrow" w:hAnsi="Arial Narrow" w:cs="Arial Narrow" w:hint="eastAsia"/>
                <w:sz w:val="20"/>
                <w:szCs w:val="20"/>
              </w:rPr>
              <w:t>-Inclusive List of S</w:t>
            </w:r>
            <w:r w:rsidRPr="00DB74AF">
              <w:rPr>
                <w:rFonts w:ascii="Arial Narrow" w:eastAsia="Arial Narrow" w:hAnsi="Arial Narrow" w:cs="Arial Narrow"/>
                <w:sz w:val="20"/>
                <w:szCs w:val="20"/>
              </w:rPr>
              <w:t>u</w:t>
            </w:r>
            <w:r w:rsidRPr="00DB74AF">
              <w:rPr>
                <w:rFonts w:ascii="Arial Narrow" w:eastAsia="Arial Narrow" w:hAnsi="Arial Narrow" w:cs="Arial Narrow" w:hint="eastAsia"/>
                <w:sz w:val="20"/>
                <w:szCs w:val="20"/>
              </w:rPr>
              <w:t>b-</w:t>
            </w:r>
            <w:r w:rsidRPr="00DB74AF">
              <w:rPr>
                <w:rFonts w:ascii="Arial Narrow" w:eastAsia="Arial Narrow" w:hAnsi="Arial Narrow" w:cs="Arial Narrow"/>
                <w:sz w:val="20"/>
                <w:szCs w:val="20"/>
              </w:rPr>
              <w:t>Projects</w:t>
            </w:r>
          </w:p>
        </w:tc>
        <w:tc>
          <w:tcPr>
            <w:tcW w:w="1890"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r w:rsidRPr="00DB74AF">
              <w:rPr>
                <w:rFonts w:ascii="Arial Narrow" w:eastAsia="Arial Narrow" w:hAnsi="Arial Narrow" w:cs="Arial Narrow" w:hint="eastAsia"/>
                <w:sz w:val="20"/>
                <w:szCs w:val="20"/>
              </w:rPr>
              <w:t>CPU</w:t>
            </w:r>
          </w:p>
        </w:tc>
        <w:tc>
          <w:tcPr>
            <w:tcW w:w="1618"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p>
        </w:tc>
      </w:tr>
      <w:tr w:rsidR="009C30D8" w:rsidRPr="00C41A30" w:rsidTr="00DB74AF">
        <w:trPr>
          <w:jc w:val="center"/>
        </w:trPr>
        <w:tc>
          <w:tcPr>
            <w:tcW w:w="5359" w:type="dxa"/>
            <w:tcMar>
              <w:left w:w="57" w:type="dxa"/>
              <w:right w:w="57" w:type="dxa"/>
            </w:tcMar>
            <w:vAlign w:val="center"/>
          </w:tcPr>
          <w:p w:rsidR="009C30D8" w:rsidRPr="00DB74AF" w:rsidRDefault="009C30D8" w:rsidP="00DB74AF">
            <w:pPr>
              <w:pStyle w:val="ListParagraph"/>
              <w:numPr>
                <w:ilvl w:val="0"/>
                <w:numId w:val="15"/>
              </w:numPr>
              <w:tabs>
                <w:tab w:val="left" w:pos="1050"/>
              </w:tabs>
              <w:spacing w:line="240" w:lineRule="exact"/>
              <w:ind w:leftChars="0"/>
              <w:rPr>
                <w:rFonts w:ascii="Arial Narrow" w:eastAsia="Arial Narrow" w:hAnsi="Arial Narrow" w:cs="Arial Narrow"/>
                <w:sz w:val="20"/>
                <w:szCs w:val="20"/>
              </w:rPr>
            </w:pPr>
            <w:r w:rsidRPr="00DB74AF">
              <w:rPr>
                <w:rFonts w:ascii="Arial Narrow" w:eastAsia="Arial Narrow" w:hAnsi="Arial Narrow" w:cs="Arial Narrow" w:hint="eastAsia"/>
                <w:sz w:val="20"/>
                <w:szCs w:val="20"/>
              </w:rPr>
              <w:t>Priority Setting among S</w:t>
            </w:r>
            <w:r w:rsidRPr="00DB74AF">
              <w:rPr>
                <w:rFonts w:ascii="Arial Narrow" w:eastAsia="Arial Narrow" w:hAnsi="Arial Narrow" w:cs="Arial Narrow"/>
                <w:sz w:val="20"/>
                <w:szCs w:val="20"/>
              </w:rPr>
              <w:t>u</w:t>
            </w:r>
            <w:r w:rsidRPr="00DB74AF">
              <w:rPr>
                <w:rFonts w:ascii="Arial Narrow" w:eastAsia="Arial Narrow" w:hAnsi="Arial Narrow" w:cs="Arial Narrow" w:hint="eastAsia"/>
                <w:sz w:val="20"/>
                <w:szCs w:val="20"/>
              </w:rPr>
              <w:t>b-projects</w:t>
            </w:r>
          </w:p>
        </w:tc>
        <w:tc>
          <w:tcPr>
            <w:tcW w:w="1890"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p>
        </w:tc>
        <w:tc>
          <w:tcPr>
            <w:tcW w:w="1618"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p>
        </w:tc>
      </w:tr>
      <w:tr w:rsidR="009C30D8" w:rsidRPr="00C41A30" w:rsidTr="00DB74AF">
        <w:trPr>
          <w:jc w:val="center"/>
        </w:trPr>
        <w:tc>
          <w:tcPr>
            <w:tcW w:w="5359" w:type="dxa"/>
            <w:tcMar>
              <w:left w:w="57" w:type="dxa"/>
              <w:right w:w="57" w:type="dxa"/>
            </w:tcMar>
            <w:vAlign w:val="center"/>
          </w:tcPr>
          <w:p w:rsidR="009C30D8" w:rsidRPr="00DB74AF" w:rsidRDefault="009C30D8" w:rsidP="00DB74AF">
            <w:pPr>
              <w:pStyle w:val="ListParagraph"/>
              <w:spacing w:line="240" w:lineRule="exact"/>
              <w:ind w:leftChars="0" w:left="0" w:firstLineChars="350" w:firstLine="700"/>
              <w:rPr>
                <w:rFonts w:ascii="Arial Narrow" w:eastAsia="Arial Narrow" w:hAnsi="Arial Narrow" w:cs="Arial Narrow"/>
                <w:sz w:val="20"/>
                <w:szCs w:val="20"/>
              </w:rPr>
            </w:pPr>
            <w:r w:rsidRPr="00DB74AF">
              <w:rPr>
                <w:rFonts w:ascii="Arial Narrow" w:eastAsia="Arial Narrow" w:hAnsi="Arial Narrow" w:cs="Arial Narrow" w:hint="eastAsia"/>
                <w:sz w:val="20"/>
                <w:szCs w:val="20"/>
              </w:rPr>
              <w:t>-Procedure</w:t>
            </w:r>
          </w:p>
        </w:tc>
        <w:tc>
          <w:tcPr>
            <w:tcW w:w="1890"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r w:rsidRPr="00DB74AF">
              <w:rPr>
                <w:rFonts w:ascii="Arial Narrow" w:eastAsia="Arial Narrow" w:hAnsi="Arial Narrow" w:cs="Arial Narrow" w:hint="eastAsia"/>
                <w:sz w:val="20"/>
                <w:szCs w:val="20"/>
              </w:rPr>
              <w:t>CPU</w:t>
            </w:r>
          </w:p>
        </w:tc>
        <w:tc>
          <w:tcPr>
            <w:tcW w:w="1618"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p>
        </w:tc>
      </w:tr>
      <w:tr w:rsidR="009C30D8" w:rsidRPr="00C41A30" w:rsidTr="00DB74AF">
        <w:trPr>
          <w:jc w:val="center"/>
        </w:trPr>
        <w:tc>
          <w:tcPr>
            <w:tcW w:w="5359" w:type="dxa"/>
            <w:tcMar>
              <w:left w:w="57" w:type="dxa"/>
              <w:right w:w="57" w:type="dxa"/>
            </w:tcMar>
            <w:vAlign w:val="center"/>
          </w:tcPr>
          <w:p w:rsidR="009C30D8" w:rsidRPr="00DB74AF" w:rsidRDefault="009C30D8" w:rsidP="00DB74AF">
            <w:pPr>
              <w:pStyle w:val="ListParagraph"/>
              <w:spacing w:line="240" w:lineRule="exact"/>
              <w:ind w:leftChars="0" w:left="0" w:firstLineChars="300" w:firstLine="600"/>
              <w:rPr>
                <w:rFonts w:ascii="Arial Narrow" w:eastAsia="Arial Narrow" w:hAnsi="Arial Narrow" w:cs="Arial Narrow"/>
                <w:sz w:val="20"/>
                <w:szCs w:val="20"/>
              </w:rPr>
            </w:pPr>
            <w:r w:rsidRPr="00DB74AF">
              <w:rPr>
                <w:rFonts w:ascii="Arial Narrow" w:eastAsia="Arial Narrow" w:hAnsi="Arial Narrow" w:cs="Arial Narrow" w:hint="eastAsia"/>
                <w:sz w:val="20"/>
                <w:szCs w:val="20"/>
              </w:rPr>
              <w:t>-Criteria</w:t>
            </w:r>
          </w:p>
        </w:tc>
        <w:tc>
          <w:tcPr>
            <w:tcW w:w="1890"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r w:rsidRPr="00DB74AF">
              <w:rPr>
                <w:rFonts w:ascii="Arial Narrow" w:eastAsia="Arial Narrow" w:hAnsi="Arial Narrow" w:cs="Arial Narrow" w:hint="eastAsia"/>
                <w:sz w:val="20"/>
                <w:szCs w:val="20"/>
              </w:rPr>
              <w:t>CPU</w:t>
            </w:r>
          </w:p>
        </w:tc>
        <w:tc>
          <w:tcPr>
            <w:tcW w:w="1618"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p>
        </w:tc>
      </w:tr>
      <w:tr w:rsidR="009C30D8" w:rsidRPr="00C41A30" w:rsidTr="00DB74AF">
        <w:trPr>
          <w:jc w:val="center"/>
        </w:trPr>
        <w:tc>
          <w:tcPr>
            <w:tcW w:w="5359" w:type="dxa"/>
            <w:tcMar>
              <w:left w:w="57" w:type="dxa"/>
              <w:right w:w="57" w:type="dxa"/>
            </w:tcMar>
            <w:vAlign w:val="center"/>
          </w:tcPr>
          <w:p w:rsidR="009C30D8" w:rsidRPr="00DB74AF" w:rsidRDefault="009C30D8" w:rsidP="00DB74AF">
            <w:pPr>
              <w:pStyle w:val="ListParagraph"/>
              <w:numPr>
                <w:ilvl w:val="0"/>
                <w:numId w:val="15"/>
              </w:numPr>
              <w:tabs>
                <w:tab w:val="left" w:pos="1050"/>
              </w:tabs>
              <w:spacing w:line="240" w:lineRule="exact"/>
              <w:ind w:leftChars="0"/>
              <w:rPr>
                <w:rFonts w:ascii="Arial Narrow" w:eastAsia="Arial Narrow" w:hAnsi="Arial Narrow" w:cs="Arial Narrow"/>
                <w:sz w:val="20"/>
                <w:szCs w:val="20"/>
              </w:rPr>
            </w:pPr>
            <w:r w:rsidRPr="00DB74AF">
              <w:rPr>
                <w:rFonts w:ascii="Arial Narrow" w:eastAsia="Arial Narrow" w:hAnsi="Arial Narrow" w:cs="Arial Narrow"/>
                <w:sz w:val="20"/>
                <w:szCs w:val="20"/>
              </w:rPr>
              <w:t>Financial</w:t>
            </w:r>
            <w:r w:rsidRPr="00DB74AF">
              <w:rPr>
                <w:rFonts w:ascii="Arial Narrow" w:eastAsia="Arial Narrow" w:hAnsi="Arial Narrow" w:cs="Arial Narrow" w:hint="eastAsia"/>
                <w:sz w:val="20"/>
                <w:szCs w:val="20"/>
              </w:rPr>
              <w:t xml:space="preserve"> Analysis of CC and B</w:t>
            </w:r>
            <w:r w:rsidRPr="00DB74AF">
              <w:rPr>
                <w:rFonts w:ascii="Arial Narrow" w:eastAsia="Arial Narrow" w:hAnsi="Arial Narrow" w:cs="Arial Narrow"/>
                <w:sz w:val="20"/>
                <w:szCs w:val="20"/>
              </w:rPr>
              <w:t>u</w:t>
            </w:r>
            <w:r w:rsidRPr="00DB74AF">
              <w:rPr>
                <w:rFonts w:ascii="Arial Narrow" w:eastAsia="Arial Narrow" w:hAnsi="Arial Narrow" w:cs="Arial Narrow" w:hint="eastAsia"/>
                <w:sz w:val="20"/>
                <w:szCs w:val="20"/>
              </w:rPr>
              <w:t>dget Allocation to Infrastructure</w:t>
            </w:r>
          </w:p>
        </w:tc>
        <w:tc>
          <w:tcPr>
            <w:tcW w:w="1890"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r w:rsidRPr="00DB74AF">
              <w:rPr>
                <w:rFonts w:ascii="Arial Narrow" w:eastAsia="Arial Narrow" w:hAnsi="Arial Narrow" w:cs="Arial Narrow" w:hint="eastAsia"/>
                <w:sz w:val="20"/>
                <w:szCs w:val="20"/>
              </w:rPr>
              <w:t>CPU</w:t>
            </w:r>
          </w:p>
        </w:tc>
        <w:tc>
          <w:tcPr>
            <w:tcW w:w="1618"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p>
        </w:tc>
      </w:tr>
      <w:tr w:rsidR="009C30D8" w:rsidRPr="00C41A30" w:rsidTr="00DB74AF">
        <w:trPr>
          <w:jc w:val="center"/>
        </w:trPr>
        <w:tc>
          <w:tcPr>
            <w:tcW w:w="5359" w:type="dxa"/>
            <w:tcMar>
              <w:left w:w="57" w:type="dxa"/>
              <w:right w:w="57" w:type="dxa"/>
            </w:tcMar>
            <w:vAlign w:val="center"/>
          </w:tcPr>
          <w:p w:rsidR="009C30D8" w:rsidRPr="00DB74AF" w:rsidRDefault="009C30D8" w:rsidP="00DB74AF">
            <w:pPr>
              <w:pStyle w:val="ListParagraph"/>
              <w:spacing w:line="240" w:lineRule="exact"/>
              <w:ind w:leftChars="0" w:left="0" w:firstLineChars="300" w:firstLine="600"/>
              <w:rPr>
                <w:rFonts w:ascii="Arial Narrow" w:eastAsia="Arial Narrow" w:hAnsi="Arial Narrow" w:cs="Arial Narrow"/>
                <w:sz w:val="20"/>
                <w:szCs w:val="20"/>
              </w:rPr>
            </w:pPr>
            <w:r w:rsidRPr="00DB74AF">
              <w:rPr>
                <w:rFonts w:ascii="Arial Narrow" w:eastAsia="Arial Narrow" w:hAnsi="Arial Narrow" w:cs="Arial Narrow" w:hint="eastAsia"/>
                <w:sz w:val="20"/>
                <w:szCs w:val="20"/>
              </w:rPr>
              <w:t>-Potential Funding Resource in Five Years</w:t>
            </w:r>
          </w:p>
        </w:tc>
        <w:tc>
          <w:tcPr>
            <w:tcW w:w="1890"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r w:rsidRPr="00DB74AF">
              <w:rPr>
                <w:rFonts w:ascii="Arial Narrow" w:eastAsia="Arial Narrow" w:hAnsi="Arial Narrow" w:cs="Arial Narrow" w:hint="eastAsia"/>
                <w:sz w:val="20"/>
                <w:szCs w:val="20"/>
              </w:rPr>
              <w:t>CPU</w:t>
            </w:r>
          </w:p>
        </w:tc>
        <w:tc>
          <w:tcPr>
            <w:tcW w:w="1618"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p>
        </w:tc>
      </w:tr>
      <w:tr w:rsidR="009C30D8" w:rsidRPr="00C41A30" w:rsidTr="00DB74AF">
        <w:trPr>
          <w:jc w:val="center"/>
        </w:trPr>
        <w:tc>
          <w:tcPr>
            <w:tcW w:w="5359" w:type="dxa"/>
            <w:tcMar>
              <w:left w:w="57" w:type="dxa"/>
              <w:right w:w="57" w:type="dxa"/>
            </w:tcMar>
            <w:vAlign w:val="center"/>
          </w:tcPr>
          <w:p w:rsidR="009C30D8" w:rsidRPr="00DB74AF" w:rsidRDefault="009C30D8" w:rsidP="00DB74AF">
            <w:pPr>
              <w:pStyle w:val="ListParagraph"/>
              <w:spacing w:line="240" w:lineRule="exact"/>
              <w:ind w:leftChars="0" w:left="0" w:firstLineChars="300" w:firstLine="600"/>
              <w:rPr>
                <w:rFonts w:ascii="Arial Narrow" w:eastAsia="Arial Narrow" w:hAnsi="Arial Narrow" w:cs="Arial Narrow"/>
                <w:sz w:val="20"/>
                <w:szCs w:val="20"/>
              </w:rPr>
            </w:pPr>
            <w:r w:rsidRPr="00DB74AF">
              <w:rPr>
                <w:rFonts w:ascii="Arial Narrow" w:eastAsia="Arial Narrow" w:hAnsi="Arial Narrow" w:cs="Arial Narrow" w:hint="eastAsia"/>
                <w:sz w:val="20"/>
                <w:szCs w:val="20"/>
              </w:rPr>
              <w:t>-Sub-Sector wise F</w:t>
            </w:r>
            <w:r w:rsidRPr="00DB74AF">
              <w:rPr>
                <w:rFonts w:ascii="Arial Narrow" w:eastAsia="Arial Narrow" w:hAnsi="Arial Narrow" w:cs="Arial Narrow"/>
                <w:sz w:val="20"/>
                <w:szCs w:val="20"/>
              </w:rPr>
              <w:t>u</w:t>
            </w:r>
            <w:r w:rsidRPr="00DB74AF">
              <w:rPr>
                <w:rFonts w:ascii="Arial Narrow" w:eastAsia="Arial Narrow" w:hAnsi="Arial Narrow" w:cs="Arial Narrow" w:hint="eastAsia"/>
                <w:sz w:val="20"/>
                <w:szCs w:val="20"/>
              </w:rPr>
              <w:t>nd Allocation in F</w:t>
            </w:r>
            <w:r w:rsidRPr="00DB74AF">
              <w:rPr>
                <w:rFonts w:ascii="Arial Narrow" w:eastAsia="Arial Narrow" w:hAnsi="Arial Narrow" w:cs="Arial Narrow"/>
                <w:sz w:val="20"/>
                <w:szCs w:val="20"/>
              </w:rPr>
              <w:t>i</w:t>
            </w:r>
            <w:r w:rsidRPr="00DB74AF">
              <w:rPr>
                <w:rFonts w:ascii="Arial Narrow" w:eastAsia="Arial Narrow" w:hAnsi="Arial Narrow" w:cs="Arial Narrow" w:hint="eastAsia"/>
                <w:sz w:val="20"/>
                <w:szCs w:val="20"/>
              </w:rPr>
              <w:t>ve Years</w:t>
            </w:r>
          </w:p>
        </w:tc>
        <w:tc>
          <w:tcPr>
            <w:tcW w:w="1890"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r w:rsidRPr="00DB74AF">
              <w:rPr>
                <w:rFonts w:ascii="Arial Narrow" w:eastAsia="Arial Narrow" w:hAnsi="Arial Narrow" w:cs="Arial Narrow" w:hint="eastAsia"/>
                <w:sz w:val="20"/>
                <w:szCs w:val="20"/>
              </w:rPr>
              <w:t>CPU</w:t>
            </w:r>
          </w:p>
        </w:tc>
        <w:tc>
          <w:tcPr>
            <w:tcW w:w="1618" w:type="dxa"/>
            <w:vAlign w:val="center"/>
          </w:tcPr>
          <w:p w:rsidR="009C30D8" w:rsidRPr="00DB74AF" w:rsidRDefault="009C30D8" w:rsidP="00DB74AF">
            <w:pPr>
              <w:pStyle w:val="ListParagraph"/>
              <w:spacing w:line="240" w:lineRule="exact"/>
              <w:ind w:leftChars="0" w:left="-47"/>
              <w:jc w:val="center"/>
              <w:rPr>
                <w:rFonts w:ascii="Arial Narrow" w:eastAsia="Arial Narrow" w:hAnsi="Arial Narrow" w:cs="Arial Narrow"/>
                <w:sz w:val="20"/>
                <w:szCs w:val="20"/>
              </w:rPr>
            </w:pPr>
          </w:p>
        </w:tc>
      </w:tr>
    </w:tbl>
    <w:p w:rsidR="009C30D8" w:rsidRDefault="009C30D8" w:rsidP="009C30D8"/>
    <w:p w:rsidR="00ED088D" w:rsidRPr="00ED088D" w:rsidRDefault="00ED088D" w:rsidP="00ED088D"/>
    <w:p w:rsidR="00071C8A" w:rsidRDefault="00071C8A" w:rsidP="00B9773C">
      <w:pPr>
        <w:pStyle w:val="Heading4"/>
        <w:rPr>
          <w:lang w:val="fr-FR"/>
        </w:rPr>
      </w:pPr>
      <w:bookmarkStart w:id="31" w:name="_Toc508709777"/>
      <w:r>
        <w:rPr>
          <w:rFonts w:hint="eastAsia"/>
          <w:lang w:val="fr-FR"/>
        </w:rPr>
        <w:t>Inception W</w:t>
      </w:r>
      <w:r>
        <w:rPr>
          <w:lang w:val="fr-FR"/>
        </w:rPr>
        <w:t>o</w:t>
      </w:r>
      <w:r>
        <w:rPr>
          <w:rFonts w:hint="eastAsia"/>
          <w:lang w:val="fr-FR"/>
        </w:rPr>
        <w:t>rkshop</w:t>
      </w:r>
      <w:bookmarkEnd w:id="31"/>
    </w:p>
    <w:p w:rsidR="00ED088D" w:rsidRDefault="009B7BD7" w:rsidP="00ED088D">
      <w:r w:rsidRPr="009B7BD7">
        <w:rPr>
          <w:rFonts w:hint="eastAsia"/>
        </w:rPr>
        <w:t xml:space="preserve">Inception workshop shall be held soon after all the </w:t>
      </w:r>
      <w:r>
        <w:rPr>
          <w:rFonts w:hint="eastAsia"/>
        </w:rPr>
        <w:t xml:space="preserve">members of the institutional structure mentioned in </w:t>
      </w:r>
      <w:r>
        <w:t>the</w:t>
      </w:r>
      <w:r>
        <w:rPr>
          <w:rFonts w:hint="eastAsia"/>
        </w:rPr>
        <w:t xml:space="preserve"> Table 2-1 have been </w:t>
      </w:r>
      <w:r>
        <w:t>assigned</w:t>
      </w:r>
      <w:r>
        <w:rPr>
          <w:rFonts w:hint="eastAsia"/>
        </w:rPr>
        <w:t xml:space="preserve">. </w:t>
      </w:r>
    </w:p>
    <w:p w:rsidR="00B703C5" w:rsidRDefault="00B703C5" w:rsidP="00A21CDE">
      <w:pPr>
        <w:pStyle w:val="ListParagraph"/>
        <w:numPr>
          <w:ilvl w:val="0"/>
          <w:numId w:val="11"/>
        </w:numPr>
        <w:ind w:leftChars="0"/>
      </w:pPr>
      <w:r>
        <w:rPr>
          <w:rFonts w:hint="eastAsia"/>
        </w:rPr>
        <w:t xml:space="preserve">Objective </w:t>
      </w:r>
      <w:r>
        <w:t>of the inception workshop</w:t>
      </w:r>
    </w:p>
    <w:p w:rsidR="00B703C5" w:rsidRDefault="00B703C5" w:rsidP="00A21CDE">
      <w:pPr>
        <w:pStyle w:val="ListParagraph"/>
        <w:numPr>
          <w:ilvl w:val="0"/>
          <w:numId w:val="12"/>
        </w:numPr>
        <w:ind w:leftChars="0"/>
      </w:pPr>
      <w:r>
        <w:rPr>
          <w:rFonts w:hint="eastAsia"/>
        </w:rPr>
        <w:t xml:space="preserve">For stakeholders to understand the IDPCC and roles </w:t>
      </w:r>
      <w:r w:rsidR="002F762B">
        <w:rPr>
          <w:rFonts w:hint="eastAsia"/>
        </w:rPr>
        <w:t xml:space="preserve">and task </w:t>
      </w:r>
      <w:r w:rsidR="002F762B">
        <w:t>schedule</w:t>
      </w:r>
      <w:r>
        <w:rPr>
          <w:rFonts w:hint="eastAsia"/>
        </w:rPr>
        <w:t xml:space="preserve">of stakeholders to elaborate it. </w:t>
      </w:r>
    </w:p>
    <w:p w:rsidR="00B703C5" w:rsidRDefault="00B703C5" w:rsidP="00A21CDE">
      <w:pPr>
        <w:pStyle w:val="ListParagraph"/>
        <w:numPr>
          <w:ilvl w:val="0"/>
          <w:numId w:val="12"/>
        </w:numPr>
        <w:ind w:leftChars="0"/>
      </w:pPr>
      <w:r>
        <w:rPr>
          <w:rFonts w:hint="eastAsia"/>
        </w:rPr>
        <w:t xml:space="preserve">For </w:t>
      </w:r>
      <w:r>
        <w:t>stakeholders</w:t>
      </w:r>
      <w:r>
        <w:rPr>
          <w:rFonts w:hint="eastAsia"/>
        </w:rPr>
        <w:t xml:space="preserve"> to get motivation to work on IDPCC</w:t>
      </w:r>
    </w:p>
    <w:p w:rsidR="00B703C5" w:rsidRDefault="00B703C5" w:rsidP="00A21CDE">
      <w:pPr>
        <w:pStyle w:val="ListParagraph"/>
        <w:numPr>
          <w:ilvl w:val="0"/>
          <w:numId w:val="12"/>
        </w:numPr>
        <w:ind w:leftChars="0"/>
      </w:pPr>
      <w:r>
        <w:rPr>
          <w:rFonts w:hint="eastAsia"/>
        </w:rPr>
        <w:t>F</w:t>
      </w:r>
      <w:r>
        <w:t>o</w:t>
      </w:r>
      <w:r>
        <w:rPr>
          <w:rFonts w:hint="eastAsia"/>
        </w:rPr>
        <w:t>r citizens to understand the IDPCC is prepared in a participatory way</w:t>
      </w:r>
    </w:p>
    <w:p w:rsidR="00B703C5" w:rsidRPr="009B7BD7" w:rsidRDefault="00B703C5" w:rsidP="00A21CDE">
      <w:pPr>
        <w:pStyle w:val="ListParagraph"/>
        <w:numPr>
          <w:ilvl w:val="0"/>
          <w:numId w:val="12"/>
        </w:numPr>
        <w:ind w:leftChars="0"/>
      </w:pPr>
      <w:r>
        <w:rPr>
          <w:rFonts w:hint="eastAsia"/>
        </w:rPr>
        <w:t>To appeal that infrastructure planning is executed in a transparent way</w:t>
      </w:r>
    </w:p>
    <w:p w:rsidR="00071C8A" w:rsidRDefault="002F762B" w:rsidP="00A21CDE">
      <w:pPr>
        <w:pStyle w:val="ListParagraph"/>
        <w:numPr>
          <w:ilvl w:val="0"/>
          <w:numId w:val="11"/>
        </w:numPr>
        <w:ind w:leftChars="0"/>
      </w:pPr>
      <w:r>
        <w:rPr>
          <w:rFonts w:hint="eastAsia"/>
        </w:rPr>
        <w:t xml:space="preserve">Participants </w:t>
      </w:r>
    </w:p>
    <w:p w:rsidR="002F762B" w:rsidRDefault="002F762B" w:rsidP="00A21CDE">
      <w:pPr>
        <w:pStyle w:val="ListParagraph"/>
        <w:numPr>
          <w:ilvl w:val="0"/>
          <w:numId w:val="13"/>
        </w:numPr>
        <w:ind w:leftChars="0"/>
      </w:pPr>
      <w:r>
        <w:rPr>
          <w:rFonts w:hint="eastAsia"/>
        </w:rPr>
        <w:t>Mayor and panel mayors</w:t>
      </w:r>
    </w:p>
    <w:p w:rsidR="002F762B" w:rsidRDefault="002F762B" w:rsidP="00A21CDE">
      <w:pPr>
        <w:pStyle w:val="ListParagraph"/>
        <w:numPr>
          <w:ilvl w:val="0"/>
          <w:numId w:val="13"/>
        </w:numPr>
        <w:ind w:leftChars="0"/>
      </w:pPr>
      <w:r>
        <w:rPr>
          <w:rFonts w:hint="eastAsia"/>
        </w:rPr>
        <w:t xml:space="preserve">CPU members (CEO, </w:t>
      </w:r>
      <w:r>
        <w:t>secretary</w:t>
      </w:r>
      <w:r>
        <w:rPr>
          <w:rFonts w:hint="eastAsia"/>
        </w:rPr>
        <w:t xml:space="preserve">, </w:t>
      </w:r>
      <w:r>
        <w:t>planner</w:t>
      </w:r>
      <w:r>
        <w:rPr>
          <w:rFonts w:hint="eastAsia"/>
        </w:rPr>
        <w:t>, relevant director of CC)</w:t>
      </w:r>
    </w:p>
    <w:p w:rsidR="002F762B" w:rsidRDefault="002F762B" w:rsidP="00A21CDE">
      <w:pPr>
        <w:pStyle w:val="ListParagraph"/>
        <w:numPr>
          <w:ilvl w:val="0"/>
          <w:numId w:val="13"/>
        </w:numPr>
        <w:ind w:leftChars="0"/>
      </w:pPr>
      <w:r>
        <w:rPr>
          <w:rFonts w:hint="eastAsia"/>
        </w:rPr>
        <w:t>C</w:t>
      </w:r>
      <w:r>
        <w:t>o</w:t>
      </w:r>
      <w:r>
        <w:rPr>
          <w:rFonts w:hint="eastAsia"/>
        </w:rPr>
        <w:t>uncilors</w:t>
      </w:r>
      <w:r w:rsidR="004F28BD">
        <w:rPr>
          <w:rFonts w:hint="eastAsia"/>
        </w:rPr>
        <w:t xml:space="preserve"> (as </w:t>
      </w:r>
      <w:r w:rsidR="004F28BD">
        <w:t>representatives</w:t>
      </w:r>
      <w:r w:rsidR="004F28BD">
        <w:rPr>
          <w:rFonts w:hint="eastAsia"/>
        </w:rPr>
        <w:t xml:space="preserve"> of Standing </w:t>
      </w:r>
      <w:r w:rsidR="004F28BD">
        <w:t>Committee</w:t>
      </w:r>
      <w:r w:rsidR="004F28BD">
        <w:rPr>
          <w:rFonts w:hint="eastAsia"/>
        </w:rPr>
        <w:t xml:space="preserve"> and WLCC) </w:t>
      </w:r>
    </w:p>
    <w:p w:rsidR="00A83549" w:rsidRDefault="00A83549" w:rsidP="00A21CDE">
      <w:pPr>
        <w:pStyle w:val="ListParagraph"/>
        <w:numPr>
          <w:ilvl w:val="0"/>
          <w:numId w:val="13"/>
        </w:numPr>
        <w:ind w:leftChars="0"/>
      </w:pPr>
      <w:r>
        <w:rPr>
          <w:rFonts w:hint="eastAsia"/>
        </w:rPr>
        <w:t>Representatives of CSCC</w:t>
      </w:r>
    </w:p>
    <w:p w:rsidR="00A83549" w:rsidRDefault="00A83549" w:rsidP="00A21CDE">
      <w:pPr>
        <w:pStyle w:val="ListParagraph"/>
        <w:numPr>
          <w:ilvl w:val="0"/>
          <w:numId w:val="13"/>
        </w:numPr>
        <w:ind w:leftChars="0"/>
      </w:pPr>
      <w:r>
        <w:rPr>
          <w:rFonts w:hint="eastAsia"/>
        </w:rPr>
        <w:t>Representatives of CDCC</w:t>
      </w:r>
    </w:p>
    <w:p w:rsidR="002F762B" w:rsidRPr="009B7BD7" w:rsidRDefault="002F762B" w:rsidP="00A83549">
      <w:pPr>
        <w:pStyle w:val="ListParagraph"/>
        <w:ind w:leftChars="0" w:left="1200"/>
      </w:pPr>
    </w:p>
    <w:p w:rsidR="00ED088D" w:rsidRPr="009B7BD7" w:rsidRDefault="00ED088D" w:rsidP="00071C8A"/>
    <w:p w:rsidR="00ED088D" w:rsidRDefault="00ED088D" w:rsidP="00071C8A"/>
    <w:p w:rsidR="004659EA" w:rsidRDefault="004659EA" w:rsidP="00071C8A"/>
    <w:p w:rsidR="004659EA" w:rsidRDefault="00F20342" w:rsidP="004659EA">
      <w:pPr>
        <w:pStyle w:val="Heading1"/>
        <w:spacing w:after="360"/>
        <w:rPr>
          <w:lang w:eastAsia="ja-JP"/>
        </w:rPr>
      </w:pPr>
      <w:bookmarkStart w:id="32" w:name="_Toc508709778"/>
      <w:r>
        <w:rPr>
          <w:lang w:eastAsia="ja-JP"/>
        </w:rPr>
        <w:lastRenderedPageBreak/>
        <w:t>Procédure</w:t>
      </w:r>
      <w:r w:rsidR="004659EA">
        <w:rPr>
          <w:rFonts w:hint="eastAsia"/>
          <w:lang w:eastAsia="ja-JP"/>
        </w:rPr>
        <w:t xml:space="preserve"> of IDPCC Elaboration</w:t>
      </w:r>
      <w:bookmarkEnd w:id="32"/>
    </w:p>
    <w:p w:rsidR="004659EA" w:rsidRDefault="004659EA" w:rsidP="004659EA">
      <w:pPr>
        <w:ind w:left="0"/>
      </w:pPr>
      <w:r w:rsidRPr="004659EA">
        <w:rPr>
          <w:rFonts w:hint="eastAsia"/>
        </w:rPr>
        <w:t>C</w:t>
      </w:r>
      <w:r w:rsidRPr="004659EA">
        <w:t>o</w:t>
      </w:r>
      <w:r w:rsidRPr="004659EA">
        <w:rPr>
          <w:rFonts w:hint="eastAsia"/>
        </w:rPr>
        <w:t xml:space="preserve">ntents of this Chapter 3 </w:t>
      </w:r>
      <w:r w:rsidRPr="004659EA">
        <w:t>c</w:t>
      </w:r>
      <w:r>
        <w:t>orrespond</w:t>
      </w:r>
      <w:r>
        <w:rPr>
          <w:rFonts w:hint="eastAsia"/>
        </w:rPr>
        <w:t xml:space="preserve"> to IDPCC Table of </w:t>
      </w:r>
      <w:r w:rsidR="00D710D9">
        <w:t>Contents;</w:t>
      </w:r>
      <w:r>
        <w:rPr>
          <w:rFonts w:hint="eastAsia"/>
        </w:rPr>
        <w:t xml:space="preserve"> each section below </w:t>
      </w:r>
      <w:r>
        <w:t>describes</w:t>
      </w:r>
      <w:r>
        <w:rPr>
          <w:rFonts w:hint="eastAsia"/>
        </w:rPr>
        <w:t xml:space="preserve"> how the each part of IDPCC should be prepared. </w:t>
      </w:r>
    </w:p>
    <w:p w:rsidR="004659EA" w:rsidRPr="004659EA" w:rsidRDefault="004659EA" w:rsidP="004659EA">
      <w:pPr>
        <w:ind w:left="0"/>
      </w:pPr>
    </w:p>
    <w:p w:rsidR="00071C8A" w:rsidRDefault="00D710D9" w:rsidP="000C6EF5">
      <w:pPr>
        <w:pStyle w:val="Heading2"/>
        <w:spacing w:after="180"/>
        <w:rPr>
          <w:lang w:val="en-US" w:eastAsia="ja-JP"/>
        </w:rPr>
      </w:pPr>
      <w:bookmarkStart w:id="33" w:name="_Toc508709779"/>
      <w:r>
        <w:rPr>
          <w:lang w:val="en-US" w:eastAsia="ja-JP"/>
        </w:rPr>
        <w:t>“</w:t>
      </w:r>
      <w:r>
        <w:rPr>
          <w:rFonts w:hint="eastAsia"/>
          <w:lang w:val="en-US" w:eastAsia="ja-JP"/>
        </w:rPr>
        <w:t>P</w:t>
      </w:r>
      <w:r>
        <w:rPr>
          <w:lang w:val="en-US" w:eastAsia="ja-JP"/>
        </w:rPr>
        <w:t>a</w:t>
      </w:r>
      <w:r>
        <w:rPr>
          <w:rFonts w:hint="eastAsia"/>
          <w:lang w:val="en-US" w:eastAsia="ja-JP"/>
        </w:rPr>
        <w:t xml:space="preserve">rt 1 </w:t>
      </w:r>
      <w:r>
        <w:rPr>
          <w:lang w:val="en-US" w:eastAsia="ja-JP"/>
        </w:rPr>
        <w:t>Introduction”</w:t>
      </w:r>
      <w:bookmarkEnd w:id="33"/>
    </w:p>
    <w:p w:rsidR="00D710D9" w:rsidRDefault="00D710D9" w:rsidP="00D710D9">
      <w:pPr>
        <w:ind w:left="0"/>
      </w:pPr>
      <w:r>
        <w:rPr>
          <w:rFonts w:hint="eastAsia"/>
        </w:rPr>
        <w:t xml:space="preserve">This part shall be drafted by CPU at the end of elaboration </w:t>
      </w:r>
      <w:r>
        <w:t>procedure;</w:t>
      </w:r>
      <w:r>
        <w:rPr>
          <w:rFonts w:hint="eastAsia"/>
        </w:rPr>
        <w:t xml:space="preserve"> draft text should be approved by Mayor.</w:t>
      </w:r>
    </w:p>
    <w:p w:rsidR="00D710D9" w:rsidRDefault="00D710D9" w:rsidP="00D710D9">
      <w:pPr>
        <w:ind w:left="0"/>
      </w:pPr>
    </w:p>
    <w:p w:rsidR="00D710D9" w:rsidRPr="00D710D9" w:rsidRDefault="00D710D9" w:rsidP="00D710D9">
      <w:pPr>
        <w:pStyle w:val="Heading2"/>
        <w:spacing w:after="180"/>
        <w:rPr>
          <w:lang w:val="en-US"/>
        </w:rPr>
      </w:pPr>
      <w:bookmarkStart w:id="34" w:name="_Toc508709780"/>
      <w:r>
        <w:rPr>
          <w:lang w:val="en-US" w:eastAsia="ja-JP"/>
        </w:rPr>
        <w:t>“</w:t>
      </w:r>
      <w:r w:rsidR="007634A5">
        <w:rPr>
          <w:rFonts w:hint="eastAsia"/>
          <w:lang w:val="en-US" w:eastAsia="ja-JP"/>
        </w:rPr>
        <w:t xml:space="preserve">Part 2 </w:t>
      </w:r>
      <w:r>
        <w:rPr>
          <w:rFonts w:hint="eastAsia"/>
          <w:lang w:val="en-US" w:eastAsia="ja-JP"/>
        </w:rPr>
        <w:t xml:space="preserve">Review of Present </w:t>
      </w:r>
      <w:r w:rsidR="006903EC">
        <w:rPr>
          <w:lang w:val="en-US" w:eastAsia="ja-JP"/>
        </w:rPr>
        <w:t>Condition</w:t>
      </w:r>
      <w:r w:rsidR="003F5704">
        <w:rPr>
          <w:lang w:val="en-US" w:eastAsia="ja-JP"/>
        </w:rPr>
        <w:t>”</w:t>
      </w:r>
      <w:bookmarkEnd w:id="34"/>
    </w:p>
    <w:p w:rsidR="006B4BF6" w:rsidRPr="006B4BF6" w:rsidRDefault="006B4BF6" w:rsidP="00A21CDE">
      <w:pPr>
        <w:pStyle w:val="Heading4"/>
        <w:numPr>
          <w:ilvl w:val="0"/>
          <w:numId w:val="25"/>
        </w:numPr>
        <w:rPr>
          <w:rFonts w:eastAsia="MS Mincho"/>
        </w:rPr>
      </w:pPr>
      <w:bookmarkStart w:id="35" w:name="_Toc508709781"/>
      <w:r w:rsidRPr="006B4BF6">
        <w:t>General</w:t>
      </w:r>
      <w:r w:rsidR="009465E0">
        <w:t xml:space="preserve"> </w:t>
      </w:r>
      <w:r w:rsidRPr="006B4BF6">
        <w:t>Condition of CC</w:t>
      </w:r>
      <w:bookmarkEnd w:id="35"/>
    </w:p>
    <w:p w:rsidR="006B4BF6" w:rsidRDefault="006B4BF6" w:rsidP="006B4BF6">
      <w:pPr>
        <w:ind w:left="0"/>
      </w:pPr>
      <w:r>
        <w:t>I</w:t>
      </w:r>
      <w:r>
        <w:rPr>
          <w:rFonts w:hint="eastAsia"/>
        </w:rPr>
        <w:t>nformation on CC geographical l</w:t>
      </w:r>
      <w:r w:rsidRPr="006B4BF6">
        <w:rPr>
          <w:rFonts w:hint="eastAsia"/>
        </w:rPr>
        <w:t xml:space="preserve">ocation, </w:t>
      </w:r>
      <w:r>
        <w:rPr>
          <w:rFonts w:hint="eastAsia"/>
        </w:rPr>
        <w:t>climate, h</w:t>
      </w:r>
      <w:r w:rsidRPr="006B4BF6">
        <w:t>istory</w:t>
      </w:r>
      <w:r>
        <w:rPr>
          <w:rFonts w:hint="eastAsia"/>
        </w:rPr>
        <w:t>, demography, wards, t</w:t>
      </w:r>
      <w:r w:rsidRPr="006B4BF6">
        <w:rPr>
          <w:rFonts w:hint="eastAsia"/>
        </w:rPr>
        <w:t>opography,</w:t>
      </w:r>
      <w:r>
        <w:rPr>
          <w:rFonts w:hint="eastAsia"/>
        </w:rPr>
        <w:t xml:space="preserve"> disaster, etc shall be collected and shown by CPU.</w:t>
      </w:r>
    </w:p>
    <w:p w:rsidR="006B4BF6" w:rsidRDefault="006B4BF6" w:rsidP="006B4BF6">
      <w:pPr>
        <w:pStyle w:val="Heading4"/>
      </w:pPr>
      <w:bookmarkStart w:id="36" w:name="_Toc508709782"/>
      <w:r w:rsidRPr="0065147E">
        <w:t xml:space="preserve">Review of </w:t>
      </w:r>
      <w:r w:rsidRPr="0065147E">
        <w:rPr>
          <w:rFonts w:hint="eastAsia"/>
        </w:rPr>
        <w:t xml:space="preserve">Relevant Plans </w:t>
      </w:r>
      <w:r w:rsidR="00354658">
        <w:rPr>
          <w:rFonts w:hint="eastAsia"/>
        </w:rPr>
        <w:t>and Activities</w:t>
      </w:r>
      <w:bookmarkEnd w:id="36"/>
    </w:p>
    <w:p w:rsidR="006B4BF6" w:rsidRPr="0065147E" w:rsidRDefault="006B4BF6" w:rsidP="006B4BF6">
      <w:pPr>
        <w:ind w:left="0"/>
      </w:pPr>
      <w:r>
        <w:rPr>
          <w:rFonts w:hint="eastAsia"/>
        </w:rPr>
        <w:t>Plans that are valid or under</w:t>
      </w:r>
      <w:r w:rsidR="009465E0">
        <w:t xml:space="preserve"> </w:t>
      </w:r>
      <w:r>
        <w:rPr>
          <w:rFonts w:hint="eastAsia"/>
        </w:rPr>
        <w:t>preparation shall be</w:t>
      </w:r>
      <w:r w:rsidR="009465E0">
        <w:t xml:space="preserve"> </w:t>
      </w:r>
      <w:r w:rsidR="00AC3F9C">
        <w:t>reviewed</w:t>
      </w:r>
      <w:r>
        <w:rPr>
          <w:rFonts w:hint="eastAsia"/>
        </w:rPr>
        <w:t xml:space="preserve">. Plans include </w:t>
      </w:r>
      <w:r w:rsidR="00AC3F9C">
        <w:rPr>
          <w:rFonts w:hint="eastAsia"/>
        </w:rPr>
        <w:t xml:space="preserve">Master Plan, Sector Plan, and development plans of </w:t>
      </w:r>
      <w:r w:rsidR="00AC3F9C">
        <w:t>government</w:t>
      </w:r>
      <w:r w:rsidR="00AC3F9C">
        <w:rPr>
          <w:rFonts w:hint="eastAsia"/>
        </w:rPr>
        <w:t xml:space="preserve"> agencies, etc.  </w:t>
      </w:r>
      <w:r w:rsidR="00354658">
        <w:rPr>
          <w:rFonts w:hint="eastAsia"/>
        </w:rPr>
        <w:t xml:space="preserve">Especially, nominated priority sub-projects in the Detailed Area Plan is very important information. </w:t>
      </w:r>
      <w:r w:rsidR="00AC3F9C">
        <w:rPr>
          <w:rFonts w:hint="eastAsia"/>
        </w:rPr>
        <w:t>CPU get</w:t>
      </w:r>
      <w:r w:rsidR="003F5704">
        <w:rPr>
          <w:rFonts w:hint="eastAsia"/>
        </w:rPr>
        <w:t>s</w:t>
      </w:r>
      <w:r w:rsidR="00AC3F9C">
        <w:rPr>
          <w:rFonts w:hint="eastAsia"/>
        </w:rPr>
        <w:t xml:space="preserve"> cooperation of CDCC </w:t>
      </w:r>
      <w:r w:rsidR="00354658">
        <w:rPr>
          <w:rFonts w:hint="eastAsia"/>
        </w:rPr>
        <w:t xml:space="preserve">to get </w:t>
      </w:r>
      <w:r w:rsidR="00354658">
        <w:t>information</w:t>
      </w:r>
      <w:r w:rsidR="00354658">
        <w:rPr>
          <w:rFonts w:hint="eastAsia"/>
        </w:rPr>
        <w:t xml:space="preserve"> from </w:t>
      </w:r>
      <w:r w:rsidR="00354658">
        <w:t>government</w:t>
      </w:r>
      <w:r w:rsidR="00354658">
        <w:rPr>
          <w:rFonts w:hint="eastAsia"/>
        </w:rPr>
        <w:t xml:space="preserve"> agencies </w:t>
      </w:r>
      <w:r w:rsidR="00AC3F9C">
        <w:rPr>
          <w:rFonts w:hint="eastAsia"/>
        </w:rPr>
        <w:t xml:space="preserve">and </w:t>
      </w:r>
      <w:r w:rsidR="00354658">
        <w:t>drafts</w:t>
      </w:r>
      <w:r w:rsidR="00AC3F9C">
        <w:rPr>
          <w:rFonts w:hint="eastAsia"/>
        </w:rPr>
        <w:t xml:space="preserve"> this part.  </w:t>
      </w:r>
    </w:p>
    <w:p w:rsidR="0075540F" w:rsidRDefault="00AC3F9C" w:rsidP="00AC3F9C">
      <w:pPr>
        <w:pStyle w:val="Heading4"/>
      </w:pPr>
      <w:bookmarkStart w:id="37" w:name="_Toc508709783"/>
      <w:r>
        <w:rPr>
          <w:rFonts w:hint="eastAsia"/>
        </w:rPr>
        <w:t>On-going Projects</w:t>
      </w:r>
      <w:bookmarkEnd w:id="37"/>
    </w:p>
    <w:p w:rsidR="00AC3F9C" w:rsidRDefault="00AC3F9C" w:rsidP="00AC3F9C">
      <w:pPr>
        <w:ind w:left="0"/>
      </w:pPr>
      <w:r>
        <w:rPr>
          <w:rFonts w:hint="eastAsia"/>
        </w:rPr>
        <w:t xml:space="preserve">On-going </w:t>
      </w:r>
      <w:r>
        <w:t>projects</w:t>
      </w:r>
      <w:r>
        <w:rPr>
          <w:rFonts w:hint="eastAsia"/>
        </w:rPr>
        <w:t xml:space="preserve">, regardless of their owners, shall be </w:t>
      </w:r>
      <w:r>
        <w:t>reviewed</w:t>
      </w:r>
      <w:r>
        <w:rPr>
          <w:rFonts w:hint="eastAsia"/>
        </w:rPr>
        <w:t xml:space="preserve">. These include projects of </w:t>
      </w:r>
      <w:r>
        <w:t>government</w:t>
      </w:r>
      <w:r>
        <w:rPr>
          <w:rFonts w:hint="eastAsia"/>
        </w:rPr>
        <w:t xml:space="preserve"> agencies such as DRH, etc. </w:t>
      </w:r>
    </w:p>
    <w:p w:rsidR="00AC3F9C" w:rsidRDefault="00AC3F9C" w:rsidP="00AC3F9C">
      <w:pPr>
        <w:pStyle w:val="Heading4"/>
      </w:pPr>
      <w:bookmarkStart w:id="38" w:name="_Toc508709784"/>
      <w:r>
        <w:rPr>
          <w:rFonts w:hint="eastAsia"/>
        </w:rPr>
        <w:t>Existing Infrastructure and Facilities</w:t>
      </w:r>
      <w:bookmarkEnd w:id="38"/>
    </w:p>
    <w:p w:rsidR="00AC3F9C" w:rsidRPr="00AC3F9C" w:rsidRDefault="00F771B1" w:rsidP="00F771B1">
      <w:pPr>
        <w:ind w:left="0"/>
      </w:pPr>
      <w:r>
        <w:rPr>
          <w:rFonts w:hint="eastAsia"/>
        </w:rPr>
        <w:t xml:space="preserve">CPU prepares inventory of existing </w:t>
      </w:r>
      <w:r>
        <w:t>infrastructure</w:t>
      </w:r>
      <w:r>
        <w:rPr>
          <w:rFonts w:hint="eastAsia"/>
        </w:rPr>
        <w:t xml:space="preserve"> and public service facilities.  </w:t>
      </w:r>
      <w:r w:rsidR="00B55443">
        <w:rPr>
          <w:rFonts w:hint="eastAsia"/>
        </w:rPr>
        <w:t xml:space="preserve">It is preferable that all the </w:t>
      </w:r>
      <w:r w:rsidR="00B55443">
        <w:t>infrastructure</w:t>
      </w:r>
      <w:r w:rsidR="00B55443">
        <w:rPr>
          <w:rFonts w:hint="eastAsia"/>
        </w:rPr>
        <w:t xml:space="preserve"> and facilities are plot in maps. </w:t>
      </w:r>
      <w:r w:rsidR="003F5704">
        <w:rPr>
          <w:rFonts w:hint="eastAsia"/>
        </w:rPr>
        <w:t xml:space="preserve">Infrastructure and </w:t>
      </w:r>
      <w:r w:rsidR="003F5704">
        <w:t>facilities</w:t>
      </w:r>
      <w:r w:rsidR="003F5704">
        <w:rPr>
          <w:rFonts w:hint="eastAsia"/>
        </w:rPr>
        <w:t xml:space="preserve"> of </w:t>
      </w:r>
      <w:r w:rsidR="003F5704">
        <w:t>government</w:t>
      </w:r>
      <w:r w:rsidR="003F5704">
        <w:rPr>
          <w:rFonts w:hint="eastAsia"/>
        </w:rPr>
        <w:t xml:space="preserve"> agencies should be included in the inventory, while private </w:t>
      </w:r>
      <w:r w:rsidR="003F5704">
        <w:t>facilities</w:t>
      </w:r>
      <w:r w:rsidR="003F5704">
        <w:rPr>
          <w:rFonts w:hint="eastAsia"/>
        </w:rPr>
        <w:t xml:space="preserve"> such as private clinics and </w:t>
      </w:r>
      <w:r w:rsidR="003F5704">
        <w:t>schools</w:t>
      </w:r>
      <w:r w:rsidR="003F5704">
        <w:rPr>
          <w:rFonts w:hint="eastAsia"/>
        </w:rPr>
        <w:t xml:space="preserve"> shall be excluded.  </w:t>
      </w:r>
    </w:p>
    <w:p w:rsidR="000C6EF5" w:rsidRPr="00B55443" w:rsidRDefault="000C6EF5" w:rsidP="003F5704">
      <w:pPr>
        <w:pStyle w:val="Heading4"/>
        <w:numPr>
          <w:ilvl w:val="0"/>
          <w:numId w:val="0"/>
        </w:numPr>
      </w:pPr>
    </w:p>
    <w:p w:rsidR="000C6EF5" w:rsidRPr="00D15226" w:rsidRDefault="00F96989" w:rsidP="000C6EF5">
      <w:pPr>
        <w:pStyle w:val="Heading2"/>
        <w:spacing w:after="180"/>
        <w:rPr>
          <w:lang w:val="en-US" w:eastAsia="ja-JP"/>
        </w:rPr>
      </w:pPr>
      <w:bookmarkStart w:id="39" w:name="_Toc508709785"/>
      <w:r>
        <w:rPr>
          <w:lang w:val="en-US" w:eastAsia="ja-JP"/>
        </w:rPr>
        <w:t>“</w:t>
      </w:r>
      <w:r w:rsidR="007634A5">
        <w:rPr>
          <w:rFonts w:hint="eastAsia"/>
          <w:lang w:val="en-US" w:eastAsia="ja-JP"/>
        </w:rPr>
        <w:t xml:space="preserve">Part 3 </w:t>
      </w:r>
      <w:r w:rsidR="00871AAE" w:rsidRPr="00D15226">
        <w:rPr>
          <w:rFonts w:hint="eastAsia"/>
          <w:lang w:val="en-US" w:eastAsia="ja-JP"/>
        </w:rPr>
        <w:t>A</w:t>
      </w:r>
      <w:r w:rsidR="00871AAE" w:rsidRPr="00D15226">
        <w:rPr>
          <w:lang w:val="en-US" w:eastAsia="ja-JP"/>
        </w:rPr>
        <w:t>n</w:t>
      </w:r>
      <w:r w:rsidR="00871AAE" w:rsidRPr="00D15226">
        <w:rPr>
          <w:rFonts w:hint="eastAsia"/>
          <w:lang w:val="en-US" w:eastAsia="ja-JP"/>
        </w:rPr>
        <w:t>alysis and V</w:t>
      </w:r>
      <w:r w:rsidR="00871AAE" w:rsidRPr="00D15226">
        <w:rPr>
          <w:lang w:val="en-US" w:eastAsia="ja-JP"/>
        </w:rPr>
        <w:t>i</w:t>
      </w:r>
      <w:r w:rsidR="00871AAE" w:rsidRPr="00D15226">
        <w:rPr>
          <w:rFonts w:hint="eastAsia"/>
          <w:lang w:val="en-US" w:eastAsia="ja-JP"/>
        </w:rPr>
        <w:t>sion Setting</w:t>
      </w:r>
      <w:r>
        <w:rPr>
          <w:lang w:val="en-US" w:eastAsia="ja-JP"/>
        </w:rPr>
        <w:t>”</w:t>
      </w:r>
      <w:bookmarkEnd w:id="39"/>
    </w:p>
    <w:p w:rsidR="00010C28" w:rsidRDefault="00010C28" w:rsidP="00A21CDE">
      <w:pPr>
        <w:pStyle w:val="Heading4"/>
        <w:numPr>
          <w:ilvl w:val="0"/>
          <w:numId w:val="23"/>
        </w:numPr>
      </w:pPr>
      <w:bookmarkStart w:id="40" w:name="_Toc508709786"/>
      <w:r>
        <w:rPr>
          <w:rFonts w:hint="eastAsia"/>
        </w:rPr>
        <w:t xml:space="preserve">Diagnosis of Urban Services and </w:t>
      </w:r>
      <w:r>
        <w:t>Infrastructure</w:t>
      </w:r>
      <w:r w:rsidR="00D17998">
        <w:rPr>
          <w:rFonts w:hint="eastAsia"/>
        </w:rPr>
        <w:t xml:space="preserve"> by WLCC</w:t>
      </w:r>
      <w:bookmarkEnd w:id="40"/>
    </w:p>
    <w:p w:rsidR="00010C28" w:rsidRDefault="006903EC" w:rsidP="00D17998">
      <w:pPr>
        <w:ind w:left="0"/>
      </w:pPr>
      <w:r>
        <w:rPr>
          <w:rFonts w:hint="eastAsia"/>
        </w:rPr>
        <w:t xml:space="preserve">WLCC shall diagnose the existing urban services and infrastructure. If there </w:t>
      </w:r>
      <w:r>
        <w:t>are some problems</w:t>
      </w:r>
      <w:r>
        <w:rPr>
          <w:rFonts w:hint="eastAsia"/>
        </w:rPr>
        <w:t xml:space="preserve"> identified, some remedy shall be proposed and conveyed to CPU by </w:t>
      </w:r>
      <w:r>
        <w:t>the</w:t>
      </w:r>
      <w:r>
        <w:rPr>
          <w:rFonts w:hint="eastAsia"/>
        </w:rPr>
        <w:t xml:space="preserve"> ward </w:t>
      </w:r>
      <w:r>
        <w:t>councilor</w:t>
      </w:r>
      <w:r>
        <w:rPr>
          <w:rFonts w:hint="eastAsia"/>
        </w:rPr>
        <w:t xml:space="preserve">s. </w:t>
      </w:r>
      <w:r w:rsidR="00D17998">
        <w:rPr>
          <w:rFonts w:hint="eastAsia"/>
        </w:rPr>
        <w:t xml:space="preserve">CPU compiles the WLCC diagnosis results and </w:t>
      </w:r>
      <w:r w:rsidR="00790EEA">
        <w:t>analyzes</w:t>
      </w:r>
      <w:r w:rsidR="00D17998">
        <w:rPr>
          <w:rFonts w:hint="eastAsia"/>
        </w:rPr>
        <w:t xml:space="preserve"> it from entire CC point of view. T</w:t>
      </w:r>
      <w:r w:rsidR="00D17998">
        <w:t>h</w:t>
      </w:r>
      <w:r w:rsidR="00D17998">
        <w:rPr>
          <w:rFonts w:hint="eastAsia"/>
        </w:rPr>
        <w:t xml:space="preserve">is analysis shall be </w:t>
      </w:r>
      <w:r w:rsidR="00D17998">
        <w:t>implemented</w:t>
      </w:r>
      <w:r w:rsidR="00D17998">
        <w:rPr>
          <w:rFonts w:hint="eastAsia"/>
        </w:rPr>
        <w:t xml:space="preserve"> in the way mentioned in (2) b</w:t>
      </w:r>
      <w:r w:rsidR="00790EEA">
        <w:rPr>
          <w:rFonts w:hint="eastAsia"/>
        </w:rPr>
        <w:t>e</w:t>
      </w:r>
      <w:r w:rsidR="00D17998">
        <w:rPr>
          <w:rFonts w:hint="eastAsia"/>
        </w:rPr>
        <w:t>low.</w:t>
      </w:r>
    </w:p>
    <w:p w:rsidR="00010C28" w:rsidRDefault="00010C28" w:rsidP="00010C28"/>
    <w:p w:rsidR="00143424" w:rsidRDefault="00871AAE" w:rsidP="00A21CDE">
      <w:pPr>
        <w:pStyle w:val="Heading4"/>
        <w:numPr>
          <w:ilvl w:val="0"/>
          <w:numId w:val="23"/>
        </w:numPr>
      </w:pPr>
      <w:bookmarkStart w:id="41" w:name="_Toc508709787"/>
      <w:r w:rsidRPr="00871AAE">
        <w:rPr>
          <w:rFonts w:hint="eastAsia"/>
        </w:rPr>
        <w:t xml:space="preserve">Analysis of Urban </w:t>
      </w:r>
      <w:r w:rsidR="00143424">
        <w:rPr>
          <w:rFonts w:hint="eastAsia"/>
        </w:rPr>
        <w:t xml:space="preserve">Activities and Relevant </w:t>
      </w:r>
      <w:r w:rsidR="00143424">
        <w:t>Facilities</w:t>
      </w:r>
      <w:bookmarkEnd w:id="41"/>
    </w:p>
    <w:p w:rsidR="00B55443" w:rsidRDefault="00B55443" w:rsidP="00A21CDE">
      <w:pPr>
        <w:pStyle w:val="ListParagraph"/>
        <w:numPr>
          <w:ilvl w:val="0"/>
          <w:numId w:val="26"/>
        </w:numPr>
        <w:ind w:leftChars="0"/>
      </w:pPr>
      <w:r w:rsidRPr="00871AAE">
        <w:rPr>
          <w:rFonts w:hint="eastAsia"/>
        </w:rPr>
        <w:t xml:space="preserve">Analysis of Urban </w:t>
      </w:r>
      <w:r>
        <w:rPr>
          <w:rFonts w:hint="eastAsia"/>
        </w:rPr>
        <w:t>Activities</w:t>
      </w:r>
    </w:p>
    <w:p w:rsidR="00C22F15" w:rsidRDefault="00143424" w:rsidP="001A233C">
      <w:pPr>
        <w:ind w:left="0"/>
      </w:pPr>
      <w:r>
        <w:rPr>
          <w:rFonts w:hint="eastAsia"/>
        </w:rPr>
        <w:t xml:space="preserve">Urban </w:t>
      </w:r>
      <w:r w:rsidR="00606E53">
        <w:t>activities</w:t>
      </w:r>
      <w:r w:rsidR="009465E0">
        <w:t xml:space="preserve"> </w:t>
      </w:r>
      <w:r w:rsidR="001A233C">
        <w:rPr>
          <w:rFonts w:hint="eastAsia"/>
        </w:rPr>
        <w:t>a</w:t>
      </w:r>
      <w:r w:rsidR="00606E53">
        <w:rPr>
          <w:rFonts w:hint="eastAsia"/>
        </w:rPr>
        <w:t xml:space="preserve">nd issues </w:t>
      </w:r>
      <w:r w:rsidR="00B55443">
        <w:t>include</w:t>
      </w:r>
      <w:r>
        <w:rPr>
          <w:rFonts w:hint="eastAsia"/>
        </w:rPr>
        <w:t xml:space="preserve"> the </w:t>
      </w:r>
      <w:r w:rsidR="00B55443">
        <w:rPr>
          <w:rFonts w:hint="eastAsia"/>
        </w:rPr>
        <w:t xml:space="preserve">items mentioned in </w:t>
      </w:r>
      <w:r w:rsidR="00B55443">
        <w:t>the</w:t>
      </w:r>
      <w:r w:rsidR="00B55443">
        <w:rPr>
          <w:rFonts w:hint="eastAsia"/>
        </w:rPr>
        <w:t xml:space="preserve"> table </w:t>
      </w:r>
      <w:r w:rsidR="00C22F15">
        <w:rPr>
          <w:rFonts w:hint="eastAsia"/>
        </w:rPr>
        <w:t xml:space="preserve">2.4 below. Each </w:t>
      </w:r>
      <w:r w:rsidR="00790EEA">
        <w:t>activity</w:t>
      </w:r>
      <w:r w:rsidR="009465E0">
        <w:t xml:space="preserve"> </w:t>
      </w:r>
      <w:r w:rsidR="00F20342">
        <w:t>is analyzed</w:t>
      </w:r>
      <w:r w:rsidR="00790EEA">
        <w:rPr>
          <w:rFonts w:hint="eastAsia"/>
        </w:rPr>
        <w:t xml:space="preserve"> using this table. Location of the issued shall be plot on maps.</w:t>
      </w:r>
    </w:p>
    <w:p w:rsidR="00C22F15" w:rsidRDefault="00C22F15" w:rsidP="00B55443">
      <w:pPr>
        <w:ind w:left="0"/>
      </w:pPr>
    </w:p>
    <w:p w:rsidR="00C22F15" w:rsidRDefault="00C22F15" w:rsidP="00B55443">
      <w:pPr>
        <w:ind w:left="0"/>
      </w:pPr>
    </w:p>
    <w:p w:rsidR="00606E53" w:rsidRDefault="009236A7" w:rsidP="00CB5E6F">
      <w:pPr>
        <w:pStyle w:val="TableandFigure"/>
        <w:spacing w:before="108" w:after="108"/>
      </w:pPr>
      <w:r>
        <w:rPr>
          <w:rFonts w:hint="eastAsia"/>
        </w:rPr>
        <w:t>Table 2.3</w:t>
      </w:r>
      <w:r w:rsidR="001A233C">
        <w:rPr>
          <w:rFonts w:hint="eastAsia"/>
        </w:rPr>
        <w:t xml:space="preserve"> Urban Activities and </w:t>
      </w:r>
      <w:r w:rsidR="001A233C">
        <w:t>Their</w:t>
      </w:r>
      <w:r w:rsidR="001A233C">
        <w:rPr>
          <w:rFonts w:hint="eastAsia"/>
        </w:rPr>
        <w:t xml:space="preserve"> Issue Analysis</w:t>
      </w:r>
    </w:p>
    <w:tbl>
      <w:tblPr>
        <w:tblW w:w="9118" w:type="dxa"/>
        <w:jc w:val="center"/>
        <w:tblBorders>
          <w:top w:val="single" w:sz="12" w:space="0" w:color="auto"/>
          <w:bottom w:val="single" w:sz="12" w:space="0" w:color="auto"/>
          <w:insideH w:val="single" w:sz="4" w:space="0" w:color="auto"/>
          <w:insideV w:val="dotted" w:sz="4" w:space="0" w:color="auto"/>
        </w:tblBorders>
        <w:tblLook w:val="04A0"/>
      </w:tblPr>
      <w:tblGrid>
        <w:gridCol w:w="549"/>
        <w:gridCol w:w="1785"/>
        <w:gridCol w:w="4725"/>
        <w:gridCol w:w="2059"/>
      </w:tblGrid>
      <w:tr w:rsidR="005675AA" w:rsidRPr="0019294F" w:rsidTr="00DB74AF">
        <w:trPr>
          <w:jc w:val="center"/>
        </w:trPr>
        <w:tc>
          <w:tcPr>
            <w:tcW w:w="549" w:type="dxa"/>
            <w:tcBorders>
              <w:top w:val="single" w:sz="12" w:space="0" w:color="auto"/>
              <w:left w:val="nil"/>
              <w:bottom w:val="double" w:sz="4" w:space="0" w:color="auto"/>
              <w:right w:val="dotted" w:sz="4" w:space="0" w:color="auto"/>
              <w:tl2br w:val="nil"/>
              <w:tr2bl w:val="nil"/>
            </w:tcBorders>
            <w:vAlign w:val="center"/>
          </w:tcPr>
          <w:p w:rsidR="005675AA" w:rsidRPr="00DB74AF" w:rsidRDefault="005675AA" w:rsidP="00DB74AF">
            <w:pPr>
              <w:spacing w:line="240" w:lineRule="exact"/>
              <w:ind w:leftChars="20" w:left="42" w:rightChars="-985" w:right="-2068" w:firstLineChars="5" w:firstLine="10"/>
              <w:rPr>
                <w:rFonts w:ascii="Arial Narrow" w:eastAsia="MS Mincho" w:hAnsi="Arial Narrow" w:cs="Arial Narrow"/>
                <w:sz w:val="20"/>
                <w:szCs w:val="20"/>
              </w:rPr>
            </w:pPr>
          </w:p>
        </w:tc>
        <w:tc>
          <w:tcPr>
            <w:tcW w:w="1785" w:type="dxa"/>
            <w:tcBorders>
              <w:top w:val="single" w:sz="12" w:space="0" w:color="auto"/>
              <w:left w:val="dotted" w:sz="4" w:space="0" w:color="auto"/>
              <w:bottom w:val="double" w:sz="4" w:space="0" w:color="auto"/>
              <w:right w:val="dotted" w:sz="4" w:space="0" w:color="auto"/>
              <w:tl2br w:val="nil"/>
              <w:tr2bl w:val="nil"/>
            </w:tcBorders>
            <w:vAlign w:val="center"/>
          </w:tcPr>
          <w:p w:rsidR="005675AA" w:rsidRPr="00DB74AF" w:rsidRDefault="005675AA" w:rsidP="00DB74AF">
            <w:pPr>
              <w:pStyle w:val="ListParagraph"/>
              <w:spacing w:line="240" w:lineRule="exact"/>
              <w:ind w:leftChars="0" w:left="0"/>
              <w:rPr>
                <w:rFonts w:ascii="Arial Narrow" w:eastAsia="Arial Narrow" w:hAnsi="Arial Narrow" w:cs="Arial Narrow"/>
                <w:sz w:val="20"/>
                <w:szCs w:val="20"/>
              </w:rPr>
            </w:pPr>
          </w:p>
        </w:tc>
        <w:tc>
          <w:tcPr>
            <w:tcW w:w="4725" w:type="dxa"/>
            <w:tcBorders>
              <w:top w:val="single" w:sz="12" w:space="0" w:color="auto"/>
              <w:left w:val="dotted" w:sz="4" w:space="0" w:color="auto"/>
              <w:bottom w:val="double" w:sz="4" w:space="0" w:color="auto"/>
              <w:right w:val="dotted" w:sz="4" w:space="0" w:color="auto"/>
              <w:tl2br w:val="nil"/>
              <w:tr2bl w:val="nil"/>
            </w:tcBorders>
            <w:vAlign w:val="center"/>
          </w:tcPr>
          <w:p w:rsidR="005675AA" w:rsidRPr="00DB74AF" w:rsidRDefault="007B2805" w:rsidP="00DB74AF">
            <w:pPr>
              <w:spacing w:line="240" w:lineRule="exact"/>
              <w:ind w:leftChars="-417" w:left="-876"/>
              <w:jc w:val="center"/>
              <w:rPr>
                <w:rFonts w:ascii="Arial Narrow" w:eastAsia="MS Mincho" w:hAnsi="Arial Narrow" w:cs="Arial Narrow"/>
                <w:sz w:val="20"/>
                <w:szCs w:val="20"/>
              </w:rPr>
            </w:pPr>
            <w:r w:rsidRPr="00DB74AF">
              <w:rPr>
                <w:rFonts w:ascii="Arial Narrow" w:eastAsia="MS Mincho" w:hAnsi="Arial Narrow" w:cs="Arial Narrow"/>
                <w:sz w:val="20"/>
                <w:szCs w:val="20"/>
              </w:rPr>
              <w:t>Issues (example)</w:t>
            </w:r>
          </w:p>
        </w:tc>
        <w:tc>
          <w:tcPr>
            <w:tcW w:w="2059" w:type="dxa"/>
            <w:tcBorders>
              <w:top w:val="single" w:sz="12" w:space="0" w:color="auto"/>
              <w:left w:val="dotted" w:sz="4" w:space="0" w:color="auto"/>
              <w:bottom w:val="double" w:sz="4" w:space="0" w:color="auto"/>
              <w:right w:val="nil"/>
              <w:tl2br w:val="nil"/>
              <w:tr2bl w:val="nil"/>
            </w:tcBorders>
            <w:vAlign w:val="center"/>
          </w:tcPr>
          <w:p w:rsidR="005675AA" w:rsidRPr="00DB74AF" w:rsidRDefault="007B2805" w:rsidP="00DB74AF">
            <w:pPr>
              <w:spacing w:line="240" w:lineRule="exact"/>
              <w:ind w:left="0"/>
              <w:rPr>
                <w:rFonts w:ascii="Arial Narrow" w:eastAsia="MS Mincho" w:hAnsi="Arial Narrow" w:cs="Arial Narrow"/>
                <w:sz w:val="20"/>
                <w:szCs w:val="20"/>
              </w:rPr>
            </w:pPr>
            <w:r w:rsidRPr="00DB74AF">
              <w:rPr>
                <w:rFonts w:ascii="Arial Narrow" w:eastAsia="MS Mincho" w:hAnsi="Arial Narrow" w:cs="Arial Narrow"/>
                <w:sz w:val="20"/>
                <w:szCs w:val="20"/>
              </w:rPr>
              <w:t xml:space="preserve">Location </w:t>
            </w:r>
            <w:r w:rsidR="0017786E" w:rsidRPr="00DB74AF">
              <w:rPr>
                <w:rFonts w:ascii="Arial Narrow" w:eastAsia="MS Mincho" w:hAnsi="Arial Narrow" w:cs="Arial Narrow"/>
                <w:sz w:val="20"/>
                <w:szCs w:val="20"/>
              </w:rPr>
              <w:t>(example)</w:t>
            </w:r>
          </w:p>
        </w:tc>
      </w:tr>
      <w:tr w:rsidR="005675AA" w:rsidTr="00DB74AF">
        <w:trPr>
          <w:jc w:val="center"/>
        </w:trPr>
        <w:tc>
          <w:tcPr>
            <w:tcW w:w="549" w:type="dxa"/>
            <w:vAlign w:val="center"/>
          </w:tcPr>
          <w:p w:rsidR="005675AA" w:rsidRPr="00DB74AF" w:rsidRDefault="005675AA"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sz w:val="20"/>
                <w:szCs w:val="20"/>
              </w:rPr>
              <w:t>A</w:t>
            </w:r>
          </w:p>
        </w:tc>
        <w:tc>
          <w:tcPr>
            <w:tcW w:w="1785" w:type="dxa"/>
            <w:vAlign w:val="center"/>
          </w:tcPr>
          <w:p w:rsidR="005675AA" w:rsidRPr="00DB74AF" w:rsidRDefault="005675AA" w:rsidP="00DB74AF">
            <w:pPr>
              <w:pStyle w:val="ListParagraph"/>
              <w:spacing w:line="240" w:lineRule="exact"/>
              <w:ind w:leftChars="0" w:left="0"/>
              <w:rPr>
                <w:rFonts w:ascii="Arial Narrow" w:eastAsia="MS Mincho" w:hAnsi="Arial Narrow" w:cs="Arial Narrow"/>
                <w:sz w:val="20"/>
                <w:szCs w:val="20"/>
              </w:rPr>
            </w:pPr>
            <w:r w:rsidRPr="00DB74AF">
              <w:rPr>
                <w:rFonts w:ascii="Arial Narrow" w:eastAsia="MS Mincho" w:hAnsi="Arial Narrow" w:cs="Arial Narrow"/>
                <w:sz w:val="20"/>
                <w:szCs w:val="20"/>
              </w:rPr>
              <w:t>Habitation</w:t>
            </w:r>
          </w:p>
        </w:tc>
        <w:tc>
          <w:tcPr>
            <w:tcW w:w="4725" w:type="dxa"/>
            <w:vAlign w:val="center"/>
          </w:tcPr>
          <w:p w:rsidR="005675AA" w:rsidRPr="00DB74AF" w:rsidRDefault="000F6DE7" w:rsidP="00DB74AF">
            <w:pPr>
              <w:spacing w:line="240" w:lineRule="exact"/>
              <w:ind w:leftChars="48" w:left="101"/>
              <w:rPr>
                <w:rFonts w:ascii="Arial Narrow" w:eastAsia="MS Mincho" w:hAnsi="Arial Narrow" w:cs="Arial Narrow"/>
                <w:sz w:val="20"/>
                <w:szCs w:val="20"/>
              </w:rPr>
            </w:pPr>
            <w:r w:rsidRPr="00DB74AF">
              <w:rPr>
                <w:rFonts w:ascii="Arial Narrow" w:eastAsia="MS Mincho" w:hAnsi="Arial Narrow" w:cs="Arial Narrow"/>
                <w:sz w:val="20"/>
                <w:szCs w:val="20"/>
              </w:rPr>
              <w:t>Some area has no power supply and water supply</w:t>
            </w:r>
          </w:p>
          <w:p w:rsidR="007809E7" w:rsidRPr="00DB74AF" w:rsidRDefault="007809E7" w:rsidP="00DB74AF">
            <w:pPr>
              <w:spacing w:line="240" w:lineRule="exact"/>
              <w:ind w:leftChars="48" w:left="101"/>
              <w:rPr>
                <w:rFonts w:ascii="Arial Narrow" w:eastAsia="MS Mincho" w:hAnsi="Arial Narrow" w:cs="Arial Narrow"/>
                <w:sz w:val="20"/>
                <w:szCs w:val="20"/>
              </w:rPr>
            </w:pPr>
            <w:r w:rsidRPr="00DB74AF">
              <w:rPr>
                <w:rFonts w:ascii="Arial Narrow" w:eastAsia="MS Mincho" w:hAnsi="Arial Narrow" w:cs="Arial Narrow"/>
                <w:sz w:val="20"/>
                <w:szCs w:val="20"/>
              </w:rPr>
              <w:t>Solid waste are not collected regularly</w:t>
            </w:r>
          </w:p>
        </w:tc>
        <w:tc>
          <w:tcPr>
            <w:tcW w:w="2059" w:type="dxa"/>
            <w:vAlign w:val="center"/>
          </w:tcPr>
          <w:p w:rsidR="005675AA" w:rsidRPr="00DB74AF" w:rsidRDefault="000F6DE7" w:rsidP="00DB74AF">
            <w:pPr>
              <w:spacing w:line="240" w:lineRule="exact"/>
              <w:ind w:left="0"/>
              <w:rPr>
                <w:rFonts w:ascii="Arial Narrow" w:eastAsia="MS Mincho" w:hAnsi="Arial Narrow" w:cs="Arial Narrow"/>
                <w:sz w:val="20"/>
                <w:szCs w:val="20"/>
              </w:rPr>
            </w:pPr>
            <w:r w:rsidRPr="00DB74AF">
              <w:rPr>
                <w:rFonts w:ascii="Arial Narrow" w:eastAsia="MS Mincho" w:hAnsi="Arial Narrow" w:cs="Arial Narrow"/>
                <w:sz w:val="20"/>
                <w:szCs w:val="20"/>
              </w:rPr>
              <w:t>Ward 14, 15, 16</w:t>
            </w:r>
          </w:p>
        </w:tc>
      </w:tr>
      <w:tr w:rsidR="005675AA" w:rsidTr="00DB74AF">
        <w:trPr>
          <w:jc w:val="center"/>
        </w:trPr>
        <w:tc>
          <w:tcPr>
            <w:tcW w:w="549" w:type="dxa"/>
            <w:vAlign w:val="center"/>
          </w:tcPr>
          <w:p w:rsidR="005675AA" w:rsidRPr="00DB74AF" w:rsidRDefault="005675AA"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sz w:val="20"/>
                <w:szCs w:val="20"/>
              </w:rPr>
              <w:t>B</w:t>
            </w:r>
          </w:p>
        </w:tc>
        <w:tc>
          <w:tcPr>
            <w:tcW w:w="1785" w:type="dxa"/>
          </w:tcPr>
          <w:p w:rsidR="005675AA" w:rsidRPr="00DB74AF" w:rsidRDefault="005675AA" w:rsidP="00DB74AF">
            <w:pPr>
              <w:pStyle w:val="ListParagraph"/>
              <w:spacing w:line="240" w:lineRule="exact"/>
              <w:ind w:leftChars="0" w:left="0"/>
              <w:rPr>
                <w:rFonts w:ascii="Arial Narrow" w:eastAsia="MS Mincho" w:hAnsi="Arial Narrow" w:cs="Arial Narrow"/>
                <w:sz w:val="20"/>
                <w:szCs w:val="20"/>
              </w:rPr>
            </w:pPr>
            <w:r w:rsidRPr="00DB74AF">
              <w:rPr>
                <w:rFonts w:ascii="Arial Narrow" w:eastAsia="MS Mincho" w:hAnsi="Arial Narrow" w:cs="Arial Narrow"/>
                <w:sz w:val="20"/>
                <w:szCs w:val="20"/>
              </w:rPr>
              <w:t xml:space="preserve">Agriculture, </w:t>
            </w:r>
          </w:p>
        </w:tc>
        <w:tc>
          <w:tcPr>
            <w:tcW w:w="4725" w:type="dxa"/>
            <w:vAlign w:val="center"/>
          </w:tcPr>
          <w:p w:rsidR="005675AA" w:rsidRPr="00DB74AF" w:rsidRDefault="00674E4F" w:rsidP="00DB74AF">
            <w:pPr>
              <w:spacing w:line="240" w:lineRule="exact"/>
              <w:ind w:leftChars="48" w:left="101"/>
              <w:rPr>
                <w:rFonts w:ascii="Arial Narrow" w:eastAsia="MS Mincho" w:hAnsi="Arial Narrow" w:cs="Arial Narrow"/>
                <w:sz w:val="20"/>
                <w:szCs w:val="20"/>
              </w:rPr>
            </w:pPr>
            <w:r w:rsidRPr="00DB74AF">
              <w:rPr>
                <w:rFonts w:ascii="Arial Narrow" w:eastAsia="MS Mincho" w:hAnsi="Arial Narrow" w:cs="Arial Narrow"/>
                <w:sz w:val="20"/>
                <w:szCs w:val="20"/>
              </w:rPr>
              <w:t>Farming area has few road to collect products</w:t>
            </w:r>
          </w:p>
        </w:tc>
        <w:tc>
          <w:tcPr>
            <w:tcW w:w="2059" w:type="dxa"/>
            <w:vAlign w:val="center"/>
          </w:tcPr>
          <w:p w:rsidR="005675AA" w:rsidRPr="00DB74AF" w:rsidRDefault="000F6DE7" w:rsidP="00DB74AF">
            <w:pPr>
              <w:spacing w:line="240" w:lineRule="exact"/>
              <w:ind w:left="0"/>
              <w:rPr>
                <w:rFonts w:ascii="Arial Narrow" w:eastAsia="MS Mincho" w:hAnsi="Arial Narrow" w:cs="Arial Narrow"/>
                <w:sz w:val="20"/>
                <w:szCs w:val="20"/>
              </w:rPr>
            </w:pPr>
            <w:r w:rsidRPr="00DB74AF">
              <w:rPr>
                <w:rFonts w:ascii="Arial Narrow" w:eastAsia="MS Mincho" w:hAnsi="Arial Narrow" w:cs="Arial Narrow"/>
                <w:sz w:val="20"/>
                <w:szCs w:val="20"/>
              </w:rPr>
              <w:t>Ward 17,18,19</w:t>
            </w:r>
          </w:p>
        </w:tc>
      </w:tr>
      <w:tr w:rsidR="005675AA" w:rsidTr="00DB74AF">
        <w:trPr>
          <w:jc w:val="center"/>
        </w:trPr>
        <w:tc>
          <w:tcPr>
            <w:tcW w:w="549" w:type="dxa"/>
            <w:vAlign w:val="center"/>
          </w:tcPr>
          <w:p w:rsidR="005675AA" w:rsidRPr="00DB74AF" w:rsidRDefault="005675AA"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sz w:val="20"/>
                <w:szCs w:val="20"/>
              </w:rPr>
              <w:t>C</w:t>
            </w:r>
          </w:p>
        </w:tc>
        <w:tc>
          <w:tcPr>
            <w:tcW w:w="1785" w:type="dxa"/>
          </w:tcPr>
          <w:p w:rsidR="005675AA" w:rsidRPr="00DB74AF" w:rsidRDefault="005675AA" w:rsidP="00DB74AF">
            <w:pPr>
              <w:pStyle w:val="ListParagraph"/>
              <w:spacing w:line="240" w:lineRule="exact"/>
              <w:ind w:leftChars="0" w:left="0"/>
              <w:rPr>
                <w:rFonts w:ascii="Arial Narrow" w:eastAsia="MS Mincho" w:hAnsi="Arial Narrow" w:cs="Arial Narrow"/>
                <w:sz w:val="20"/>
                <w:szCs w:val="20"/>
              </w:rPr>
            </w:pPr>
            <w:r w:rsidRPr="00DB74AF">
              <w:rPr>
                <w:rFonts w:ascii="Arial Narrow" w:eastAsia="MS Mincho" w:hAnsi="Arial Narrow" w:cs="Arial Narrow"/>
                <w:sz w:val="20"/>
                <w:szCs w:val="20"/>
              </w:rPr>
              <w:t>Processing Indust</w:t>
            </w:r>
            <w:r w:rsidR="001A233C" w:rsidRPr="00DB74AF">
              <w:rPr>
                <w:rFonts w:ascii="Arial Narrow" w:eastAsia="MS Mincho" w:hAnsi="Arial Narrow" w:cs="Arial Narrow"/>
                <w:sz w:val="20"/>
                <w:szCs w:val="20"/>
              </w:rPr>
              <w:t>ry</w:t>
            </w:r>
          </w:p>
        </w:tc>
        <w:tc>
          <w:tcPr>
            <w:tcW w:w="4725" w:type="dxa"/>
            <w:vAlign w:val="center"/>
          </w:tcPr>
          <w:p w:rsidR="007809E7" w:rsidRPr="00DB74AF" w:rsidRDefault="006249CB" w:rsidP="00DB74AF">
            <w:pPr>
              <w:spacing w:line="240" w:lineRule="exact"/>
              <w:ind w:leftChars="48" w:left="101"/>
              <w:rPr>
                <w:rFonts w:ascii="Arial Narrow" w:eastAsia="MS Mincho" w:hAnsi="Arial Narrow" w:cs="Arial Narrow"/>
                <w:sz w:val="20"/>
                <w:szCs w:val="20"/>
              </w:rPr>
            </w:pPr>
            <w:r w:rsidRPr="00DB74AF">
              <w:rPr>
                <w:rFonts w:ascii="Arial Narrow" w:eastAsia="MS Mincho" w:hAnsi="Arial Narrow" w:cs="Arial Narrow"/>
                <w:sz w:val="20"/>
                <w:szCs w:val="20"/>
              </w:rPr>
              <w:t>Factories use too much underground water</w:t>
            </w:r>
          </w:p>
          <w:p w:rsidR="00674E4F" w:rsidRPr="00DB74AF" w:rsidRDefault="00674E4F" w:rsidP="00DB74AF">
            <w:pPr>
              <w:spacing w:line="240" w:lineRule="exact"/>
              <w:ind w:leftChars="48" w:left="101"/>
              <w:rPr>
                <w:rFonts w:ascii="Arial Narrow" w:eastAsia="MS Mincho" w:hAnsi="Arial Narrow" w:cs="Arial Narrow"/>
                <w:sz w:val="20"/>
                <w:szCs w:val="20"/>
              </w:rPr>
            </w:pPr>
            <w:r w:rsidRPr="00DB74AF">
              <w:rPr>
                <w:rFonts w:ascii="Arial Narrow" w:eastAsia="MS Mincho" w:hAnsi="Arial Narrow" w:cs="Arial Narrow"/>
                <w:sz w:val="20"/>
                <w:szCs w:val="20"/>
              </w:rPr>
              <w:t>Street lights are not enough for commuting at night</w:t>
            </w:r>
          </w:p>
        </w:tc>
        <w:tc>
          <w:tcPr>
            <w:tcW w:w="2059" w:type="dxa"/>
            <w:vAlign w:val="center"/>
          </w:tcPr>
          <w:p w:rsidR="005675AA" w:rsidRPr="00DB74AF" w:rsidRDefault="000F6DE7" w:rsidP="00DB74AF">
            <w:pPr>
              <w:spacing w:line="240" w:lineRule="exact"/>
              <w:ind w:left="0"/>
              <w:rPr>
                <w:rFonts w:ascii="Arial Narrow" w:eastAsia="MS Mincho" w:hAnsi="Arial Narrow" w:cs="Arial Narrow"/>
                <w:sz w:val="20"/>
                <w:szCs w:val="20"/>
              </w:rPr>
            </w:pPr>
            <w:r w:rsidRPr="00DB74AF">
              <w:rPr>
                <w:rFonts w:ascii="Arial Narrow" w:eastAsia="MS Mincho" w:hAnsi="Arial Narrow" w:cs="Arial Narrow"/>
                <w:sz w:val="20"/>
                <w:szCs w:val="20"/>
              </w:rPr>
              <w:t>Ward 5&amp; 6</w:t>
            </w:r>
          </w:p>
          <w:p w:rsidR="000F6DE7" w:rsidRPr="00DB74AF" w:rsidRDefault="000F6DE7" w:rsidP="00DB74AF">
            <w:pPr>
              <w:spacing w:line="240" w:lineRule="exact"/>
              <w:ind w:left="0"/>
              <w:rPr>
                <w:rFonts w:ascii="Arial Narrow" w:eastAsia="MS Mincho" w:hAnsi="Arial Narrow" w:cs="Arial Narrow"/>
                <w:sz w:val="20"/>
                <w:szCs w:val="20"/>
              </w:rPr>
            </w:pPr>
            <w:r w:rsidRPr="00DB74AF">
              <w:rPr>
                <w:rFonts w:ascii="Arial Narrow" w:eastAsia="MS Mincho" w:hAnsi="Arial Narrow" w:cs="Arial Narrow"/>
                <w:sz w:val="20"/>
                <w:szCs w:val="20"/>
              </w:rPr>
              <w:t>Along XX road</w:t>
            </w:r>
          </w:p>
        </w:tc>
      </w:tr>
      <w:tr w:rsidR="005675AA" w:rsidTr="00DB74AF">
        <w:trPr>
          <w:jc w:val="center"/>
        </w:trPr>
        <w:tc>
          <w:tcPr>
            <w:tcW w:w="549" w:type="dxa"/>
            <w:vAlign w:val="center"/>
          </w:tcPr>
          <w:p w:rsidR="005675AA" w:rsidRPr="00DB74AF" w:rsidRDefault="005675AA"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sz w:val="20"/>
                <w:szCs w:val="20"/>
              </w:rPr>
              <w:t>D</w:t>
            </w:r>
          </w:p>
        </w:tc>
        <w:tc>
          <w:tcPr>
            <w:tcW w:w="1785" w:type="dxa"/>
          </w:tcPr>
          <w:p w:rsidR="005675AA" w:rsidRPr="00DB74AF" w:rsidRDefault="005675AA" w:rsidP="00DB74AF">
            <w:pPr>
              <w:pStyle w:val="ListParagraph"/>
              <w:spacing w:line="240" w:lineRule="exact"/>
              <w:ind w:leftChars="0" w:left="0"/>
              <w:rPr>
                <w:rFonts w:ascii="Arial Narrow" w:eastAsia="MS Mincho" w:hAnsi="Arial Narrow" w:cs="Arial Narrow"/>
                <w:sz w:val="20"/>
                <w:szCs w:val="20"/>
              </w:rPr>
            </w:pPr>
            <w:r w:rsidRPr="00DB74AF">
              <w:rPr>
                <w:rFonts w:ascii="Arial Narrow" w:eastAsia="MS Mincho" w:hAnsi="Arial Narrow" w:cs="Arial Narrow"/>
                <w:sz w:val="20"/>
                <w:szCs w:val="20"/>
              </w:rPr>
              <w:t>Trading Indust</w:t>
            </w:r>
            <w:r w:rsidR="001A233C" w:rsidRPr="00DB74AF">
              <w:rPr>
                <w:rFonts w:ascii="Arial Narrow" w:eastAsia="MS Mincho" w:hAnsi="Arial Narrow" w:cs="Arial Narrow"/>
                <w:sz w:val="20"/>
                <w:szCs w:val="20"/>
              </w:rPr>
              <w:t>ry</w:t>
            </w:r>
          </w:p>
        </w:tc>
        <w:tc>
          <w:tcPr>
            <w:tcW w:w="4725" w:type="dxa"/>
            <w:vAlign w:val="center"/>
          </w:tcPr>
          <w:p w:rsidR="005675AA" w:rsidRPr="00DB74AF" w:rsidRDefault="007B2805" w:rsidP="00DB74AF">
            <w:pPr>
              <w:spacing w:line="240" w:lineRule="exact"/>
              <w:ind w:leftChars="48" w:left="101"/>
              <w:rPr>
                <w:rFonts w:ascii="Arial Narrow" w:eastAsia="MS Mincho" w:hAnsi="Arial Narrow" w:cs="Arial Narrow"/>
                <w:sz w:val="20"/>
                <w:szCs w:val="20"/>
              </w:rPr>
            </w:pPr>
            <w:r w:rsidRPr="00DB74AF">
              <w:rPr>
                <w:rFonts w:ascii="Arial Narrow" w:eastAsia="MS Mincho" w:hAnsi="Arial Narrow" w:cs="Arial Narrow"/>
                <w:sz w:val="20"/>
                <w:szCs w:val="20"/>
              </w:rPr>
              <w:t>Heavy tracks disturb city traffic</w:t>
            </w:r>
          </w:p>
          <w:p w:rsidR="007B2805" w:rsidRPr="00DB74AF" w:rsidRDefault="007B2805" w:rsidP="00DB74AF">
            <w:pPr>
              <w:spacing w:line="240" w:lineRule="exact"/>
              <w:ind w:leftChars="48" w:left="101"/>
              <w:rPr>
                <w:rFonts w:ascii="Arial Narrow" w:eastAsia="MS Mincho" w:hAnsi="Arial Narrow" w:cs="Arial Narrow"/>
                <w:sz w:val="20"/>
                <w:szCs w:val="20"/>
              </w:rPr>
            </w:pPr>
            <w:r w:rsidRPr="00DB74AF">
              <w:rPr>
                <w:rFonts w:ascii="Arial Narrow" w:eastAsia="MS Mincho" w:hAnsi="Arial Narrow" w:cs="Arial Narrow"/>
                <w:sz w:val="20"/>
                <w:szCs w:val="20"/>
              </w:rPr>
              <w:t>Public markets are not big enough</w:t>
            </w:r>
          </w:p>
        </w:tc>
        <w:tc>
          <w:tcPr>
            <w:tcW w:w="2059" w:type="dxa"/>
            <w:vAlign w:val="center"/>
          </w:tcPr>
          <w:p w:rsidR="005675AA" w:rsidRPr="00DB74AF" w:rsidRDefault="000F6DE7" w:rsidP="00DB74AF">
            <w:pPr>
              <w:spacing w:line="240" w:lineRule="exact"/>
              <w:ind w:left="0"/>
              <w:rPr>
                <w:rFonts w:ascii="Arial Narrow" w:eastAsia="MS Mincho" w:hAnsi="Arial Narrow" w:cs="Arial Narrow"/>
                <w:sz w:val="20"/>
                <w:szCs w:val="20"/>
              </w:rPr>
            </w:pPr>
            <w:r w:rsidRPr="00DB74AF">
              <w:rPr>
                <w:rFonts w:ascii="Arial Narrow" w:eastAsia="MS Mincho" w:hAnsi="Arial Narrow" w:cs="Arial Narrow"/>
                <w:sz w:val="20"/>
                <w:szCs w:val="20"/>
              </w:rPr>
              <w:t>Ward 1, 3, 6</w:t>
            </w:r>
          </w:p>
        </w:tc>
      </w:tr>
      <w:tr w:rsidR="005675AA" w:rsidTr="00DB74AF">
        <w:trPr>
          <w:jc w:val="center"/>
        </w:trPr>
        <w:tc>
          <w:tcPr>
            <w:tcW w:w="549" w:type="dxa"/>
            <w:vAlign w:val="center"/>
          </w:tcPr>
          <w:p w:rsidR="005675AA" w:rsidRPr="00DB74AF" w:rsidRDefault="005675AA"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sz w:val="20"/>
                <w:szCs w:val="20"/>
              </w:rPr>
              <w:t>E</w:t>
            </w:r>
          </w:p>
        </w:tc>
        <w:tc>
          <w:tcPr>
            <w:tcW w:w="1785" w:type="dxa"/>
          </w:tcPr>
          <w:p w:rsidR="001A233C" w:rsidRPr="00DB74AF" w:rsidRDefault="005675AA" w:rsidP="00DB74AF">
            <w:pPr>
              <w:pStyle w:val="ListParagraph"/>
              <w:spacing w:line="240" w:lineRule="exact"/>
              <w:ind w:leftChars="0" w:left="0"/>
              <w:rPr>
                <w:rFonts w:ascii="Arial Narrow" w:eastAsia="MS Mincho" w:hAnsi="Arial Narrow" w:cs="Arial Narrow"/>
                <w:sz w:val="20"/>
                <w:szCs w:val="20"/>
              </w:rPr>
            </w:pPr>
            <w:r w:rsidRPr="00DB74AF">
              <w:rPr>
                <w:rFonts w:ascii="Arial Narrow" w:eastAsia="MS Mincho" w:hAnsi="Arial Narrow" w:cs="Arial Narrow"/>
                <w:sz w:val="20"/>
                <w:szCs w:val="20"/>
              </w:rPr>
              <w:t>Service Indust</w:t>
            </w:r>
            <w:r w:rsidR="001A233C" w:rsidRPr="00DB74AF">
              <w:rPr>
                <w:rFonts w:ascii="Arial Narrow" w:eastAsia="MS Mincho" w:hAnsi="Arial Narrow" w:cs="Arial Narrow"/>
                <w:sz w:val="20"/>
                <w:szCs w:val="20"/>
              </w:rPr>
              <w:t>ry</w:t>
            </w:r>
          </w:p>
        </w:tc>
        <w:tc>
          <w:tcPr>
            <w:tcW w:w="4725" w:type="dxa"/>
            <w:vAlign w:val="center"/>
          </w:tcPr>
          <w:p w:rsidR="005675AA" w:rsidRPr="00DB74AF" w:rsidRDefault="007B2805" w:rsidP="00DB74AF">
            <w:pPr>
              <w:spacing w:line="240" w:lineRule="exact"/>
              <w:ind w:leftChars="48" w:left="101"/>
              <w:rPr>
                <w:rFonts w:ascii="Arial Narrow" w:eastAsia="MS Mincho" w:hAnsi="Arial Narrow" w:cs="Arial Narrow"/>
                <w:sz w:val="20"/>
                <w:szCs w:val="20"/>
              </w:rPr>
            </w:pPr>
            <w:r w:rsidRPr="00DB74AF">
              <w:rPr>
                <w:rFonts w:ascii="Arial Narrow" w:eastAsia="MS Mincho" w:hAnsi="Arial Narrow" w:cs="Arial Narrow"/>
                <w:sz w:val="20"/>
                <w:szCs w:val="20"/>
              </w:rPr>
              <w:t>City center has big traffic congestion</w:t>
            </w:r>
          </w:p>
        </w:tc>
        <w:tc>
          <w:tcPr>
            <w:tcW w:w="2059" w:type="dxa"/>
            <w:vAlign w:val="center"/>
          </w:tcPr>
          <w:p w:rsidR="005675AA" w:rsidRPr="00DB74AF" w:rsidRDefault="000F6DE7" w:rsidP="00DB74AF">
            <w:pPr>
              <w:spacing w:line="240" w:lineRule="exact"/>
              <w:ind w:left="0"/>
              <w:rPr>
                <w:rFonts w:ascii="Arial Narrow" w:eastAsia="MS Mincho" w:hAnsi="Arial Narrow" w:cs="Arial Narrow"/>
                <w:sz w:val="20"/>
                <w:szCs w:val="20"/>
              </w:rPr>
            </w:pPr>
            <w:r w:rsidRPr="00DB74AF">
              <w:rPr>
                <w:rFonts w:ascii="Arial Narrow" w:eastAsia="MS Mincho" w:hAnsi="Arial Narrow" w:cs="Arial Narrow"/>
                <w:sz w:val="20"/>
                <w:szCs w:val="20"/>
              </w:rPr>
              <w:t>Ward 1, 3, 6</w:t>
            </w:r>
          </w:p>
        </w:tc>
      </w:tr>
      <w:tr w:rsidR="005675AA" w:rsidTr="00DB74AF">
        <w:trPr>
          <w:jc w:val="center"/>
        </w:trPr>
        <w:tc>
          <w:tcPr>
            <w:tcW w:w="549" w:type="dxa"/>
            <w:vAlign w:val="center"/>
          </w:tcPr>
          <w:p w:rsidR="005675AA" w:rsidRPr="00DB74AF" w:rsidRDefault="005675AA"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sz w:val="20"/>
                <w:szCs w:val="20"/>
              </w:rPr>
              <w:t>F</w:t>
            </w:r>
          </w:p>
        </w:tc>
        <w:tc>
          <w:tcPr>
            <w:tcW w:w="1785" w:type="dxa"/>
          </w:tcPr>
          <w:p w:rsidR="005675AA" w:rsidRPr="00DB74AF" w:rsidRDefault="005675AA" w:rsidP="00DB74AF">
            <w:pPr>
              <w:pStyle w:val="ListParagraph"/>
              <w:spacing w:line="240" w:lineRule="exact"/>
              <w:ind w:leftChars="0" w:left="0"/>
              <w:rPr>
                <w:rFonts w:ascii="Arial Narrow" w:eastAsia="MS Mincho" w:hAnsi="Arial Narrow" w:cs="Arial Narrow"/>
                <w:sz w:val="20"/>
                <w:szCs w:val="20"/>
              </w:rPr>
            </w:pPr>
            <w:r w:rsidRPr="00DB74AF">
              <w:rPr>
                <w:rFonts w:ascii="Arial Narrow" w:eastAsia="MS Mincho" w:hAnsi="Arial Narrow" w:cs="Arial Narrow"/>
                <w:sz w:val="20"/>
                <w:szCs w:val="20"/>
              </w:rPr>
              <w:t>Medical Care</w:t>
            </w:r>
          </w:p>
        </w:tc>
        <w:tc>
          <w:tcPr>
            <w:tcW w:w="4725" w:type="dxa"/>
            <w:vAlign w:val="center"/>
          </w:tcPr>
          <w:p w:rsidR="005675AA" w:rsidRPr="00DB74AF" w:rsidRDefault="007B2805" w:rsidP="00DB74AF">
            <w:pPr>
              <w:spacing w:line="240" w:lineRule="exact"/>
              <w:ind w:leftChars="48" w:left="101"/>
              <w:rPr>
                <w:rFonts w:ascii="Arial Narrow" w:eastAsia="MS Mincho" w:hAnsi="Arial Narrow" w:cs="Arial Narrow"/>
                <w:sz w:val="20"/>
                <w:szCs w:val="20"/>
              </w:rPr>
            </w:pPr>
            <w:r w:rsidRPr="00DB74AF">
              <w:rPr>
                <w:rFonts w:ascii="Arial Narrow" w:eastAsia="MS Mincho" w:hAnsi="Arial Narrow" w:cs="Arial Narrow"/>
                <w:sz w:val="20"/>
                <w:szCs w:val="20"/>
              </w:rPr>
              <w:t>No public transportation to the national hospital</w:t>
            </w:r>
          </w:p>
        </w:tc>
        <w:tc>
          <w:tcPr>
            <w:tcW w:w="2059" w:type="dxa"/>
            <w:vAlign w:val="center"/>
          </w:tcPr>
          <w:p w:rsidR="005675AA" w:rsidRPr="00DB74AF" w:rsidRDefault="000F6DE7" w:rsidP="00DB74AF">
            <w:pPr>
              <w:spacing w:line="240" w:lineRule="exact"/>
              <w:ind w:left="0"/>
              <w:rPr>
                <w:rFonts w:ascii="Arial Narrow" w:eastAsia="MS Mincho" w:hAnsi="Arial Narrow" w:cs="Arial Narrow"/>
                <w:sz w:val="20"/>
                <w:szCs w:val="20"/>
              </w:rPr>
            </w:pPr>
            <w:r w:rsidRPr="00DB74AF">
              <w:rPr>
                <w:rFonts w:ascii="Arial Narrow" w:eastAsia="MS Mincho" w:hAnsi="Arial Narrow" w:cs="Arial Narrow"/>
                <w:sz w:val="20"/>
                <w:szCs w:val="20"/>
              </w:rPr>
              <w:t>Ward 12</w:t>
            </w:r>
          </w:p>
        </w:tc>
      </w:tr>
      <w:tr w:rsidR="005675AA" w:rsidTr="00DB74AF">
        <w:trPr>
          <w:jc w:val="center"/>
        </w:trPr>
        <w:tc>
          <w:tcPr>
            <w:tcW w:w="549" w:type="dxa"/>
            <w:vAlign w:val="center"/>
          </w:tcPr>
          <w:p w:rsidR="005675AA" w:rsidRPr="00DB74AF" w:rsidRDefault="005675AA"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sz w:val="20"/>
                <w:szCs w:val="20"/>
              </w:rPr>
              <w:t>G</w:t>
            </w:r>
          </w:p>
        </w:tc>
        <w:tc>
          <w:tcPr>
            <w:tcW w:w="1785" w:type="dxa"/>
          </w:tcPr>
          <w:p w:rsidR="005675AA" w:rsidRPr="00DB74AF" w:rsidRDefault="005675AA" w:rsidP="00DB74AF">
            <w:pPr>
              <w:pStyle w:val="ListParagraph"/>
              <w:spacing w:line="240" w:lineRule="exact"/>
              <w:ind w:leftChars="0" w:left="0"/>
              <w:rPr>
                <w:rFonts w:ascii="Arial Narrow" w:eastAsia="Arial Narrow" w:hAnsi="Arial Narrow" w:cs="Arial Narrow"/>
                <w:sz w:val="20"/>
                <w:szCs w:val="20"/>
              </w:rPr>
            </w:pPr>
            <w:r w:rsidRPr="00DB74AF">
              <w:rPr>
                <w:rFonts w:ascii="Arial Narrow" w:eastAsia="Arial Narrow" w:hAnsi="Arial Narrow" w:cs="Arial Narrow"/>
                <w:sz w:val="20"/>
                <w:szCs w:val="20"/>
              </w:rPr>
              <w:t xml:space="preserve">Education </w:t>
            </w:r>
          </w:p>
        </w:tc>
        <w:tc>
          <w:tcPr>
            <w:tcW w:w="4725" w:type="dxa"/>
            <w:vAlign w:val="center"/>
          </w:tcPr>
          <w:p w:rsidR="005675AA" w:rsidRPr="00DB74AF" w:rsidRDefault="00674E4F" w:rsidP="00DB74AF">
            <w:pPr>
              <w:spacing w:line="240" w:lineRule="exact"/>
              <w:ind w:leftChars="48" w:left="101"/>
              <w:rPr>
                <w:rFonts w:ascii="Arial Narrow" w:eastAsia="MS Mincho" w:hAnsi="Arial Narrow" w:cs="Arial Narrow"/>
                <w:sz w:val="20"/>
                <w:szCs w:val="20"/>
              </w:rPr>
            </w:pPr>
            <w:r w:rsidRPr="00DB74AF">
              <w:rPr>
                <w:rFonts w:ascii="Arial Narrow" w:eastAsia="MS Mincho" w:hAnsi="Arial Narrow" w:cs="Arial Narrow"/>
                <w:sz w:val="20"/>
                <w:szCs w:val="20"/>
              </w:rPr>
              <w:t xml:space="preserve">Primary schools are not enough at urban fringe area </w:t>
            </w:r>
          </w:p>
        </w:tc>
        <w:tc>
          <w:tcPr>
            <w:tcW w:w="2059" w:type="dxa"/>
            <w:vAlign w:val="center"/>
          </w:tcPr>
          <w:p w:rsidR="005675AA" w:rsidRPr="00DB74AF" w:rsidRDefault="000F6DE7" w:rsidP="00DB74AF">
            <w:pPr>
              <w:spacing w:line="240" w:lineRule="exact"/>
              <w:ind w:left="0"/>
              <w:rPr>
                <w:rFonts w:ascii="Arial Narrow" w:eastAsia="MS Mincho" w:hAnsi="Arial Narrow" w:cs="Arial Narrow"/>
                <w:sz w:val="20"/>
                <w:szCs w:val="20"/>
              </w:rPr>
            </w:pPr>
            <w:r w:rsidRPr="00DB74AF">
              <w:rPr>
                <w:rFonts w:ascii="Arial Narrow" w:eastAsia="MS Mincho" w:hAnsi="Arial Narrow" w:cs="Arial Narrow"/>
                <w:sz w:val="20"/>
                <w:szCs w:val="20"/>
              </w:rPr>
              <w:t>Ward 13-21</w:t>
            </w:r>
          </w:p>
        </w:tc>
      </w:tr>
      <w:tr w:rsidR="005675AA" w:rsidTr="00DB74AF">
        <w:trPr>
          <w:jc w:val="center"/>
        </w:trPr>
        <w:tc>
          <w:tcPr>
            <w:tcW w:w="549" w:type="dxa"/>
            <w:vAlign w:val="center"/>
          </w:tcPr>
          <w:p w:rsidR="005675AA" w:rsidRPr="00DB74AF" w:rsidRDefault="005675AA"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sz w:val="20"/>
                <w:szCs w:val="20"/>
              </w:rPr>
              <w:t>H</w:t>
            </w:r>
          </w:p>
        </w:tc>
        <w:tc>
          <w:tcPr>
            <w:tcW w:w="1785" w:type="dxa"/>
          </w:tcPr>
          <w:p w:rsidR="005675AA" w:rsidRPr="00DB74AF" w:rsidRDefault="005675AA" w:rsidP="00DB74AF">
            <w:pPr>
              <w:pStyle w:val="ListParagraph"/>
              <w:spacing w:line="240" w:lineRule="exact"/>
              <w:ind w:leftChars="0" w:left="0"/>
              <w:rPr>
                <w:rFonts w:ascii="Arial Narrow" w:eastAsia="Arial Narrow" w:hAnsi="Arial Narrow" w:cs="Arial Narrow"/>
                <w:sz w:val="20"/>
                <w:szCs w:val="20"/>
              </w:rPr>
            </w:pPr>
            <w:r w:rsidRPr="00DB74AF">
              <w:rPr>
                <w:rFonts w:ascii="Arial Narrow" w:eastAsia="Arial Narrow" w:hAnsi="Arial Narrow" w:cs="Arial Narrow"/>
                <w:sz w:val="20"/>
                <w:szCs w:val="20"/>
              </w:rPr>
              <w:t>Culture and Sports</w:t>
            </w:r>
          </w:p>
        </w:tc>
        <w:tc>
          <w:tcPr>
            <w:tcW w:w="4725" w:type="dxa"/>
            <w:vAlign w:val="center"/>
          </w:tcPr>
          <w:p w:rsidR="005675AA" w:rsidRPr="00DB74AF" w:rsidRDefault="00674E4F" w:rsidP="00DB74AF">
            <w:pPr>
              <w:spacing w:line="240" w:lineRule="exact"/>
              <w:ind w:leftChars="48" w:left="101"/>
              <w:rPr>
                <w:rFonts w:ascii="Arial Narrow" w:eastAsia="MS Mincho" w:hAnsi="Arial Narrow" w:cs="Arial Narrow"/>
                <w:sz w:val="20"/>
                <w:szCs w:val="20"/>
              </w:rPr>
            </w:pPr>
            <w:r w:rsidRPr="00DB74AF">
              <w:rPr>
                <w:rFonts w:ascii="Arial Narrow" w:eastAsia="MS Mincho" w:hAnsi="Arial Narrow" w:cs="Arial Narrow"/>
                <w:sz w:val="20"/>
                <w:szCs w:val="20"/>
              </w:rPr>
              <w:t>Athletic fields are not enough</w:t>
            </w:r>
          </w:p>
        </w:tc>
        <w:tc>
          <w:tcPr>
            <w:tcW w:w="2059" w:type="dxa"/>
            <w:vAlign w:val="center"/>
          </w:tcPr>
          <w:p w:rsidR="005675AA" w:rsidRPr="00DB74AF" w:rsidRDefault="000F6DE7" w:rsidP="00DB74AF">
            <w:pPr>
              <w:spacing w:line="240" w:lineRule="exact"/>
              <w:ind w:left="0"/>
              <w:rPr>
                <w:rFonts w:ascii="Arial Narrow" w:eastAsia="MS Mincho" w:hAnsi="Arial Narrow" w:cs="Arial Narrow"/>
                <w:sz w:val="20"/>
                <w:szCs w:val="20"/>
              </w:rPr>
            </w:pPr>
            <w:r w:rsidRPr="00DB74AF">
              <w:rPr>
                <w:rFonts w:ascii="Arial Narrow" w:eastAsia="MS Mincho" w:hAnsi="Arial Narrow" w:cs="Arial Narrow"/>
                <w:sz w:val="20"/>
                <w:szCs w:val="20"/>
              </w:rPr>
              <w:t>Entire CC</w:t>
            </w:r>
          </w:p>
        </w:tc>
      </w:tr>
      <w:tr w:rsidR="005675AA" w:rsidTr="00DB74AF">
        <w:trPr>
          <w:jc w:val="center"/>
        </w:trPr>
        <w:tc>
          <w:tcPr>
            <w:tcW w:w="549" w:type="dxa"/>
            <w:vAlign w:val="center"/>
          </w:tcPr>
          <w:p w:rsidR="005675AA" w:rsidRPr="00DB74AF" w:rsidRDefault="005675AA"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sz w:val="20"/>
                <w:szCs w:val="20"/>
              </w:rPr>
              <w:t>I</w:t>
            </w:r>
          </w:p>
        </w:tc>
        <w:tc>
          <w:tcPr>
            <w:tcW w:w="1785" w:type="dxa"/>
          </w:tcPr>
          <w:p w:rsidR="005675AA" w:rsidRPr="00DB74AF" w:rsidRDefault="005675AA" w:rsidP="00DB74AF">
            <w:pPr>
              <w:pStyle w:val="ListParagraph"/>
              <w:spacing w:line="240" w:lineRule="exact"/>
              <w:ind w:leftChars="0" w:left="0"/>
              <w:rPr>
                <w:rFonts w:ascii="Arial Narrow" w:eastAsia="Arial Narrow" w:hAnsi="Arial Narrow" w:cs="Arial Narrow"/>
                <w:sz w:val="20"/>
                <w:szCs w:val="20"/>
              </w:rPr>
            </w:pPr>
            <w:r w:rsidRPr="00DB74AF">
              <w:rPr>
                <w:rFonts w:ascii="Arial Narrow" w:eastAsia="Arial Narrow" w:hAnsi="Arial Narrow" w:cs="Arial Narrow"/>
                <w:sz w:val="20"/>
                <w:szCs w:val="20"/>
              </w:rPr>
              <w:t xml:space="preserve">Poverty Reduction </w:t>
            </w:r>
          </w:p>
        </w:tc>
        <w:tc>
          <w:tcPr>
            <w:tcW w:w="4725" w:type="dxa"/>
            <w:vAlign w:val="center"/>
          </w:tcPr>
          <w:p w:rsidR="005675AA" w:rsidRPr="00DB74AF" w:rsidRDefault="000F6DE7" w:rsidP="00DB74AF">
            <w:pPr>
              <w:spacing w:line="240" w:lineRule="exact"/>
              <w:ind w:leftChars="48" w:left="101"/>
              <w:rPr>
                <w:rFonts w:ascii="Arial Narrow" w:eastAsia="MS Mincho" w:hAnsi="Arial Narrow" w:cs="Arial Narrow"/>
                <w:sz w:val="20"/>
                <w:szCs w:val="20"/>
              </w:rPr>
            </w:pPr>
            <w:r w:rsidRPr="00DB74AF">
              <w:rPr>
                <w:rFonts w:ascii="Arial Narrow" w:eastAsia="MS Mincho" w:hAnsi="Arial Narrow" w:cs="Arial Narrow"/>
                <w:sz w:val="20"/>
                <w:szCs w:val="20"/>
              </w:rPr>
              <w:t xml:space="preserve">Slums are suffered from poor sanitary and hygiene </w:t>
            </w:r>
          </w:p>
        </w:tc>
        <w:tc>
          <w:tcPr>
            <w:tcW w:w="2059" w:type="dxa"/>
            <w:vAlign w:val="center"/>
          </w:tcPr>
          <w:p w:rsidR="005675AA" w:rsidRPr="00DB74AF" w:rsidRDefault="000F6DE7" w:rsidP="00DB74AF">
            <w:pPr>
              <w:spacing w:line="240" w:lineRule="exact"/>
              <w:ind w:left="0"/>
              <w:rPr>
                <w:rFonts w:ascii="Arial Narrow" w:eastAsia="MS Mincho" w:hAnsi="Arial Narrow" w:cs="Arial Narrow"/>
                <w:sz w:val="20"/>
                <w:szCs w:val="20"/>
              </w:rPr>
            </w:pPr>
            <w:r w:rsidRPr="00DB74AF">
              <w:rPr>
                <w:rFonts w:ascii="Arial Narrow" w:eastAsia="MS Mincho" w:hAnsi="Arial Narrow" w:cs="Arial Narrow"/>
                <w:sz w:val="20"/>
                <w:szCs w:val="20"/>
              </w:rPr>
              <w:t>UPPR Area</w:t>
            </w:r>
          </w:p>
        </w:tc>
      </w:tr>
      <w:tr w:rsidR="005675AA" w:rsidTr="00DB74AF">
        <w:trPr>
          <w:jc w:val="center"/>
        </w:trPr>
        <w:tc>
          <w:tcPr>
            <w:tcW w:w="549" w:type="dxa"/>
            <w:vAlign w:val="center"/>
          </w:tcPr>
          <w:p w:rsidR="005675AA" w:rsidRPr="00DB74AF" w:rsidRDefault="005675AA"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sz w:val="20"/>
                <w:szCs w:val="20"/>
              </w:rPr>
              <w:t>J</w:t>
            </w:r>
          </w:p>
        </w:tc>
        <w:tc>
          <w:tcPr>
            <w:tcW w:w="1785" w:type="dxa"/>
          </w:tcPr>
          <w:p w:rsidR="005675AA" w:rsidRPr="00DB74AF" w:rsidRDefault="005675AA" w:rsidP="00DB74AF">
            <w:pPr>
              <w:pStyle w:val="ListParagraph"/>
              <w:spacing w:line="240" w:lineRule="exact"/>
              <w:ind w:leftChars="0" w:left="0"/>
              <w:rPr>
                <w:rFonts w:ascii="Arial Narrow" w:eastAsia="Arial Narrow" w:hAnsi="Arial Narrow" w:cs="Arial Narrow"/>
                <w:sz w:val="20"/>
                <w:szCs w:val="20"/>
              </w:rPr>
            </w:pPr>
            <w:r w:rsidRPr="00DB74AF">
              <w:rPr>
                <w:rFonts w:ascii="Arial Narrow" w:eastAsia="Arial Narrow" w:hAnsi="Arial Narrow" w:cs="Arial Narrow"/>
                <w:sz w:val="20"/>
                <w:szCs w:val="20"/>
              </w:rPr>
              <w:t>Disaster Prevention</w:t>
            </w:r>
          </w:p>
        </w:tc>
        <w:tc>
          <w:tcPr>
            <w:tcW w:w="4725" w:type="dxa"/>
            <w:vAlign w:val="center"/>
          </w:tcPr>
          <w:p w:rsidR="005675AA" w:rsidRPr="00DB74AF" w:rsidRDefault="00674E4F" w:rsidP="00DB74AF">
            <w:pPr>
              <w:spacing w:line="240" w:lineRule="exact"/>
              <w:ind w:leftChars="48" w:left="101"/>
              <w:rPr>
                <w:rFonts w:ascii="Arial Narrow" w:eastAsia="MS Mincho" w:hAnsi="Arial Narrow" w:cs="Arial Narrow"/>
                <w:sz w:val="20"/>
                <w:szCs w:val="20"/>
              </w:rPr>
            </w:pPr>
            <w:r w:rsidRPr="00DB74AF">
              <w:rPr>
                <w:rFonts w:ascii="Arial Narrow" w:eastAsia="MS Mincho" w:hAnsi="Arial Narrow" w:cs="Arial Narrow"/>
                <w:sz w:val="20"/>
                <w:szCs w:val="20"/>
              </w:rPr>
              <w:t>Cyclone shelters are not enough</w:t>
            </w:r>
          </w:p>
        </w:tc>
        <w:tc>
          <w:tcPr>
            <w:tcW w:w="2059" w:type="dxa"/>
            <w:vAlign w:val="center"/>
          </w:tcPr>
          <w:p w:rsidR="005675AA" w:rsidRPr="00DB74AF" w:rsidRDefault="000F6DE7" w:rsidP="00DB74AF">
            <w:pPr>
              <w:spacing w:line="240" w:lineRule="exact"/>
              <w:ind w:left="0"/>
              <w:rPr>
                <w:rFonts w:ascii="Arial Narrow" w:eastAsia="MS Mincho" w:hAnsi="Arial Narrow" w:cs="Arial Narrow"/>
                <w:sz w:val="20"/>
                <w:szCs w:val="20"/>
              </w:rPr>
            </w:pPr>
            <w:r w:rsidRPr="00DB74AF">
              <w:rPr>
                <w:rFonts w:ascii="Arial Narrow" w:eastAsia="MS Mincho" w:hAnsi="Arial Narrow" w:cs="Arial Narrow"/>
                <w:sz w:val="20"/>
                <w:szCs w:val="20"/>
              </w:rPr>
              <w:t>Ward 7-12, 14</w:t>
            </w:r>
          </w:p>
        </w:tc>
      </w:tr>
      <w:tr w:rsidR="005675AA" w:rsidTr="00DB74AF">
        <w:trPr>
          <w:jc w:val="center"/>
        </w:trPr>
        <w:tc>
          <w:tcPr>
            <w:tcW w:w="549" w:type="dxa"/>
            <w:vAlign w:val="center"/>
          </w:tcPr>
          <w:p w:rsidR="005675AA" w:rsidRPr="00DB74AF" w:rsidRDefault="005675AA"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sz w:val="20"/>
                <w:szCs w:val="20"/>
              </w:rPr>
              <w:t>K</w:t>
            </w:r>
          </w:p>
        </w:tc>
        <w:tc>
          <w:tcPr>
            <w:tcW w:w="1785" w:type="dxa"/>
          </w:tcPr>
          <w:p w:rsidR="005675AA" w:rsidRPr="00DB74AF" w:rsidRDefault="005675AA" w:rsidP="00DB74AF">
            <w:pPr>
              <w:pStyle w:val="ListParagraph"/>
              <w:spacing w:line="240" w:lineRule="exact"/>
              <w:ind w:leftChars="0" w:left="0"/>
              <w:rPr>
                <w:rFonts w:ascii="Arial Narrow" w:eastAsia="Arial Narrow" w:hAnsi="Arial Narrow" w:cs="Arial Narrow"/>
                <w:sz w:val="20"/>
                <w:szCs w:val="20"/>
              </w:rPr>
            </w:pPr>
            <w:r w:rsidRPr="00DB74AF">
              <w:rPr>
                <w:rFonts w:ascii="Arial Narrow" w:eastAsia="Arial Narrow" w:hAnsi="Arial Narrow" w:cs="Arial Narrow"/>
                <w:sz w:val="20"/>
                <w:szCs w:val="20"/>
              </w:rPr>
              <w:t>Community activities</w:t>
            </w:r>
          </w:p>
        </w:tc>
        <w:tc>
          <w:tcPr>
            <w:tcW w:w="4725" w:type="dxa"/>
            <w:vAlign w:val="center"/>
          </w:tcPr>
          <w:p w:rsidR="005675AA" w:rsidRPr="00DB74AF" w:rsidRDefault="00674E4F" w:rsidP="00DB74AF">
            <w:pPr>
              <w:spacing w:line="240" w:lineRule="exact"/>
              <w:ind w:leftChars="48" w:left="101"/>
              <w:rPr>
                <w:rFonts w:ascii="Arial Narrow" w:eastAsia="MS Mincho" w:hAnsi="Arial Narrow" w:cs="Arial Narrow"/>
                <w:sz w:val="20"/>
                <w:szCs w:val="20"/>
              </w:rPr>
            </w:pPr>
            <w:r w:rsidRPr="00DB74AF">
              <w:rPr>
                <w:rFonts w:ascii="Arial Narrow" w:eastAsia="MS Mincho" w:hAnsi="Arial Narrow" w:cs="Arial Narrow"/>
                <w:sz w:val="20"/>
                <w:szCs w:val="20"/>
              </w:rPr>
              <w:t>NGOs has problem with office and meeting places</w:t>
            </w:r>
          </w:p>
        </w:tc>
        <w:tc>
          <w:tcPr>
            <w:tcW w:w="2059" w:type="dxa"/>
            <w:vAlign w:val="center"/>
          </w:tcPr>
          <w:p w:rsidR="005675AA" w:rsidRPr="00DB74AF" w:rsidRDefault="000F6DE7" w:rsidP="00DB74AF">
            <w:pPr>
              <w:spacing w:line="240" w:lineRule="exact"/>
              <w:ind w:left="0"/>
              <w:rPr>
                <w:rFonts w:ascii="Arial Narrow" w:eastAsia="MS Mincho" w:hAnsi="Arial Narrow" w:cs="Arial Narrow"/>
                <w:sz w:val="20"/>
                <w:szCs w:val="20"/>
              </w:rPr>
            </w:pPr>
            <w:r w:rsidRPr="00DB74AF">
              <w:rPr>
                <w:rFonts w:ascii="Arial Narrow" w:eastAsia="MS Mincho" w:hAnsi="Arial Narrow" w:cs="Arial Narrow"/>
                <w:sz w:val="20"/>
                <w:szCs w:val="20"/>
              </w:rPr>
              <w:t>Ward 1-9</w:t>
            </w:r>
          </w:p>
        </w:tc>
      </w:tr>
      <w:tr w:rsidR="005675AA" w:rsidTr="00DB74AF">
        <w:trPr>
          <w:jc w:val="center"/>
        </w:trPr>
        <w:tc>
          <w:tcPr>
            <w:tcW w:w="549" w:type="dxa"/>
            <w:vAlign w:val="center"/>
          </w:tcPr>
          <w:p w:rsidR="005675AA" w:rsidRPr="00DB74AF" w:rsidRDefault="005675AA"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sz w:val="20"/>
                <w:szCs w:val="20"/>
              </w:rPr>
              <w:t>L</w:t>
            </w:r>
          </w:p>
        </w:tc>
        <w:tc>
          <w:tcPr>
            <w:tcW w:w="1785" w:type="dxa"/>
          </w:tcPr>
          <w:p w:rsidR="005675AA" w:rsidRPr="00DB74AF" w:rsidRDefault="005675AA" w:rsidP="00DB74AF">
            <w:pPr>
              <w:pStyle w:val="ListParagraph"/>
              <w:spacing w:line="240" w:lineRule="exact"/>
              <w:ind w:leftChars="0" w:left="0"/>
              <w:rPr>
                <w:rFonts w:ascii="Arial Narrow" w:eastAsia="MS Mincho" w:hAnsi="Arial Narrow" w:cs="Arial Narrow"/>
                <w:sz w:val="20"/>
                <w:szCs w:val="20"/>
              </w:rPr>
            </w:pPr>
            <w:r w:rsidRPr="00DB74AF">
              <w:rPr>
                <w:rFonts w:ascii="Arial Narrow" w:eastAsia="MS Mincho" w:hAnsi="Arial Narrow" w:cs="Arial Narrow"/>
                <w:sz w:val="20"/>
                <w:szCs w:val="20"/>
              </w:rPr>
              <w:t xml:space="preserve">Emission </w:t>
            </w:r>
          </w:p>
        </w:tc>
        <w:tc>
          <w:tcPr>
            <w:tcW w:w="4725" w:type="dxa"/>
            <w:vAlign w:val="center"/>
          </w:tcPr>
          <w:p w:rsidR="00674E4F" w:rsidRPr="00DB74AF" w:rsidRDefault="00674E4F" w:rsidP="00DB74AF">
            <w:pPr>
              <w:spacing w:line="240" w:lineRule="exact"/>
              <w:ind w:left="0" w:firstLineChars="50" w:firstLine="100"/>
              <w:rPr>
                <w:rFonts w:ascii="Arial Narrow" w:eastAsia="MS Mincho" w:hAnsi="Arial Narrow" w:cs="Arial Narrow"/>
                <w:sz w:val="20"/>
                <w:szCs w:val="20"/>
              </w:rPr>
            </w:pPr>
            <w:r w:rsidRPr="00DB74AF">
              <w:rPr>
                <w:rFonts w:ascii="Arial Narrow" w:eastAsia="MS Mincho" w:hAnsi="Arial Narrow" w:cs="Arial Narrow"/>
                <w:sz w:val="20"/>
                <w:szCs w:val="20"/>
              </w:rPr>
              <w:t>Dumping site causes waster pollution</w:t>
            </w:r>
          </w:p>
          <w:p w:rsidR="00674E4F" w:rsidRPr="00DB74AF" w:rsidRDefault="00674E4F" w:rsidP="00DB74AF">
            <w:pPr>
              <w:spacing w:line="240" w:lineRule="exact"/>
              <w:ind w:leftChars="48" w:left="101"/>
              <w:rPr>
                <w:rFonts w:ascii="Arial Narrow" w:eastAsia="MS Mincho" w:hAnsi="Arial Narrow" w:cs="Arial Narrow"/>
                <w:sz w:val="20"/>
                <w:szCs w:val="20"/>
              </w:rPr>
            </w:pPr>
            <w:r w:rsidRPr="00DB74AF">
              <w:rPr>
                <w:rFonts w:ascii="Arial Narrow" w:eastAsia="MS Mincho" w:hAnsi="Arial Narrow" w:cs="Arial Narrow"/>
                <w:sz w:val="20"/>
                <w:szCs w:val="20"/>
              </w:rPr>
              <w:t>Waste water from factories are not processed properly</w:t>
            </w:r>
          </w:p>
        </w:tc>
        <w:tc>
          <w:tcPr>
            <w:tcW w:w="2059" w:type="dxa"/>
            <w:vAlign w:val="center"/>
          </w:tcPr>
          <w:p w:rsidR="0017786E" w:rsidRPr="00DB74AF" w:rsidRDefault="0017786E" w:rsidP="00DB74AF">
            <w:pPr>
              <w:spacing w:line="240" w:lineRule="exact"/>
              <w:ind w:left="0"/>
              <w:rPr>
                <w:rFonts w:ascii="Arial Narrow" w:eastAsia="MS Mincho" w:hAnsi="Arial Narrow" w:cs="Arial Narrow"/>
                <w:sz w:val="20"/>
                <w:szCs w:val="20"/>
              </w:rPr>
            </w:pPr>
            <w:r w:rsidRPr="00DB74AF">
              <w:rPr>
                <w:rFonts w:ascii="Arial Narrow" w:eastAsia="MS Mincho" w:hAnsi="Arial Narrow" w:cs="Arial Narrow"/>
                <w:sz w:val="20"/>
                <w:szCs w:val="20"/>
              </w:rPr>
              <w:t>Ward 6, 21</w:t>
            </w:r>
          </w:p>
          <w:p w:rsidR="0017786E" w:rsidRPr="00DB74AF" w:rsidRDefault="0017786E" w:rsidP="00DB74AF">
            <w:pPr>
              <w:spacing w:line="240" w:lineRule="exact"/>
              <w:ind w:left="0"/>
              <w:rPr>
                <w:rFonts w:ascii="Arial Narrow" w:eastAsia="MS Mincho" w:hAnsi="Arial Narrow" w:cs="Arial Narrow"/>
                <w:sz w:val="20"/>
                <w:szCs w:val="20"/>
              </w:rPr>
            </w:pPr>
            <w:r w:rsidRPr="00DB74AF">
              <w:rPr>
                <w:rFonts w:ascii="Arial Narrow" w:eastAsia="MS Mincho" w:hAnsi="Arial Narrow" w:cs="Arial Narrow"/>
                <w:sz w:val="20"/>
                <w:szCs w:val="20"/>
              </w:rPr>
              <w:t>Along XX road</w:t>
            </w:r>
          </w:p>
        </w:tc>
      </w:tr>
    </w:tbl>
    <w:p w:rsidR="00B55443" w:rsidRDefault="00B55443" w:rsidP="007809E7">
      <w:pPr>
        <w:ind w:left="0"/>
      </w:pPr>
    </w:p>
    <w:p w:rsidR="00B55443" w:rsidRDefault="00B55443" w:rsidP="00B55443"/>
    <w:p w:rsidR="00143424" w:rsidRDefault="00143424" w:rsidP="00A21CDE">
      <w:pPr>
        <w:pStyle w:val="ListParagraph"/>
        <w:numPr>
          <w:ilvl w:val="0"/>
          <w:numId w:val="26"/>
        </w:numPr>
        <w:ind w:leftChars="0"/>
      </w:pPr>
      <w:r>
        <w:rPr>
          <w:rFonts w:hint="eastAsia"/>
        </w:rPr>
        <w:t xml:space="preserve">Matrix of </w:t>
      </w:r>
      <w:r w:rsidR="00CE7BDE">
        <w:rPr>
          <w:rFonts w:hint="eastAsia"/>
        </w:rPr>
        <w:t>U</w:t>
      </w:r>
      <w:r>
        <w:rPr>
          <w:rFonts w:hint="eastAsia"/>
        </w:rPr>
        <w:t xml:space="preserve">rban </w:t>
      </w:r>
      <w:r w:rsidR="00CE7BDE">
        <w:rPr>
          <w:rFonts w:hint="eastAsia"/>
        </w:rPr>
        <w:t>A</w:t>
      </w:r>
      <w:r>
        <w:rPr>
          <w:rFonts w:hint="eastAsia"/>
        </w:rPr>
        <w:t xml:space="preserve">ctivities and </w:t>
      </w:r>
      <w:r w:rsidR="00CE7BDE">
        <w:rPr>
          <w:rFonts w:hint="eastAsia"/>
        </w:rPr>
        <w:t>F</w:t>
      </w:r>
      <w:r>
        <w:rPr>
          <w:rFonts w:hint="eastAsia"/>
        </w:rPr>
        <w:t>acilities</w:t>
      </w:r>
      <w:r w:rsidR="001A233C">
        <w:rPr>
          <w:rFonts w:hint="eastAsia"/>
        </w:rPr>
        <w:t xml:space="preserve">&amp; Infrastructure </w:t>
      </w:r>
    </w:p>
    <w:p w:rsidR="00143424" w:rsidRDefault="00CE7BDE" w:rsidP="00143424">
      <w:pPr>
        <w:pStyle w:val="ListParagraph"/>
        <w:ind w:leftChars="0" w:left="780"/>
      </w:pPr>
      <w:r>
        <w:rPr>
          <w:rFonts w:hint="eastAsia"/>
        </w:rPr>
        <w:t xml:space="preserve">In order to </w:t>
      </w:r>
      <w:r>
        <w:t>analyze</w:t>
      </w:r>
      <w:r>
        <w:rPr>
          <w:rFonts w:hint="eastAsia"/>
        </w:rPr>
        <w:t xml:space="preserve"> the </w:t>
      </w:r>
      <w:r>
        <w:t>relation</w:t>
      </w:r>
      <w:r>
        <w:rPr>
          <w:rFonts w:hint="eastAsia"/>
        </w:rPr>
        <w:t xml:space="preserve"> between urban activities and facilities</w:t>
      </w:r>
      <w:r w:rsidR="007809E7">
        <w:rPr>
          <w:rFonts w:hint="eastAsia"/>
        </w:rPr>
        <w:t>, CPU checks</w:t>
      </w:r>
      <w:r>
        <w:rPr>
          <w:rFonts w:hint="eastAsia"/>
        </w:rPr>
        <w:t xml:space="preserve"> a matrix </w:t>
      </w:r>
      <w:r w:rsidR="007809E7">
        <w:rPr>
          <w:rFonts w:hint="eastAsia"/>
        </w:rPr>
        <w:t xml:space="preserve">and </w:t>
      </w:r>
      <w:r w:rsidR="007809E7">
        <w:t>identifies</w:t>
      </w:r>
      <w:r w:rsidR="007809E7">
        <w:rPr>
          <w:rFonts w:hint="eastAsia"/>
        </w:rPr>
        <w:t xml:space="preserve"> critical issues</w:t>
      </w:r>
      <w:r w:rsidR="006249CB">
        <w:rPr>
          <w:rFonts w:hint="eastAsia"/>
        </w:rPr>
        <w:t xml:space="preserve">. This matrix may show which facility and infrastructure is more </w:t>
      </w:r>
      <w:r w:rsidR="006249CB">
        <w:t>commonly</w:t>
      </w:r>
      <w:r w:rsidR="006249CB">
        <w:rPr>
          <w:rFonts w:hint="eastAsia"/>
        </w:rPr>
        <w:t xml:space="preserve"> important to urban </w:t>
      </w:r>
      <w:r w:rsidR="009236A7">
        <w:t>function</w:t>
      </w:r>
      <w:r w:rsidR="006249CB">
        <w:rPr>
          <w:rFonts w:hint="eastAsia"/>
        </w:rPr>
        <w:t xml:space="preserve">. </w:t>
      </w:r>
    </w:p>
    <w:p w:rsidR="009236A7" w:rsidRDefault="009236A7" w:rsidP="00143424">
      <w:pPr>
        <w:pStyle w:val="ListParagraph"/>
        <w:ind w:leftChars="0" w:left="780"/>
      </w:pPr>
    </w:p>
    <w:p w:rsidR="009236A7" w:rsidRDefault="009236A7" w:rsidP="00CB5E6F">
      <w:pPr>
        <w:pStyle w:val="TableandFigure"/>
        <w:spacing w:before="108" w:after="108"/>
      </w:pPr>
      <w:r>
        <w:rPr>
          <w:rFonts w:hint="eastAsia"/>
        </w:rPr>
        <w:t xml:space="preserve">Table 2.4 </w:t>
      </w:r>
      <w:r w:rsidR="00165B97">
        <w:rPr>
          <w:rFonts w:hint="eastAsia"/>
        </w:rPr>
        <w:t xml:space="preserve">Correlation </w:t>
      </w:r>
      <w:r>
        <w:rPr>
          <w:rFonts w:hint="eastAsia"/>
        </w:rPr>
        <w:t xml:space="preserve">between Urban Activities and </w:t>
      </w:r>
      <w:r w:rsidR="00165B97">
        <w:rPr>
          <w:rFonts w:hint="eastAsia"/>
        </w:rPr>
        <w:t xml:space="preserve">Infrastructure  </w:t>
      </w:r>
    </w:p>
    <w:tbl>
      <w:tblPr>
        <w:tblW w:w="9118" w:type="dxa"/>
        <w:jc w:val="center"/>
        <w:tblBorders>
          <w:top w:val="single" w:sz="12" w:space="0" w:color="auto"/>
          <w:bottom w:val="single" w:sz="12" w:space="0" w:color="auto"/>
          <w:insideH w:val="single" w:sz="4" w:space="0" w:color="auto"/>
          <w:insideV w:val="dotted" w:sz="4" w:space="0" w:color="auto"/>
        </w:tblBorders>
        <w:tblLook w:val="04A0"/>
      </w:tblPr>
      <w:tblGrid>
        <w:gridCol w:w="735"/>
        <w:gridCol w:w="1809"/>
        <w:gridCol w:w="730"/>
        <w:gridCol w:w="730"/>
        <w:gridCol w:w="731"/>
        <w:gridCol w:w="730"/>
        <w:gridCol w:w="731"/>
        <w:gridCol w:w="730"/>
        <w:gridCol w:w="731"/>
        <w:gridCol w:w="730"/>
        <w:gridCol w:w="731"/>
      </w:tblGrid>
      <w:tr w:rsidR="00010C28" w:rsidTr="00DB74AF">
        <w:trPr>
          <w:trHeight w:val="191"/>
          <w:jc w:val="center"/>
        </w:trPr>
        <w:tc>
          <w:tcPr>
            <w:tcW w:w="735" w:type="dxa"/>
            <w:tcBorders>
              <w:top w:val="single" w:sz="12" w:space="0" w:color="auto"/>
              <w:left w:val="nil"/>
              <w:bottom w:val="double" w:sz="4" w:space="0" w:color="auto"/>
              <w:right w:val="dotted" w:sz="4" w:space="0" w:color="auto"/>
              <w:tl2br w:val="nil"/>
              <w:tr2bl w:val="nil"/>
            </w:tcBorders>
            <w:vAlign w:val="center"/>
          </w:tcPr>
          <w:p w:rsidR="00CE7BDE" w:rsidRPr="00DB74AF" w:rsidRDefault="00CE7BDE" w:rsidP="00DB74AF">
            <w:pPr>
              <w:spacing w:line="240" w:lineRule="exact"/>
              <w:ind w:leftChars="20" w:left="42" w:rightChars="-985" w:right="-2068" w:firstLineChars="5" w:firstLine="10"/>
              <w:rPr>
                <w:rFonts w:ascii="Arial Narrow" w:eastAsia="MS Mincho" w:hAnsi="Arial Narrow" w:cs="Arial Narrow"/>
                <w:sz w:val="20"/>
                <w:szCs w:val="20"/>
              </w:rPr>
            </w:pPr>
          </w:p>
        </w:tc>
        <w:tc>
          <w:tcPr>
            <w:tcW w:w="1809" w:type="dxa"/>
            <w:tcBorders>
              <w:top w:val="single" w:sz="12" w:space="0" w:color="auto"/>
              <w:left w:val="dotted" w:sz="4" w:space="0" w:color="auto"/>
              <w:bottom w:val="double" w:sz="4" w:space="0" w:color="auto"/>
              <w:right w:val="dotted" w:sz="4" w:space="0" w:color="auto"/>
              <w:tl2br w:val="nil"/>
              <w:tr2bl w:val="nil"/>
            </w:tcBorders>
            <w:vAlign w:val="center"/>
          </w:tcPr>
          <w:p w:rsidR="00CE7BDE" w:rsidRPr="00DB74AF" w:rsidRDefault="00CE7BDE" w:rsidP="00DB74AF">
            <w:pPr>
              <w:pStyle w:val="ListParagraph"/>
              <w:spacing w:line="240" w:lineRule="exact"/>
              <w:ind w:leftChars="0" w:left="0"/>
              <w:rPr>
                <w:rFonts w:ascii="Arial Narrow" w:eastAsia="Arial Narrow" w:hAnsi="Arial Narrow" w:cs="Arial Narrow"/>
                <w:sz w:val="20"/>
                <w:szCs w:val="20"/>
              </w:rPr>
            </w:pPr>
          </w:p>
        </w:tc>
        <w:tc>
          <w:tcPr>
            <w:tcW w:w="730" w:type="dxa"/>
            <w:tcBorders>
              <w:top w:val="single" w:sz="12" w:space="0" w:color="auto"/>
              <w:left w:val="dotted" w:sz="4" w:space="0" w:color="auto"/>
              <w:bottom w:val="double" w:sz="4" w:space="0" w:color="auto"/>
              <w:right w:val="dotted" w:sz="4" w:space="0" w:color="auto"/>
              <w:tl2br w:val="nil"/>
              <w:tr2bl w:val="nil"/>
            </w:tcBorders>
            <w:vAlign w:val="center"/>
          </w:tcPr>
          <w:p w:rsidR="00CE7BDE" w:rsidRPr="00DB74AF" w:rsidRDefault="0019294F" w:rsidP="00DB74AF">
            <w:pPr>
              <w:pStyle w:val="ListParagraph"/>
              <w:spacing w:line="240" w:lineRule="exact"/>
              <w:ind w:leftChars="0" w:left="0"/>
              <w:rPr>
                <w:rFonts w:ascii="Arial Narrow" w:eastAsia="MS Mincho" w:hAnsi="Arial Narrow" w:cs="Arial Narrow"/>
                <w:sz w:val="20"/>
                <w:szCs w:val="20"/>
              </w:rPr>
            </w:pPr>
            <w:r w:rsidRPr="00DB74AF">
              <w:rPr>
                <w:rFonts w:ascii="Arial Narrow" w:eastAsia="MS Mincho" w:hAnsi="Arial Narrow" w:cs="Arial Narrow" w:hint="eastAsia"/>
                <w:sz w:val="20"/>
                <w:szCs w:val="20"/>
              </w:rPr>
              <w:t>1</w:t>
            </w:r>
          </w:p>
        </w:tc>
        <w:tc>
          <w:tcPr>
            <w:tcW w:w="730" w:type="dxa"/>
            <w:tcBorders>
              <w:top w:val="single" w:sz="12" w:space="0" w:color="auto"/>
              <w:left w:val="dotted" w:sz="4" w:space="0" w:color="auto"/>
              <w:bottom w:val="double" w:sz="4" w:space="0" w:color="auto"/>
              <w:right w:val="dotted" w:sz="4" w:space="0" w:color="auto"/>
              <w:tl2br w:val="nil"/>
              <w:tr2bl w:val="nil"/>
            </w:tcBorders>
            <w:vAlign w:val="center"/>
          </w:tcPr>
          <w:p w:rsidR="00CE7BDE" w:rsidRPr="00DB74AF" w:rsidRDefault="0019294F" w:rsidP="00DB74AF">
            <w:pPr>
              <w:pStyle w:val="ListParagraph"/>
              <w:spacing w:line="240" w:lineRule="exact"/>
              <w:ind w:leftChars="0" w:left="0"/>
              <w:rPr>
                <w:rFonts w:ascii="Arial Narrow" w:eastAsia="MS Mincho" w:hAnsi="Arial Narrow" w:cs="Arial Narrow"/>
                <w:sz w:val="20"/>
                <w:szCs w:val="20"/>
              </w:rPr>
            </w:pPr>
            <w:r w:rsidRPr="00DB74AF">
              <w:rPr>
                <w:rFonts w:ascii="Arial Narrow" w:eastAsia="MS Mincho" w:hAnsi="Arial Narrow" w:cs="Arial Narrow" w:hint="eastAsia"/>
                <w:sz w:val="20"/>
                <w:szCs w:val="20"/>
              </w:rPr>
              <w:t>2</w:t>
            </w:r>
          </w:p>
        </w:tc>
        <w:tc>
          <w:tcPr>
            <w:tcW w:w="731" w:type="dxa"/>
            <w:tcBorders>
              <w:top w:val="single" w:sz="12" w:space="0" w:color="auto"/>
              <w:left w:val="dotted" w:sz="4" w:space="0" w:color="auto"/>
              <w:bottom w:val="double" w:sz="4" w:space="0" w:color="auto"/>
              <w:right w:val="dotted" w:sz="4" w:space="0" w:color="auto"/>
              <w:tl2br w:val="nil"/>
              <w:tr2bl w:val="nil"/>
            </w:tcBorders>
            <w:vAlign w:val="center"/>
          </w:tcPr>
          <w:p w:rsidR="00CE7BDE" w:rsidRPr="00DB74AF" w:rsidRDefault="0019294F" w:rsidP="00DB74AF">
            <w:pPr>
              <w:pStyle w:val="ListParagraph"/>
              <w:spacing w:line="240" w:lineRule="exact"/>
              <w:ind w:leftChars="0" w:left="0"/>
              <w:rPr>
                <w:rFonts w:ascii="Arial Narrow" w:eastAsia="MS Mincho" w:hAnsi="Arial Narrow" w:cs="Arial Narrow"/>
                <w:sz w:val="20"/>
                <w:szCs w:val="20"/>
              </w:rPr>
            </w:pPr>
            <w:r w:rsidRPr="00DB74AF">
              <w:rPr>
                <w:rFonts w:ascii="Arial Narrow" w:eastAsia="MS Mincho" w:hAnsi="Arial Narrow" w:cs="Arial Narrow" w:hint="eastAsia"/>
                <w:sz w:val="20"/>
                <w:szCs w:val="20"/>
              </w:rPr>
              <w:t>3</w:t>
            </w:r>
          </w:p>
        </w:tc>
        <w:tc>
          <w:tcPr>
            <w:tcW w:w="730" w:type="dxa"/>
            <w:tcBorders>
              <w:top w:val="single" w:sz="12" w:space="0" w:color="auto"/>
              <w:left w:val="dotted" w:sz="4" w:space="0" w:color="auto"/>
              <w:bottom w:val="double" w:sz="4" w:space="0" w:color="auto"/>
              <w:right w:val="dotted" w:sz="4" w:space="0" w:color="auto"/>
              <w:tl2br w:val="nil"/>
              <w:tr2bl w:val="nil"/>
            </w:tcBorders>
            <w:vAlign w:val="center"/>
          </w:tcPr>
          <w:p w:rsidR="00CE7BDE" w:rsidRPr="00DB74AF" w:rsidRDefault="0019294F" w:rsidP="00DB74AF">
            <w:pPr>
              <w:pStyle w:val="ListParagraph"/>
              <w:spacing w:line="240" w:lineRule="exact"/>
              <w:ind w:leftChars="0" w:left="0"/>
              <w:rPr>
                <w:rFonts w:ascii="Arial Narrow" w:eastAsia="MS Mincho" w:hAnsi="Arial Narrow" w:cs="Arial Narrow"/>
                <w:sz w:val="20"/>
                <w:szCs w:val="20"/>
              </w:rPr>
            </w:pPr>
            <w:r w:rsidRPr="00DB74AF">
              <w:rPr>
                <w:rFonts w:ascii="Arial Narrow" w:eastAsia="MS Mincho" w:hAnsi="Arial Narrow" w:cs="Arial Narrow" w:hint="eastAsia"/>
                <w:sz w:val="20"/>
                <w:szCs w:val="20"/>
              </w:rPr>
              <w:t>4</w:t>
            </w:r>
          </w:p>
        </w:tc>
        <w:tc>
          <w:tcPr>
            <w:tcW w:w="731" w:type="dxa"/>
            <w:tcBorders>
              <w:top w:val="single" w:sz="12" w:space="0" w:color="auto"/>
              <w:left w:val="dotted" w:sz="4" w:space="0" w:color="auto"/>
              <w:bottom w:val="double" w:sz="4" w:space="0" w:color="auto"/>
              <w:right w:val="dotted" w:sz="4" w:space="0" w:color="auto"/>
              <w:tl2br w:val="nil"/>
              <w:tr2bl w:val="nil"/>
            </w:tcBorders>
            <w:vAlign w:val="center"/>
          </w:tcPr>
          <w:p w:rsidR="00CE7BDE" w:rsidRPr="00DB74AF" w:rsidRDefault="0019294F" w:rsidP="00DB74AF">
            <w:pPr>
              <w:pStyle w:val="ListParagraph"/>
              <w:spacing w:line="240" w:lineRule="exact"/>
              <w:ind w:leftChars="0" w:left="0"/>
              <w:rPr>
                <w:rFonts w:ascii="Arial Narrow" w:eastAsia="MS Mincho" w:hAnsi="Arial Narrow" w:cs="Arial Narrow"/>
                <w:sz w:val="20"/>
                <w:szCs w:val="20"/>
              </w:rPr>
            </w:pPr>
            <w:r w:rsidRPr="00DB74AF">
              <w:rPr>
                <w:rFonts w:ascii="Arial Narrow" w:eastAsia="MS Mincho" w:hAnsi="Arial Narrow" w:cs="Arial Narrow" w:hint="eastAsia"/>
                <w:sz w:val="20"/>
                <w:szCs w:val="20"/>
              </w:rPr>
              <w:t>5</w:t>
            </w:r>
          </w:p>
        </w:tc>
        <w:tc>
          <w:tcPr>
            <w:tcW w:w="730" w:type="dxa"/>
            <w:tcBorders>
              <w:top w:val="single" w:sz="12" w:space="0" w:color="auto"/>
              <w:left w:val="dotted" w:sz="4" w:space="0" w:color="auto"/>
              <w:bottom w:val="double" w:sz="4" w:space="0" w:color="auto"/>
              <w:right w:val="dotted" w:sz="4" w:space="0" w:color="auto"/>
              <w:tl2br w:val="nil"/>
              <w:tr2bl w:val="nil"/>
            </w:tcBorders>
            <w:vAlign w:val="center"/>
          </w:tcPr>
          <w:p w:rsidR="00CE7BDE" w:rsidRPr="00DB74AF" w:rsidRDefault="0019294F" w:rsidP="00DB74AF">
            <w:pPr>
              <w:pStyle w:val="ListParagraph"/>
              <w:spacing w:line="240" w:lineRule="exact"/>
              <w:ind w:leftChars="0" w:left="0"/>
              <w:rPr>
                <w:rFonts w:ascii="Arial Narrow" w:eastAsia="MS Mincho" w:hAnsi="Arial Narrow" w:cs="Arial Narrow"/>
                <w:sz w:val="20"/>
                <w:szCs w:val="20"/>
              </w:rPr>
            </w:pPr>
            <w:r w:rsidRPr="00DB74AF">
              <w:rPr>
                <w:rFonts w:ascii="Arial Narrow" w:eastAsia="MS Mincho" w:hAnsi="Arial Narrow" w:cs="Arial Narrow" w:hint="eastAsia"/>
                <w:sz w:val="20"/>
                <w:szCs w:val="20"/>
              </w:rPr>
              <w:t>6</w:t>
            </w:r>
          </w:p>
        </w:tc>
        <w:tc>
          <w:tcPr>
            <w:tcW w:w="731" w:type="dxa"/>
            <w:tcBorders>
              <w:top w:val="single" w:sz="12" w:space="0" w:color="auto"/>
              <w:left w:val="dotted" w:sz="4" w:space="0" w:color="auto"/>
              <w:bottom w:val="double" w:sz="4" w:space="0" w:color="auto"/>
              <w:right w:val="dotted" w:sz="4" w:space="0" w:color="auto"/>
              <w:tl2br w:val="nil"/>
              <w:tr2bl w:val="nil"/>
            </w:tcBorders>
            <w:vAlign w:val="center"/>
          </w:tcPr>
          <w:p w:rsidR="00CE7BDE" w:rsidRPr="00DB74AF" w:rsidRDefault="0019294F" w:rsidP="00DB74AF">
            <w:pPr>
              <w:pStyle w:val="ListParagraph"/>
              <w:spacing w:line="240" w:lineRule="exact"/>
              <w:ind w:leftChars="0" w:left="0"/>
              <w:rPr>
                <w:rFonts w:ascii="Arial Narrow" w:eastAsia="MS Mincho" w:hAnsi="Arial Narrow" w:cs="Arial Narrow"/>
                <w:sz w:val="20"/>
                <w:szCs w:val="20"/>
              </w:rPr>
            </w:pPr>
            <w:r w:rsidRPr="00DB74AF">
              <w:rPr>
                <w:rFonts w:ascii="Arial Narrow" w:eastAsia="MS Mincho" w:hAnsi="Arial Narrow" w:cs="Arial Narrow" w:hint="eastAsia"/>
                <w:sz w:val="20"/>
                <w:szCs w:val="20"/>
              </w:rPr>
              <w:t>7</w:t>
            </w:r>
          </w:p>
        </w:tc>
        <w:tc>
          <w:tcPr>
            <w:tcW w:w="730" w:type="dxa"/>
            <w:tcBorders>
              <w:top w:val="single" w:sz="12" w:space="0" w:color="auto"/>
              <w:left w:val="dotted" w:sz="4" w:space="0" w:color="auto"/>
              <w:bottom w:val="double" w:sz="4" w:space="0" w:color="auto"/>
              <w:right w:val="dotted" w:sz="4" w:space="0" w:color="auto"/>
              <w:tl2br w:val="nil"/>
              <w:tr2bl w:val="nil"/>
            </w:tcBorders>
            <w:vAlign w:val="center"/>
          </w:tcPr>
          <w:p w:rsidR="00CE7BDE" w:rsidRPr="00DB74AF" w:rsidRDefault="0019294F" w:rsidP="00DB74AF">
            <w:pPr>
              <w:pStyle w:val="ListParagraph"/>
              <w:spacing w:line="240" w:lineRule="exact"/>
              <w:ind w:leftChars="0" w:left="0"/>
              <w:rPr>
                <w:rFonts w:ascii="Arial Narrow" w:eastAsia="MS Mincho" w:hAnsi="Arial Narrow" w:cs="Arial Narrow"/>
                <w:sz w:val="20"/>
                <w:szCs w:val="20"/>
              </w:rPr>
            </w:pPr>
            <w:r w:rsidRPr="00DB74AF">
              <w:rPr>
                <w:rFonts w:ascii="Arial Narrow" w:eastAsia="MS Mincho" w:hAnsi="Arial Narrow" w:cs="Arial Narrow" w:hint="eastAsia"/>
                <w:sz w:val="20"/>
                <w:szCs w:val="20"/>
              </w:rPr>
              <w:t>8</w:t>
            </w:r>
          </w:p>
        </w:tc>
        <w:tc>
          <w:tcPr>
            <w:tcW w:w="731" w:type="dxa"/>
            <w:tcBorders>
              <w:top w:val="single" w:sz="12" w:space="0" w:color="auto"/>
              <w:left w:val="dotted" w:sz="4" w:space="0" w:color="auto"/>
              <w:bottom w:val="double" w:sz="4" w:space="0" w:color="auto"/>
              <w:right w:val="nil"/>
              <w:tl2br w:val="nil"/>
              <w:tr2bl w:val="nil"/>
            </w:tcBorders>
            <w:vAlign w:val="center"/>
          </w:tcPr>
          <w:p w:rsidR="00CE7BDE" w:rsidRPr="00DB74AF" w:rsidRDefault="0019294F" w:rsidP="00DB74AF">
            <w:pPr>
              <w:pStyle w:val="ListParagraph"/>
              <w:spacing w:line="240" w:lineRule="exact"/>
              <w:ind w:leftChars="0" w:left="0"/>
              <w:rPr>
                <w:rFonts w:ascii="Arial Narrow" w:eastAsia="MS Mincho" w:hAnsi="Arial Narrow" w:cs="Arial Narrow"/>
                <w:sz w:val="20"/>
                <w:szCs w:val="20"/>
              </w:rPr>
            </w:pPr>
            <w:r w:rsidRPr="00DB74AF">
              <w:rPr>
                <w:rFonts w:ascii="Arial Narrow" w:eastAsia="MS Mincho" w:hAnsi="Arial Narrow" w:cs="Arial Narrow" w:hint="eastAsia"/>
                <w:sz w:val="20"/>
                <w:szCs w:val="20"/>
              </w:rPr>
              <w:t>9</w:t>
            </w:r>
          </w:p>
        </w:tc>
      </w:tr>
      <w:tr w:rsidR="00010C28" w:rsidRPr="00986D68" w:rsidTr="00DB74AF">
        <w:trPr>
          <w:cantSplit/>
          <w:trHeight w:val="1134"/>
          <w:jc w:val="center"/>
        </w:trPr>
        <w:tc>
          <w:tcPr>
            <w:tcW w:w="735" w:type="dxa"/>
            <w:vAlign w:val="center"/>
          </w:tcPr>
          <w:p w:rsidR="00CE7BDE" w:rsidRPr="00DB74AF" w:rsidRDefault="00CE7BDE" w:rsidP="00DB74AF">
            <w:pPr>
              <w:spacing w:line="240" w:lineRule="exact"/>
              <w:ind w:leftChars="20" w:left="42" w:rightChars="-985" w:right="-2068" w:firstLineChars="5" w:firstLine="10"/>
              <w:rPr>
                <w:rFonts w:ascii="Arial Narrow" w:eastAsia="MS Mincho" w:hAnsi="Arial Narrow" w:cs="Arial Narrow"/>
                <w:sz w:val="20"/>
                <w:szCs w:val="20"/>
              </w:rPr>
            </w:pPr>
          </w:p>
        </w:tc>
        <w:tc>
          <w:tcPr>
            <w:tcW w:w="1809" w:type="dxa"/>
            <w:vAlign w:val="center"/>
          </w:tcPr>
          <w:p w:rsidR="00CE7BDE" w:rsidRPr="00DB74AF" w:rsidRDefault="00CE7BDE" w:rsidP="00DB74AF">
            <w:pPr>
              <w:pStyle w:val="ListParagraph"/>
              <w:spacing w:line="240" w:lineRule="exact"/>
              <w:ind w:leftChars="0" w:left="0"/>
              <w:rPr>
                <w:rFonts w:ascii="Arial Narrow" w:eastAsia="Arial Narrow" w:hAnsi="Arial Narrow" w:cs="Arial Narrow"/>
                <w:sz w:val="20"/>
                <w:szCs w:val="20"/>
              </w:rPr>
            </w:pPr>
          </w:p>
        </w:tc>
        <w:tc>
          <w:tcPr>
            <w:tcW w:w="730" w:type="dxa"/>
            <w:textDirection w:val="btLr"/>
            <w:vAlign w:val="center"/>
          </w:tcPr>
          <w:p w:rsidR="00986D68" w:rsidRPr="00DB74AF" w:rsidRDefault="006249CB" w:rsidP="00DB74AF">
            <w:pPr>
              <w:pStyle w:val="ListParagraph"/>
              <w:spacing w:line="240" w:lineRule="exact"/>
              <w:ind w:leftChars="0" w:left="113" w:right="113"/>
              <w:rPr>
                <w:rFonts w:ascii="Arial Narrow" w:eastAsia="MS Mincho" w:hAnsi="Arial Narrow" w:cs="Arial Narrow"/>
                <w:sz w:val="20"/>
                <w:szCs w:val="20"/>
              </w:rPr>
            </w:pPr>
            <w:r w:rsidRPr="00DB74AF">
              <w:rPr>
                <w:rFonts w:ascii="Arial Narrow" w:eastAsia="MS Mincho" w:hAnsi="Arial Narrow" w:cs="Arial Narrow" w:hint="eastAsia"/>
                <w:sz w:val="20"/>
                <w:szCs w:val="20"/>
              </w:rPr>
              <w:t>Trans- portation</w:t>
            </w:r>
          </w:p>
        </w:tc>
        <w:tc>
          <w:tcPr>
            <w:tcW w:w="730" w:type="dxa"/>
            <w:textDirection w:val="btLr"/>
            <w:vAlign w:val="center"/>
          </w:tcPr>
          <w:p w:rsidR="00CE7BDE" w:rsidRPr="00DB74AF" w:rsidRDefault="00986D68" w:rsidP="00DB74AF">
            <w:pPr>
              <w:pStyle w:val="ListParagraph"/>
              <w:spacing w:line="240" w:lineRule="exact"/>
              <w:ind w:leftChars="0" w:left="113" w:right="113"/>
              <w:rPr>
                <w:rFonts w:ascii="Arial Narrow" w:eastAsia="MS Mincho" w:hAnsi="Arial Narrow" w:cs="Arial Narrow"/>
                <w:sz w:val="20"/>
                <w:szCs w:val="20"/>
              </w:rPr>
            </w:pPr>
            <w:r w:rsidRPr="00DB74AF">
              <w:rPr>
                <w:rFonts w:ascii="Arial Narrow" w:eastAsia="MS Mincho" w:hAnsi="Arial Narrow" w:cs="Arial Narrow" w:hint="eastAsia"/>
                <w:sz w:val="20"/>
                <w:szCs w:val="20"/>
              </w:rPr>
              <w:t>Drainage</w:t>
            </w:r>
          </w:p>
        </w:tc>
        <w:tc>
          <w:tcPr>
            <w:tcW w:w="731" w:type="dxa"/>
            <w:textDirection w:val="btLr"/>
            <w:vAlign w:val="center"/>
          </w:tcPr>
          <w:p w:rsidR="00CE7BDE" w:rsidRPr="00DB74AF" w:rsidRDefault="00986D68" w:rsidP="00DB74AF">
            <w:pPr>
              <w:pStyle w:val="ListParagraph"/>
              <w:spacing w:line="240" w:lineRule="exact"/>
              <w:ind w:leftChars="0" w:left="113" w:right="113"/>
              <w:rPr>
                <w:rFonts w:ascii="Arial Narrow" w:eastAsia="MS Mincho" w:hAnsi="Arial Narrow" w:cs="Arial Narrow"/>
                <w:sz w:val="20"/>
                <w:szCs w:val="20"/>
              </w:rPr>
            </w:pPr>
            <w:r w:rsidRPr="00DB74AF">
              <w:rPr>
                <w:rFonts w:ascii="Arial Narrow" w:eastAsia="MS Mincho" w:hAnsi="Arial Narrow" w:cs="Arial Narrow" w:hint="eastAsia"/>
                <w:sz w:val="20"/>
                <w:szCs w:val="20"/>
              </w:rPr>
              <w:t>Solid waste collection</w:t>
            </w:r>
          </w:p>
        </w:tc>
        <w:tc>
          <w:tcPr>
            <w:tcW w:w="730" w:type="dxa"/>
            <w:textDirection w:val="btLr"/>
            <w:vAlign w:val="center"/>
          </w:tcPr>
          <w:p w:rsidR="00CE7BDE" w:rsidRPr="00DB74AF" w:rsidRDefault="00986D68" w:rsidP="00DB74AF">
            <w:pPr>
              <w:pStyle w:val="ListParagraph"/>
              <w:spacing w:line="240" w:lineRule="exact"/>
              <w:ind w:leftChars="0" w:left="113" w:right="113"/>
              <w:rPr>
                <w:rFonts w:ascii="Arial Narrow" w:eastAsia="MS Mincho" w:hAnsi="Arial Narrow" w:cs="Arial Narrow"/>
                <w:sz w:val="20"/>
                <w:szCs w:val="20"/>
              </w:rPr>
            </w:pPr>
            <w:r w:rsidRPr="00DB74AF">
              <w:rPr>
                <w:rFonts w:ascii="Arial Narrow" w:eastAsia="MS Mincho" w:hAnsi="Arial Narrow" w:cs="Arial Narrow" w:hint="eastAsia"/>
                <w:sz w:val="20"/>
                <w:szCs w:val="20"/>
              </w:rPr>
              <w:t>Water Supply</w:t>
            </w:r>
          </w:p>
        </w:tc>
        <w:tc>
          <w:tcPr>
            <w:tcW w:w="731" w:type="dxa"/>
            <w:textDirection w:val="btLr"/>
            <w:vAlign w:val="center"/>
          </w:tcPr>
          <w:p w:rsidR="00CE7BDE" w:rsidRPr="00DB74AF" w:rsidRDefault="00986D68" w:rsidP="00DB74AF">
            <w:pPr>
              <w:pStyle w:val="ListParagraph"/>
              <w:spacing w:line="240" w:lineRule="exact"/>
              <w:ind w:leftChars="0" w:left="113" w:right="113"/>
              <w:rPr>
                <w:rFonts w:ascii="Arial Narrow" w:eastAsia="MS Mincho" w:hAnsi="Arial Narrow" w:cs="Arial Narrow"/>
                <w:sz w:val="20"/>
                <w:szCs w:val="20"/>
              </w:rPr>
            </w:pPr>
            <w:r w:rsidRPr="00DB74AF">
              <w:rPr>
                <w:rFonts w:ascii="Arial Narrow" w:eastAsia="MS Mincho" w:hAnsi="Arial Narrow" w:cs="Arial Narrow" w:hint="eastAsia"/>
                <w:sz w:val="20"/>
                <w:szCs w:val="20"/>
              </w:rPr>
              <w:t>Power Supply</w:t>
            </w:r>
          </w:p>
        </w:tc>
        <w:tc>
          <w:tcPr>
            <w:tcW w:w="730" w:type="dxa"/>
            <w:textDirection w:val="btLr"/>
            <w:vAlign w:val="center"/>
          </w:tcPr>
          <w:p w:rsidR="00CE7BDE" w:rsidRPr="00DB74AF" w:rsidRDefault="00986D68" w:rsidP="00DB74AF">
            <w:pPr>
              <w:pStyle w:val="ListParagraph"/>
              <w:spacing w:line="240" w:lineRule="exact"/>
              <w:ind w:leftChars="0" w:left="113" w:right="113"/>
              <w:rPr>
                <w:rFonts w:ascii="Arial Narrow" w:eastAsia="MS Mincho" w:hAnsi="Arial Narrow" w:cs="Arial Narrow"/>
                <w:sz w:val="20"/>
                <w:szCs w:val="20"/>
              </w:rPr>
            </w:pPr>
            <w:r w:rsidRPr="00DB74AF">
              <w:rPr>
                <w:rFonts w:ascii="Arial Narrow" w:eastAsia="MS Mincho" w:hAnsi="Arial Narrow" w:cs="Arial Narrow" w:hint="eastAsia"/>
                <w:sz w:val="20"/>
                <w:szCs w:val="20"/>
              </w:rPr>
              <w:t>Waste water Disposal</w:t>
            </w:r>
          </w:p>
        </w:tc>
        <w:tc>
          <w:tcPr>
            <w:tcW w:w="731" w:type="dxa"/>
            <w:textDirection w:val="btLr"/>
            <w:vAlign w:val="center"/>
          </w:tcPr>
          <w:p w:rsidR="00CE7BDE" w:rsidRPr="00DB74AF" w:rsidRDefault="00986D68" w:rsidP="00DB74AF">
            <w:pPr>
              <w:pStyle w:val="ListParagraph"/>
              <w:spacing w:line="240" w:lineRule="exact"/>
              <w:ind w:leftChars="0" w:left="113" w:right="113"/>
              <w:rPr>
                <w:rFonts w:ascii="Arial Narrow" w:eastAsia="MS Mincho" w:hAnsi="Arial Narrow" w:cs="Arial Narrow"/>
                <w:sz w:val="20"/>
                <w:szCs w:val="20"/>
              </w:rPr>
            </w:pPr>
            <w:r w:rsidRPr="00DB74AF">
              <w:rPr>
                <w:rFonts w:ascii="Arial Narrow" w:eastAsia="MS Mincho" w:hAnsi="Arial Narrow" w:cs="Arial Narrow" w:hint="eastAsia"/>
                <w:sz w:val="20"/>
                <w:szCs w:val="20"/>
              </w:rPr>
              <w:t>Municipal Facilities</w:t>
            </w:r>
          </w:p>
        </w:tc>
        <w:tc>
          <w:tcPr>
            <w:tcW w:w="730" w:type="dxa"/>
            <w:textDirection w:val="btLr"/>
            <w:vAlign w:val="center"/>
          </w:tcPr>
          <w:p w:rsidR="00CE7BDE" w:rsidRPr="00DB74AF" w:rsidRDefault="00B55443" w:rsidP="00DB74AF">
            <w:pPr>
              <w:pStyle w:val="ListParagraph"/>
              <w:spacing w:line="240" w:lineRule="exact"/>
              <w:ind w:leftChars="0" w:left="113" w:right="113"/>
              <w:rPr>
                <w:rFonts w:ascii="Arial Narrow" w:eastAsia="MS Mincho" w:hAnsi="Arial Narrow" w:cs="Arial Narrow"/>
                <w:sz w:val="20"/>
                <w:szCs w:val="20"/>
              </w:rPr>
            </w:pPr>
            <w:r w:rsidRPr="00DB74AF">
              <w:rPr>
                <w:rFonts w:ascii="Arial Narrow" w:eastAsia="MS Mincho" w:hAnsi="Arial Narrow" w:cs="Arial Narrow"/>
                <w:sz w:val="20"/>
                <w:szCs w:val="20"/>
              </w:rPr>
              <w:t>Central</w:t>
            </w:r>
            <w:r w:rsidR="00DD4937" w:rsidRPr="00DB74AF">
              <w:rPr>
                <w:rFonts w:ascii="Arial Narrow" w:eastAsia="MS Mincho" w:hAnsi="Arial Narrow" w:cs="Arial Narrow" w:hint="eastAsia"/>
                <w:sz w:val="20"/>
                <w:szCs w:val="20"/>
              </w:rPr>
              <w:t xml:space="preserve">Gov. </w:t>
            </w:r>
            <w:r w:rsidR="00DD4937" w:rsidRPr="00DB74AF">
              <w:rPr>
                <w:rFonts w:ascii="Arial Narrow" w:eastAsia="MS Mincho" w:hAnsi="Arial Narrow" w:cs="Arial Narrow"/>
                <w:sz w:val="20"/>
                <w:szCs w:val="20"/>
              </w:rPr>
              <w:t>facilities</w:t>
            </w:r>
          </w:p>
        </w:tc>
        <w:tc>
          <w:tcPr>
            <w:tcW w:w="731" w:type="dxa"/>
            <w:textDirection w:val="btLr"/>
            <w:vAlign w:val="center"/>
          </w:tcPr>
          <w:p w:rsidR="00CE7BDE" w:rsidRPr="00DB74AF" w:rsidRDefault="00CE7BDE" w:rsidP="00DB74AF">
            <w:pPr>
              <w:pStyle w:val="ListParagraph"/>
              <w:spacing w:line="240" w:lineRule="exact"/>
              <w:ind w:leftChars="0" w:left="113" w:right="113"/>
              <w:rPr>
                <w:rFonts w:ascii="Arial Narrow" w:eastAsia="MS Mincho" w:hAnsi="Arial Narrow" w:cs="Arial Narrow"/>
                <w:sz w:val="20"/>
                <w:szCs w:val="20"/>
              </w:rPr>
            </w:pPr>
          </w:p>
        </w:tc>
      </w:tr>
      <w:tr w:rsidR="00010C28" w:rsidTr="00DB74AF">
        <w:trPr>
          <w:jc w:val="center"/>
        </w:trPr>
        <w:tc>
          <w:tcPr>
            <w:tcW w:w="735" w:type="dxa"/>
            <w:vAlign w:val="center"/>
          </w:tcPr>
          <w:p w:rsidR="00010C28" w:rsidRPr="00DB74AF" w:rsidRDefault="00010C28"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hint="eastAsia"/>
                <w:sz w:val="20"/>
                <w:szCs w:val="20"/>
              </w:rPr>
              <w:t>A</w:t>
            </w:r>
          </w:p>
        </w:tc>
        <w:tc>
          <w:tcPr>
            <w:tcW w:w="1809" w:type="dxa"/>
            <w:vAlign w:val="center"/>
          </w:tcPr>
          <w:p w:rsidR="00010C28" w:rsidRPr="00DB74AF" w:rsidRDefault="00010C28" w:rsidP="00DB74AF">
            <w:pPr>
              <w:pStyle w:val="ListParagraph"/>
              <w:spacing w:line="240" w:lineRule="exact"/>
              <w:ind w:leftChars="0" w:left="0"/>
              <w:rPr>
                <w:rFonts w:ascii="Arial Narrow" w:eastAsia="MS Mincho" w:hAnsi="Arial Narrow" w:cs="Arial Narrow"/>
                <w:sz w:val="20"/>
                <w:szCs w:val="20"/>
              </w:rPr>
            </w:pPr>
            <w:r w:rsidRPr="00DB74AF">
              <w:rPr>
                <w:rFonts w:ascii="Arial Narrow" w:eastAsia="MS Mincho" w:hAnsi="Arial Narrow" w:cs="Arial Narrow" w:hint="eastAsia"/>
                <w:sz w:val="20"/>
                <w:szCs w:val="20"/>
              </w:rPr>
              <w:t>Habitation</w:t>
            </w:r>
          </w:p>
        </w:tc>
        <w:tc>
          <w:tcPr>
            <w:tcW w:w="730" w:type="dxa"/>
            <w:vAlign w:val="center"/>
          </w:tcPr>
          <w:p w:rsidR="00010C28" w:rsidRPr="00DB74AF" w:rsidRDefault="00010C28" w:rsidP="00DB74AF">
            <w:pPr>
              <w:pStyle w:val="ListParagraph"/>
              <w:numPr>
                <w:ilvl w:val="0"/>
                <w:numId w:val="30"/>
              </w:numPr>
              <w:spacing w:line="240" w:lineRule="exact"/>
              <w:ind w:leftChars="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numPr>
                <w:ilvl w:val="0"/>
                <w:numId w:val="30"/>
              </w:numPr>
              <w:spacing w:line="240" w:lineRule="exact"/>
              <w:ind w:leftChars="0"/>
              <w:rPr>
                <w:rFonts w:ascii="Arial Narrow" w:eastAsia="Arial Narrow" w:hAnsi="Arial Narrow" w:cs="Arial Narrow"/>
                <w:sz w:val="20"/>
                <w:szCs w:val="20"/>
              </w:rPr>
            </w:pPr>
          </w:p>
        </w:tc>
        <w:tc>
          <w:tcPr>
            <w:tcW w:w="731" w:type="dxa"/>
            <w:shd w:val="clear" w:color="auto" w:fill="FF0000"/>
            <w:vAlign w:val="center"/>
          </w:tcPr>
          <w:p w:rsidR="00010C28" w:rsidRPr="00DB74AF" w:rsidRDefault="00010C28" w:rsidP="00DB74AF">
            <w:pPr>
              <w:pStyle w:val="ListParagraph"/>
              <w:numPr>
                <w:ilvl w:val="0"/>
                <w:numId w:val="30"/>
              </w:numPr>
              <w:spacing w:line="240" w:lineRule="exact"/>
              <w:ind w:leftChars="0"/>
              <w:rPr>
                <w:rFonts w:ascii="Arial Narrow" w:eastAsia="Arial Narrow" w:hAnsi="Arial Narrow" w:cs="Arial Narrow"/>
                <w:sz w:val="20"/>
                <w:szCs w:val="20"/>
                <w:highlight w:val="red"/>
              </w:rPr>
            </w:pPr>
          </w:p>
        </w:tc>
        <w:tc>
          <w:tcPr>
            <w:tcW w:w="730" w:type="dxa"/>
            <w:shd w:val="clear" w:color="auto" w:fill="FF0000"/>
            <w:vAlign w:val="center"/>
          </w:tcPr>
          <w:p w:rsidR="00010C28" w:rsidRPr="00DB74AF" w:rsidRDefault="00010C28" w:rsidP="00DB74AF">
            <w:pPr>
              <w:pStyle w:val="ListParagraph"/>
              <w:numPr>
                <w:ilvl w:val="0"/>
                <w:numId w:val="30"/>
              </w:numPr>
              <w:spacing w:line="240" w:lineRule="exact"/>
              <w:ind w:leftChars="0"/>
              <w:rPr>
                <w:rFonts w:ascii="Arial Narrow" w:eastAsia="Arial Narrow" w:hAnsi="Arial Narrow" w:cs="Arial Narrow"/>
                <w:sz w:val="20"/>
                <w:szCs w:val="20"/>
              </w:rPr>
            </w:pPr>
          </w:p>
        </w:tc>
        <w:tc>
          <w:tcPr>
            <w:tcW w:w="731" w:type="dxa"/>
            <w:shd w:val="clear" w:color="auto" w:fill="FF0000"/>
            <w:vAlign w:val="center"/>
          </w:tcPr>
          <w:p w:rsidR="00010C28" w:rsidRPr="00DB74AF" w:rsidRDefault="00010C28" w:rsidP="00DB74AF">
            <w:pPr>
              <w:pStyle w:val="ListParagraph"/>
              <w:numPr>
                <w:ilvl w:val="0"/>
                <w:numId w:val="30"/>
              </w:numPr>
              <w:spacing w:line="240" w:lineRule="exact"/>
              <w:ind w:leftChars="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numPr>
                <w:ilvl w:val="0"/>
                <w:numId w:val="30"/>
              </w:numPr>
              <w:spacing w:line="240" w:lineRule="exact"/>
              <w:ind w:leftChars="0"/>
              <w:rPr>
                <w:rFonts w:ascii="Arial Narrow" w:eastAsia="Arial Narrow" w:hAnsi="Arial Narrow" w:cs="Arial Narrow"/>
                <w:sz w:val="20"/>
                <w:szCs w:val="20"/>
              </w:rPr>
            </w:pPr>
          </w:p>
        </w:tc>
        <w:tc>
          <w:tcPr>
            <w:tcW w:w="731" w:type="dxa"/>
            <w:vAlign w:val="center"/>
          </w:tcPr>
          <w:p w:rsidR="00010C28" w:rsidRPr="00DB74AF" w:rsidRDefault="00010C28" w:rsidP="00DB74AF">
            <w:pPr>
              <w:pStyle w:val="ListParagraph"/>
              <w:numPr>
                <w:ilvl w:val="0"/>
                <w:numId w:val="30"/>
              </w:numPr>
              <w:spacing w:line="240" w:lineRule="exact"/>
              <w:ind w:leftChars="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numPr>
                <w:ilvl w:val="0"/>
                <w:numId w:val="30"/>
              </w:numPr>
              <w:spacing w:line="240" w:lineRule="exact"/>
              <w:ind w:leftChars="0"/>
              <w:rPr>
                <w:rFonts w:ascii="Arial Narrow" w:eastAsia="Arial Narrow" w:hAnsi="Arial Narrow" w:cs="Arial Narrow"/>
                <w:sz w:val="20"/>
                <w:szCs w:val="20"/>
              </w:rPr>
            </w:pPr>
          </w:p>
        </w:tc>
        <w:tc>
          <w:tcPr>
            <w:tcW w:w="731"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r>
      <w:tr w:rsidR="00010C28" w:rsidRPr="0019294F" w:rsidTr="00DB74AF">
        <w:trPr>
          <w:jc w:val="center"/>
        </w:trPr>
        <w:tc>
          <w:tcPr>
            <w:tcW w:w="735" w:type="dxa"/>
            <w:vAlign w:val="center"/>
          </w:tcPr>
          <w:p w:rsidR="00010C28" w:rsidRPr="00DB74AF" w:rsidRDefault="00010C28"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hint="eastAsia"/>
                <w:sz w:val="20"/>
                <w:szCs w:val="20"/>
              </w:rPr>
              <w:t>B</w:t>
            </w:r>
          </w:p>
        </w:tc>
        <w:tc>
          <w:tcPr>
            <w:tcW w:w="1809" w:type="dxa"/>
          </w:tcPr>
          <w:p w:rsidR="00010C28" w:rsidRPr="00DB74AF" w:rsidRDefault="00010C28" w:rsidP="00DB74AF">
            <w:pPr>
              <w:pStyle w:val="ListParagraph"/>
              <w:spacing w:line="240" w:lineRule="exact"/>
              <w:ind w:leftChars="0" w:left="0"/>
              <w:rPr>
                <w:rFonts w:ascii="Arial Narrow" w:eastAsia="MS Mincho" w:hAnsi="Arial Narrow" w:cs="Arial Narrow"/>
                <w:sz w:val="20"/>
                <w:szCs w:val="20"/>
              </w:rPr>
            </w:pPr>
            <w:r w:rsidRPr="00DB74AF">
              <w:rPr>
                <w:rFonts w:ascii="Arial Narrow" w:eastAsia="MS Mincho" w:hAnsi="Arial Narrow" w:cs="Arial Narrow"/>
                <w:sz w:val="20"/>
                <w:szCs w:val="20"/>
              </w:rPr>
              <w:t xml:space="preserve">Agriculture, </w:t>
            </w:r>
          </w:p>
        </w:tc>
        <w:tc>
          <w:tcPr>
            <w:tcW w:w="730" w:type="dxa"/>
            <w:shd w:val="clear" w:color="auto" w:fill="FF0000"/>
            <w:vAlign w:val="center"/>
          </w:tcPr>
          <w:p w:rsidR="00010C28" w:rsidRPr="00DB74AF" w:rsidRDefault="00010C28" w:rsidP="00DB74AF">
            <w:pPr>
              <w:pStyle w:val="ListParagraph"/>
              <w:numPr>
                <w:ilvl w:val="0"/>
                <w:numId w:val="28"/>
              </w:numPr>
              <w:spacing w:line="240" w:lineRule="exact"/>
              <w:ind w:leftChars="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numPr>
                <w:ilvl w:val="0"/>
                <w:numId w:val="28"/>
              </w:numPr>
              <w:spacing w:line="240" w:lineRule="exact"/>
              <w:ind w:leftChars="0"/>
              <w:rPr>
                <w:rFonts w:ascii="Arial Narrow" w:eastAsia="Arial Narrow" w:hAnsi="Arial Narrow" w:cs="Arial Narrow"/>
                <w:sz w:val="20"/>
                <w:szCs w:val="20"/>
              </w:rPr>
            </w:pPr>
          </w:p>
        </w:tc>
        <w:tc>
          <w:tcPr>
            <w:tcW w:w="731"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numPr>
                <w:ilvl w:val="0"/>
                <w:numId w:val="29"/>
              </w:numPr>
              <w:spacing w:line="240" w:lineRule="exact"/>
              <w:ind w:leftChars="0"/>
              <w:rPr>
                <w:rFonts w:ascii="Arial Narrow" w:eastAsia="Arial Narrow" w:hAnsi="Arial Narrow" w:cs="Arial Narrow"/>
                <w:sz w:val="20"/>
                <w:szCs w:val="20"/>
              </w:rPr>
            </w:pPr>
          </w:p>
        </w:tc>
        <w:tc>
          <w:tcPr>
            <w:tcW w:w="731" w:type="dxa"/>
            <w:vAlign w:val="center"/>
          </w:tcPr>
          <w:p w:rsidR="00010C28" w:rsidRPr="00DB74AF" w:rsidRDefault="00010C28" w:rsidP="00DB74AF">
            <w:pPr>
              <w:pStyle w:val="ListParagraph"/>
              <w:numPr>
                <w:ilvl w:val="0"/>
                <w:numId w:val="29"/>
              </w:numPr>
              <w:spacing w:line="240" w:lineRule="exact"/>
              <w:ind w:leftChars="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numPr>
                <w:ilvl w:val="0"/>
                <w:numId w:val="29"/>
              </w:numPr>
              <w:spacing w:line="240" w:lineRule="exact"/>
              <w:ind w:leftChars="0"/>
              <w:rPr>
                <w:rFonts w:ascii="Arial Narrow" w:eastAsia="Arial Narrow" w:hAnsi="Arial Narrow" w:cs="Arial Narrow"/>
                <w:sz w:val="20"/>
                <w:szCs w:val="20"/>
              </w:rPr>
            </w:pPr>
          </w:p>
        </w:tc>
        <w:tc>
          <w:tcPr>
            <w:tcW w:w="731"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c>
          <w:tcPr>
            <w:tcW w:w="731"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r>
      <w:tr w:rsidR="00010C28" w:rsidRPr="0019294F" w:rsidTr="00DB74AF">
        <w:trPr>
          <w:jc w:val="center"/>
        </w:trPr>
        <w:tc>
          <w:tcPr>
            <w:tcW w:w="735" w:type="dxa"/>
            <w:vAlign w:val="center"/>
          </w:tcPr>
          <w:p w:rsidR="00010C28" w:rsidRPr="00DB74AF" w:rsidRDefault="00010C28"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hint="eastAsia"/>
                <w:sz w:val="20"/>
                <w:szCs w:val="20"/>
              </w:rPr>
              <w:t>C</w:t>
            </w:r>
          </w:p>
        </w:tc>
        <w:tc>
          <w:tcPr>
            <w:tcW w:w="1809" w:type="dxa"/>
          </w:tcPr>
          <w:p w:rsidR="00010C28" w:rsidRPr="00DB74AF" w:rsidRDefault="00010C28" w:rsidP="00DB74AF">
            <w:pPr>
              <w:pStyle w:val="ListParagraph"/>
              <w:spacing w:line="240" w:lineRule="exact"/>
              <w:ind w:leftChars="0" w:left="0"/>
              <w:rPr>
                <w:rFonts w:ascii="Arial Narrow" w:eastAsia="MS Mincho" w:hAnsi="Arial Narrow" w:cs="Arial Narrow"/>
                <w:sz w:val="20"/>
                <w:szCs w:val="20"/>
              </w:rPr>
            </w:pPr>
            <w:r w:rsidRPr="00DB74AF">
              <w:rPr>
                <w:rFonts w:ascii="Arial Narrow" w:eastAsia="MS Mincho" w:hAnsi="Arial Narrow" w:cs="Arial Narrow" w:hint="eastAsia"/>
                <w:sz w:val="20"/>
                <w:szCs w:val="20"/>
              </w:rPr>
              <w:t>Processing</w:t>
            </w:r>
            <w:r w:rsidR="00C22F15" w:rsidRPr="00DB74AF">
              <w:rPr>
                <w:rFonts w:ascii="Arial Narrow" w:eastAsia="MS Mincho" w:hAnsi="Arial Narrow" w:cs="Arial Narrow" w:hint="eastAsia"/>
                <w:sz w:val="20"/>
                <w:szCs w:val="20"/>
              </w:rPr>
              <w:t xml:space="preserve"> Indust</w:t>
            </w:r>
            <w:r w:rsidR="007809E7" w:rsidRPr="00DB74AF">
              <w:rPr>
                <w:rFonts w:ascii="Arial Narrow" w:eastAsia="MS Mincho" w:hAnsi="Arial Narrow" w:cs="Arial Narrow" w:hint="eastAsia"/>
                <w:sz w:val="20"/>
                <w:szCs w:val="20"/>
              </w:rPr>
              <w:t>ry</w:t>
            </w:r>
          </w:p>
        </w:tc>
        <w:tc>
          <w:tcPr>
            <w:tcW w:w="730" w:type="dxa"/>
            <w:vAlign w:val="center"/>
          </w:tcPr>
          <w:p w:rsidR="00010C28" w:rsidRPr="00DB74AF" w:rsidRDefault="00010C28" w:rsidP="00DB74AF">
            <w:pPr>
              <w:pStyle w:val="ListParagraph"/>
              <w:numPr>
                <w:ilvl w:val="0"/>
                <w:numId w:val="28"/>
              </w:numPr>
              <w:spacing w:line="240" w:lineRule="exact"/>
              <w:ind w:leftChars="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numPr>
                <w:ilvl w:val="0"/>
                <w:numId w:val="28"/>
              </w:numPr>
              <w:spacing w:line="240" w:lineRule="exact"/>
              <w:ind w:leftChars="0"/>
              <w:rPr>
                <w:rFonts w:ascii="Arial Narrow" w:eastAsia="Arial Narrow" w:hAnsi="Arial Narrow" w:cs="Arial Narrow"/>
                <w:sz w:val="20"/>
                <w:szCs w:val="20"/>
              </w:rPr>
            </w:pPr>
          </w:p>
        </w:tc>
        <w:tc>
          <w:tcPr>
            <w:tcW w:w="731" w:type="dxa"/>
            <w:vAlign w:val="center"/>
          </w:tcPr>
          <w:p w:rsidR="00010C28" w:rsidRPr="00DB74AF" w:rsidRDefault="00010C28" w:rsidP="00DB74AF">
            <w:pPr>
              <w:pStyle w:val="ListParagraph"/>
              <w:numPr>
                <w:ilvl w:val="0"/>
                <w:numId w:val="29"/>
              </w:numPr>
              <w:spacing w:line="240" w:lineRule="exact"/>
              <w:ind w:leftChars="0"/>
              <w:rPr>
                <w:rFonts w:ascii="Arial Narrow" w:eastAsia="Arial Narrow" w:hAnsi="Arial Narrow" w:cs="Arial Narrow"/>
                <w:sz w:val="20"/>
                <w:szCs w:val="20"/>
              </w:rPr>
            </w:pPr>
          </w:p>
        </w:tc>
        <w:tc>
          <w:tcPr>
            <w:tcW w:w="730" w:type="dxa"/>
            <w:shd w:val="clear" w:color="auto" w:fill="FF0000"/>
            <w:vAlign w:val="center"/>
          </w:tcPr>
          <w:p w:rsidR="00010C28" w:rsidRPr="00DB74AF" w:rsidRDefault="00010C28" w:rsidP="00DB74AF">
            <w:pPr>
              <w:pStyle w:val="ListParagraph"/>
              <w:numPr>
                <w:ilvl w:val="0"/>
                <w:numId w:val="29"/>
              </w:numPr>
              <w:spacing w:line="240" w:lineRule="exact"/>
              <w:ind w:leftChars="0"/>
              <w:rPr>
                <w:rFonts w:ascii="Arial Narrow" w:eastAsia="Arial Narrow" w:hAnsi="Arial Narrow" w:cs="Arial Narrow"/>
                <w:sz w:val="20"/>
                <w:szCs w:val="20"/>
              </w:rPr>
            </w:pPr>
          </w:p>
        </w:tc>
        <w:tc>
          <w:tcPr>
            <w:tcW w:w="731" w:type="dxa"/>
            <w:shd w:val="clear" w:color="auto" w:fill="FFFF00"/>
            <w:vAlign w:val="center"/>
          </w:tcPr>
          <w:p w:rsidR="00010C28" w:rsidRPr="00DB74AF" w:rsidRDefault="00010C28" w:rsidP="00DB74AF">
            <w:pPr>
              <w:pStyle w:val="ListParagraph"/>
              <w:numPr>
                <w:ilvl w:val="0"/>
                <w:numId w:val="29"/>
              </w:numPr>
              <w:spacing w:line="240" w:lineRule="exact"/>
              <w:ind w:leftChars="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numPr>
                <w:ilvl w:val="0"/>
                <w:numId w:val="29"/>
              </w:numPr>
              <w:spacing w:line="240" w:lineRule="exact"/>
              <w:ind w:leftChars="0"/>
              <w:rPr>
                <w:rFonts w:ascii="Arial Narrow" w:eastAsia="Arial Narrow" w:hAnsi="Arial Narrow" w:cs="Arial Narrow"/>
                <w:sz w:val="20"/>
                <w:szCs w:val="20"/>
              </w:rPr>
            </w:pPr>
          </w:p>
        </w:tc>
        <w:tc>
          <w:tcPr>
            <w:tcW w:w="731" w:type="dxa"/>
            <w:shd w:val="clear" w:color="auto" w:fill="FF0000"/>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c>
          <w:tcPr>
            <w:tcW w:w="731"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r>
      <w:tr w:rsidR="00010C28" w:rsidRPr="0019294F" w:rsidTr="00DB74AF">
        <w:trPr>
          <w:jc w:val="center"/>
        </w:trPr>
        <w:tc>
          <w:tcPr>
            <w:tcW w:w="735" w:type="dxa"/>
            <w:vAlign w:val="center"/>
          </w:tcPr>
          <w:p w:rsidR="00010C28" w:rsidRPr="00DB74AF" w:rsidRDefault="00010C28"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hint="eastAsia"/>
                <w:sz w:val="20"/>
                <w:szCs w:val="20"/>
              </w:rPr>
              <w:t>D</w:t>
            </w:r>
          </w:p>
        </w:tc>
        <w:tc>
          <w:tcPr>
            <w:tcW w:w="1809" w:type="dxa"/>
          </w:tcPr>
          <w:p w:rsidR="00010C28" w:rsidRPr="00DB74AF" w:rsidRDefault="00010C28" w:rsidP="00DB74AF">
            <w:pPr>
              <w:pStyle w:val="ListParagraph"/>
              <w:spacing w:line="240" w:lineRule="exact"/>
              <w:ind w:leftChars="0" w:left="0"/>
              <w:rPr>
                <w:rFonts w:ascii="Arial Narrow" w:eastAsia="MS Mincho" w:hAnsi="Arial Narrow" w:cs="Arial Narrow"/>
                <w:sz w:val="20"/>
                <w:szCs w:val="20"/>
              </w:rPr>
            </w:pPr>
            <w:r w:rsidRPr="00DB74AF">
              <w:rPr>
                <w:rFonts w:ascii="Arial Narrow" w:eastAsia="MS Mincho" w:hAnsi="Arial Narrow" w:cs="Arial Narrow"/>
                <w:sz w:val="20"/>
                <w:szCs w:val="20"/>
              </w:rPr>
              <w:t>Trading</w:t>
            </w:r>
            <w:r w:rsidR="00C22F15" w:rsidRPr="00DB74AF">
              <w:rPr>
                <w:rFonts w:ascii="Arial Narrow" w:eastAsia="MS Mincho" w:hAnsi="Arial Narrow" w:cs="Arial Narrow" w:hint="eastAsia"/>
                <w:sz w:val="20"/>
                <w:szCs w:val="20"/>
              </w:rPr>
              <w:t xml:space="preserve"> Indust</w:t>
            </w:r>
            <w:r w:rsidR="007809E7" w:rsidRPr="00DB74AF">
              <w:rPr>
                <w:rFonts w:ascii="Arial Narrow" w:eastAsia="MS Mincho" w:hAnsi="Arial Narrow" w:cs="Arial Narrow" w:hint="eastAsia"/>
                <w:sz w:val="20"/>
                <w:szCs w:val="20"/>
              </w:rPr>
              <w:t>ry</w:t>
            </w:r>
          </w:p>
        </w:tc>
        <w:tc>
          <w:tcPr>
            <w:tcW w:w="730" w:type="dxa"/>
            <w:shd w:val="clear" w:color="auto" w:fill="FF0000"/>
            <w:vAlign w:val="center"/>
          </w:tcPr>
          <w:p w:rsidR="00010C28" w:rsidRPr="00DB74AF" w:rsidRDefault="00010C28" w:rsidP="00DB74AF">
            <w:pPr>
              <w:pStyle w:val="ListParagraph"/>
              <w:numPr>
                <w:ilvl w:val="0"/>
                <w:numId w:val="28"/>
              </w:numPr>
              <w:spacing w:line="240" w:lineRule="exact"/>
              <w:ind w:leftChars="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numPr>
                <w:ilvl w:val="0"/>
                <w:numId w:val="28"/>
              </w:numPr>
              <w:spacing w:line="240" w:lineRule="exact"/>
              <w:ind w:leftChars="0"/>
              <w:rPr>
                <w:rFonts w:ascii="Arial Narrow" w:eastAsia="Arial Narrow" w:hAnsi="Arial Narrow" w:cs="Arial Narrow"/>
                <w:sz w:val="20"/>
                <w:szCs w:val="20"/>
              </w:rPr>
            </w:pPr>
          </w:p>
        </w:tc>
        <w:tc>
          <w:tcPr>
            <w:tcW w:w="731" w:type="dxa"/>
            <w:vAlign w:val="center"/>
          </w:tcPr>
          <w:p w:rsidR="00010C28" w:rsidRPr="00DB74AF" w:rsidRDefault="00010C28" w:rsidP="00DB74AF">
            <w:pPr>
              <w:pStyle w:val="ListParagraph"/>
              <w:numPr>
                <w:ilvl w:val="0"/>
                <w:numId w:val="29"/>
              </w:numPr>
              <w:spacing w:line="240" w:lineRule="exact"/>
              <w:ind w:leftChars="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numPr>
                <w:ilvl w:val="0"/>
                <w:numId w:val="29"/>
              </w:numPr>
              <w:spacing w:line="240" w:lineRule="exact"/>
              <w:ind w:leftChars="0"/>
              <w:rPr>
                <w:rFonts w:ascii="Arial Narrow" w:eastAsia="Arial Narrow" w:hAnsi="Arial Narrow" w:cs="Arial Narrow"/>
                <w:sz w:val="20"/>
                <w:szCs w:val="20"/>
              </w:rPr>
            </w:pPr>
          </w:p>
        </w:tc>
        <w:tc>
          <w:tcPr>
            <w:tcW w:w="731" w:type="dxa"/>
            <w:shd w:val="clear" w:color="auto" w:fill="FFFF00"/>
            <w:vAlign w:val="center"/>
          </w:tcPr>
          <w:p w:rsidR="00010C28" w:rsidRPr="00DB74AF" w:rsidRDefault="00010C28" w:rsidP="00DB74AF">
            <w:pPr>
              <w:pStyle w:val="ListParagraph"/>
              <w:numPr>
                <w:ilvl w:val="0"/>
                <w:numId w:val="29"/>
              </w:numPr>
              <w:spacing w:line="240" w:lineRule="exact"/>
              <w:ind w:leftChars="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numPr>
                <w:ilvl w:val="0"/>
                <w:numId w:val="29"/>
              </w:numPr>
              <w:spacing w:line="240" w:lineRule="exact"/>
              <w:ind w:leftChars="0"/>
              <w:rPr>
                <w:rFonts w:ascii="Arial Narrow" w:eastAsia="Arial Narrow" w:hAnsi="Arial Narrow" w:cs="Arial Narrow"/>
                <w:sz w:val="20"/>
                <w:szCs w:val="20"/>
              </w:rPr>
            </w:pPr>
          </w:p>
        </w:tc>
        <w:tc>
          <w:tcPr>
            <w:tcW w:w="731" w:type="dxa"/>
            <w:shd w:val="clear" w:color="auto" w:fill="FF0000"/>
            <w:vAlign w:val="center"/>
          </w:tcPr>
          <w:p w:rsidR="00010C28" w:rsidRPr="00DB74AF" w:rsidRDefault="00010C28" w:rsidP="00DB74AF">
            <w:pPr>
              <w:pStyle w:val="ListParagraph"/>
              <w:numPr>
                <w:ilvl w:val="0"/>
                <w:numId w:val="27"/>
              </w:numPr>
              <w:spacing w:line="240" w:lineRule="exact"/>
              <w:ind w:leftChars="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c>
          <w:tcPr>
            <w:tcW w:w="731"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r>
      <w:tr w:rsidR="00010C28" w:rsidRPr="0019294F" w:rsidTr="00DB74AF">
        <w:trPr>
          <w:jc w:val="center"/>
        </w:trPr>
        <w:tc>
          <w:tcPr>
            <w:tcW w:w="735" w:type="dxa"/>
            <w:vAlign w:val="center"/>
          </w:tcPr>
          <w:p w:rsidR="00010C28" w:rsidRPr="00DB74AF" w:rsidRDefault="00010C28"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hint="eastAsia"/>
                <w:sz w:val="20"/>
                <w:szCs w:val="20"/>
              </w:rPr>
              <w:t>E</w:t>
            </w:r>
          </w:p>
        </w:tc>
        <w:tc>
          <w:tcPr>
            <w:tcW w:w="1809" w:type="dxa"/>
          </w:tcPr>
          <w:p w:rsidR="00010C28" w:rsidRPr="00DB74AF" w:rsidRDefault="00010C28" w:rsidP="00DB74AF">
            <w:pPr>
              <w:pStyle w:val="ListParagraph"/>
              <w:spacing w:line="240" w:lineRule="exact"/>
              <w:ind w:leftChars="0" w:left="0"/>
              <w:rPr>
                <w:rFonts w:ascii="Arial Narrow" w:eastAsia="MS Mincho" w:hAnsi="Arial Narrow" w:cs="Arial Narrow"/>
                <w:sz w:val="20"/>
                <w:szCs w:val="20"/>
              </w:rPr>
            </w:pPr>
            <w:r w:rsidRPr="00DB74AF">
              <w:rPr>
                <w:rFonts w:ascii="Arial Narrow" w:eastAsia="MS Mincho" w:hAnsi="Arial Narrow" w:cs="Arial Narrow" w:hint="eastAsia"/>
                <w:sz w:val="20"/>
                <w:szCs w:val="20"/>
              </w:rPr>
              <w:t>Service</w:t>
            </w:r>
            <w:r w:rsidR="00C22F15" w:rsidRPr="00DB74AF">
              <w:rPr>
                <w:rFonts w:ascii="Arial Narrow" w:eastAsia="MS Mincho" w:hAnsi="Arial Narrow" w:cs="Arial Narrow" w:hint="eastAsia"/>
                <w:sz w:val="20"/>
                <w:szCs w:val="20"/>
              </w:rPr>
              <w:t xml:space="preserve"> Indust</w:t>
            </w:r>
            <w:r w:rsidR="007809E7" w:rsidRPr="00DB74AF">
              <w:rPr>
                <w:rFonts w:ascii="Arial Narrow" w:eastAsia="MS Mincho" w:hAnsi="Arial Narrow" w:cs="Arial Narrow" w:hint="eastAsia"/>
                <w:sz w:val="20"/>
                <w:szCs w:val="20"/>
              </w:rPr>
              <w:t>ry</w:t>
            </w:r>
          </w:p>
        </w:tc>
        <w:tc>
          <w:tcPr>
            <w:tcW w:w="730" w:type="dxa"/>
            <w:shd w:val="clear" w:color="auto" w:fill="FF0000"/>
            <w:vAlign w:val="center"/>
          </w:tcPr>
          <w:p w:rsidR="00010C28" w:rsidRPr="00DB74AF" w:rsidRDefault="00010C28" w:rsidP="00DB74AF">
            <w:pPr>
              <w:pStyle w:val="ListParagraph"/>
              <w:numPr>
                <w:ilvl w:val="0"/>
                <w:numId w:val="28"/>
              </w:numPr>
              <w:spacing w:line="240" w:lineRule="exact"/>
              <w:ind w:leftChars="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numPr>
                <w:ilvl w:val="0"/>
                <w:numId w:val="28"/>
              </w:numPr>
              <w:spacing w:line="240" w:lineRule="exact"/>
              <w:ind w:leftChars="0"/>
              <w:rPr>
                <w:rFonts w:ascii="Arial Narrow" w:eastAsia="Arial Narrow" w:hAnsi="Arial Narrow" w:cs="Arial Narrow"/>
                <w:sz w:val="20"/>
                <w:szCs w:val="20"/>
              </w:rPr>
            </w:pPr>
          </w:p>
        </w:tc>
        <w:tc>
          <w:tcPr>
            <w:tcW w:w="731" w:type="dxa"/>
            <w:vAlign w:val="center"/>
          </w:tcPr>
          <w:p w:rsidR="00010C28" w:rsidRPr="00DB74AF" w:rsidRDefault="00010C28" w:rsidP="00DB74AF">
            <w:pPr>
              <w:pStyle w:val="ListParagraph"/>
              <w:numPr>
                <w:ilvl w:val="0"/>
                <w:numId w:val="29"/>
              </w:numPr>
              <w:spacing w:line="240" w:lineRule="exact"/>
              <w:ind w:leftChars="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numPr>
                <w:ilvl w:val="0"/>
                <w:numId w:val="29"/>
              </w:numPr>
              <w:spacing w:line="240" w:lineRule="exact"/>
              <w:ind w:leftChars="0"/>
              <w:rPr>
                <w:rFonts w:ascii="Arial Narrow" w:eastAsia="Arial Narrow" w:hAnsi="Arial Narrow" w:cs="Arial Narrow"/>
                <w:sz w:val="20"/>
                <w:szCs w:val="20"/>
              </w:rPr>
            </w:pPr>
          </w:p>
        </w:tc>
        <w:tc>
          <w:tcPr>
            <w:tcW w:w="731" w:type="dxa"/>
            <w:shd w:val="clear" w:color="auto" w:fill="FFFF00"/>
            <w:vAlign w:val="center"/>
          </w:tcPr>
          <w:p w:rsidR="00010C28" w:rsidRPr="00DB74AF" w:rsidRDefault="00010C28" w:rsidP="00DB74AF">
            <w:pPr>
              <w:pStyle w:val="ListParagraph"/>
              <w:numPr>
                <w:ilvl w:val="0"/>
                <w:numId w:val="29"/>
              </w:numPr>
              <w:spacing w:line="240" w:lineRule="exact"/>
              <w:ind w:leftChars="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c>
          <w:tcPr>
            <w:tcW w:w="731" w:type="dxa"/>
            <w:vAlign w:val="center"/>
          </w:tcPr>
          <w:p w:rsidR="00010C28" w:rsidRPr="00DB74AF" w:rsidRDefault="00010C28" w:rsidP="00DB74AF">
            <w:pPr>
              <w:pStyle w:val="ListParagraph"/>
              <w:numPr>
                <w:ilvl w:val="0"/>
                <w:numId w:val="27"/>
              </w:numPr>
              <w:spacing w:line="240" w:lineRule="exact"/>
              <w:ind w:leftChars="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c>
          <w:tcPr>
            <w:tcW w:w="731"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r>
      <w:tr w:rsidR="00010C28" w:rsidTr="00DB74AF">
        <w:trPr>
          <w:jc w:val="center"/>
        </w:trPr>
        <w:tc>
          <w:tcPr>
            <w:tcW w:w="735" w:type="dxa"/>
            <w:vAlign w:val="center"/>
          </w:tcPr>
          <w:p w:rsidR="00010C28" w:rsidRPr="00DB74AF" w:rsidRDefault="00010C28"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hint="eastAsia"/>
                <w:sz w:val="20"/>
                <w:szCs w:val="20"/>
              </w:rPr>
              <w:t>F</w:t>
            </w:r>
          </w:p>
        </w:tc>
        <w:tc>
          <w:tcPr>
            <w:tcW w:w="1809" w:type="dxa"/>
          </w:tcPr>
          <w:p w:rsidR="00010C28" w:rsidRPr="00DB74AF" w:rsidRDefault="00010C28" w:rsidP="00DB74AF">
            <w:pPr>
              <w:pStyle w:val="ListParagraph"/>
              <w:spacing w:line="240" w:lineRule="exact"/>
              <w:ind w:leftChars="0" w:left="0"/>
              <w:rPr>
                <w:rFonts w:ascii="Arial Narrow" w:eastAsia="MS Mincho" w:hAnsi="Arial Narrow" w:cs="Arial Narrow"/>
                <w:sz w:val="20"/>
                <w:szCs w:val="20"/>
              </w:rPr>
            </w:pPr>
            <w:r w:rsidRPr="00DB74AF">
              <w:rPr>
                <w:rFonts w:ascii="Arial Narrow" w:eastAsia="MS Mincho" w:hAnsi="Arial Narrow" w:cs="Arial Narrow" w:hint="eastAsia"/>
                <w:sz w:val="20"/>
                <w:szCs w:val="20"/>
              </w:rPr>
              <w:t>Medical Care</w:t>
            </w:r>
          </w:p>
        </w:tc>
        <w:tc>
          <w:tcPr>
            <w:tcW w:w="730" w:type="dxa"/>
            <w:shd w:val="clear" w:color="auto" w:fill="FFFF00"/>
            <w:vAlign w:val="center"/>
          </w:tcPr>
          <w:p w:rsidR="00010C28" w:rsidRPr="00DB74AF" w:rsidRDefault="00010C28" w:rsidP="00DB74AF">
            <w:pPr>
              <w:pStyle w:val="ListParagraph"/>
              <w:numPr>
                <w:ilvl w:val="0"/>
                <w:numId w:val="27"/>
              </w:numPr>
              <w:spacing w:line="240" w:lineRule="exact"/>
              <w:ind w:leftChars="0"/>
              <w:rPr>
                <w:rFonts w:ascii="Arial Narrow" w:eastAsia="Arial Narrow" w:hAnsi="Arial Narrow" w:cs="Arial Narrow"/>
                <w:sz w:val="20"/>
                <w:szCs w:val="20"/>
              </w:rPr>
            </w:pPr>
          </w:p>
        </w:tc>
        <w:tc>
          <w:tcPr>
            <w:tcW w:w="730" w:type="dxa"/>
            <w:shd w:val="clear" w:color="auto" w:fill="FFFF00"/>
            <w:vAlign w:val="center"/>
          </w:tcPr>
          <w:p w:rsidR="00010C28" w:rsidRPr="00DB74AF" w:rsidRDefault="00010C28" w:rsidP="00DB74AF">
            <w:pPr>
              <w:pStyle w:val="ListParagraph"/>
              <w:numPr>
                <w:ilvl w:val="0"/>
                <w:numId w:val="27"/>
              </w:numPr>
              <w:spacing w:line="240" w:lineRule="exact"/>
              <w:ind w:leftChars="0"/>
              <w:rPr>
                <w:rFonts w:ascii="Arial Narrow" w:eastAsia="Arial Narrow" w:hAnsi="Arial Narrow" w:cs="Arial Narrow"/>
                <w:sz w:val="20"/>
                <w:szCs w:val="20"/>
              </w:rPr>
            </w:pPr>
          </w:p>
        </w:tc>
        <w:tc>
          <w:tcPr>
            <w:tcW w:w="731" w:type="dxa"/>
            <w:shd w:val="clear" w:color="auto" w:fill="FFFF00"/>
            <w:vAlign w:val="center"/>
          </w:tcPr>
          <w:p w:rsidR="00010C28" w:rsidRPr="00DB74AF" w:rsidRDefault="00010C28" w:rsidP="00DB74AF">
            <w:pPr>
              <w:pStyle w:val="ListParagraph"/>
              <w:numPr>
                <w:ilvl w:val="0"/>
                <w:numId w:val="27"/>
              </w:numPr>
              <w:spacing w:line="240" w:lineRule="exact"/>
              <w:ind w:leftChars="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numPr>
                <w:ilvl w:val="0"/>
                <w:numId w:val="29"/>
              </w:numPr>
              <w:spacing w:line="240" w:lineRule="exact"/>
              <w:ind w:leftChars="0"/>
              <w:rPr>
                <w:rFonts w:ascii="Arial Narrow" w:eastAsia="Arial Narrow" w:hAnsi="Arial Narrow" w:cs="Arial Narrow"/>
                <w:sz w:val="20"/>
                <w:szCs w:val="20"/>
              </w:rPr>
            </w:pPr>
          </w:p>
        </w:tc>
        <w:tc>
          <w:tcPr>
            <w:tcW w:w="731" w:type="dxa"/>
            <w:shd w:val="clear" w:color="auto" w:fill="FFFF00"/>
            <w:vAlign w:val="center"/>
          </w:tcPr>
          <w:p w:rsidR="00010C28" w:rsidRPr="00DB74AF" w:rsidRDefault="00010C28" w:rsidP="00DB74AF">
            <w:pPr>
              <w:pStyle w:val="ListParagraph"/>
              <w:numPr>
                <w:ilvl w:val="0"/>
                <w:numId w:val="29"/>
              </w:numPr>
              <w:spacing w:line="240" w:lineRule="exact"/>
              <w:ind w:leftChars="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c>
          <w:tcPr>
            <w:tcW w:w="731" w:type="dxa"/>
            <w:vAlign w:val="center"/>
          </w:tcPr>
          <w:p w:rsidR="00010C28" w:rsidRPr="00DB74AF" w:rsidRDefault="00010C28" w:rsidP="00DB74AF">
            <w:pPr>
              <w:pStyle w:val="ListParagraph"/>
              <w:numPr>
                <w:ilvl w:val="0"/>
                <w:numId w:val="27"/>
              </w:numPr>
              <w:spacing w:line="240" w:lineRule="exact"/>
              <w:ind w:leftChars="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numPr>
                <w:ilvl w:val="0"/>
                <w:numId w:val="27"/>
              </w:numPr>
              <w:spacing w:line="240" w:lineRule="exact"/>
              <w:ind w:leftChars="0"/>
              <w:rPr>
                <w:rFonts w:ascii="Arial Narrow" w:eastAsia="Arial Narrow" w:hAnsi="Arial Narrow" w:cs="Arial Narrow"/>
                <w:sz w:val="20"/>
                <w:szCs w:val="20"/>
              </w:rPr>
            </w:pPr>
          </w:p>
        </w:tc>
        <w:tc>
          <w:tcPr>
            <w:tcW w:w="731"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r>
      <w:tr w:rsidR="00010C28" w:rsidTr="00DB74AF">
        <w:trPr>
          <w:jc w:val="center"/>
        </w:trPr>
        <w:tc>
          <w:tcPr>
            <w:tcW w:w="735" w:type="dxa"/>
            <w:vAlign w:val="center"/>
          </w:tcPr>
          <w:p w:rsidR="00010C28" w:rsidRPr="00DB74AF" w:rsidRDefault="00010C28"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hint="eastAsia"/>
                <w:sz w:val="20"/>
                <w:szCs w:val="20"/>
              </w:rPr>
              <w:t>G</w:t>
            </w:r>
          </w:p>
        </w:tc>
        <w:tc>
          <w:tcPr>
            <w:tcW w:w="1809" w:type="dxa"/>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r w:rsidRPr="00DB74AF">
              <w:rPr>
                <w:rFonts w:ascii="Arial Narrow" w:eastAsia="Arial Narrow" w:hAnsi="Arial Narrow" w:cs="Arial Narrow"/>
                <w:sz w:val="20"/>
                <w:szCs w:val="20"/>
              </w:rPr>
              <w:t xml:space="preserve">Education </w:t>
            </w:r>
          </w:p>
        </w:tc>
        <w:tc>
          <w:tcPr>
            <w:tcW w:w="730" w:type="dxa"/>
            <w:shd w:val="clear" w:color="auto" w:fill="FFFF00"/>
            <w:vAlign w:val="center"/>
          </w:tcPr>
          <w:p w:rsidR="00010C28" w:rsidRPr="00DB74AF" w:rsidRDefault="00010C28" w:rsidP="00DB74AF">
            <w:pPr>
              <w:pStyle w:val="ListParagraph"/>
              <w:numPr>
                <w:ilvl w:val="0"/>
                <w:numId w:val="27"/>
              </w:numPr>
              <w:spacing w:line="240" w:lineRule="exact"/>
              <w:ind w:leftChars="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numPr>
                <w:ilvl w:val="0"/>
                <w:numId w:val="27"/>
              </w:numPr>
              <w:spacing w:line="240" w:lineRule="exact"/>
              <w:ind w:leftChars="0"/>
              <w:rPr>
                <w:rFonts w:ascii="Arial Narrow" w:eastAsia="Arial Narrow" w:hAnsi="Arial Narrow" w:cs="Arial Narrow"/>
                <w:sz w:val="20"/>
                <w:szCs w:val="20"/>
              </w:rPr>
            </w:pPr>
          </w:p>
        </w:tc>
        <w:tc>
          <w:tcPr>
            <w:tcW w:w="731" w:type="dxa"/>
            <w:vAlign w:val="center"/>
          </w:tcPr>
          <w:p w:rsidR="00010C28" w:rsidRPr="00DB74AF" w:rsidRDefault="00010C28" w:rsidP="00DB74AF">
            <w:pPr>
              <w:pStyle w:val="ListParagraph"/>
              <w:numPr>
                <w:ilvl w:val="0"/>
                <w:numId w:val="27"/>
              </w:numPr>
              <w:spacing w:line="240" w:lineRule="exact"/>
              <w:ind w:leftChars="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numPr>
                <w:ilvl w:val="0"/>
                <w:numId w:val="29"/>
              </w:numPr>
              <w:spacing w:line="240" w:lineRule="exact"/>
              <w:ind w:leftChars="0"/>
              <w:rPr>
                <w:rFonts w:ascii="Arial Narrow" w:eastAsia="Arial Narrow" w:hAnsi="Arial Narrow" w:cs="Arial Narrow"/>
                <w:sz w:val="20"/>
                <w:szCs w:val="20"/>
              </w:rPr>
            </w:pPr>
          </w:p>
        </w:tc>
        <w:tc>
          <w:tcPr>
            <w:tcW w:w="731" w:type="dxa"/>
            <w:vAlign w:val="center"/>
          </w:tcPr>
          <w:p w:rsidR="00010C28" w:rsidRPr="00DB74AF" w:rsidRDefault="00010C28" w:rsidP="00DB74AF">
            <w:pPr>
              <w:pStyle w:val="ListParagraph"/>
              <w:numPr>
                <w:ilvl w:val="0"/>
                <w:numId w:val="29"/>
              </w:numPr>
              <w:spacing w:line="240" w:lineRule="exact"/>
              <w:ind w:leftChars="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c>
          <w:tcPr>
            <w:tcW w:w="731"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c>
          <w:tcPr>
            <w:tcW w:w="730" w:type="dxa"/>
            <w:shd w:val="clear" w:color="auto" w:fill="FFFF00"/>
            <w:vAlign w:val="center"/>
          </w:tcPr>
          <w:p w:rsidR="00010C28" w:rsidRPr="00DB74AF" w:rsidRDefault="00010C28" w:rsidP="00DB74AF">
            <w:pPr>
              <w:pStyle w:val="ListParagraph"/>
              <w:numPr>
                <w:ilvl w:val="0"/>
                <w:numId w:val="27"/>
              </w:numPr>
              <w:spacing w:line="240" w:lineRule="exact"/>
              <w:ind w:leftChars="0"/>
              <w:rPr>
                <w:rFonts w:ascii="Arial Narrow" w:eastAsia="Arial Narrow" w:hAnsi="Arial Narrow" w:cs="Arial Narrow"/>
                <w:sz w:val="20"/>
                <w:szCs w:val="20"/>
              </w:rPr>
            </w:pPr>
          </w:p>
        </w:tc>
        <w:tc>
          <w:tcPr>
            <w:tcW w:w="731"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r>
      <w:tr w:rsidR="00010C28" w:rsidTr="00DB74AF">
        <w:trPr>
          <w:jc w:val="center"/>
        </w:trPr>
        <w:tc>
          <w:tcPr>
            <w:tcW w:w="735" w:type="dxa"/>
            <w:vAlign w:val="center"/>
          </w:tcPr>
          <w:p w:rsidR="00010C28" w:rsidRPr="00DB74AF" w:rsidRDefault="00010C28"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hint="eastAsia"/>
                <w:sz w:val="20"/>
                <w:szCs w:val="20"/>
              </w:rPr>
              <w:t>H</w:t>
            </w:r>
          </w:p>
        </w:tc>
        <w:tc>
          <w:tcPr>
            <w:tcW w:w="1809" w:type="dxa"/>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r w:rsidRPr="00DB74AF">
              <w:rPr>
                <w:rFonts w:ascii="Arial Narrow" w:eastAsia="Arial Narrow" w:hAnsi="Arial Narrow" w:cs="Arial Narrow"/>
                <w:sz w:val="20"/>
                <w:szCs w:val="20"/>
              </w:rPr>
              <w:t>Culture and Sports</w:t>
            </w:r>
          </w:p>
        </w:tc>
        <w:tc>
          <w:tcPr>
            <w:tcW w:w="730" w:type="dxa"/>
            <w:vAlign w:val="center"/>
          </w:tcPr>
          <w:p w:rsidR="00010C28" w:rsidRPr="00DB74AF" w:rsidRDefault="00010C28" w:rsidP="00DB74AF">
            <w:pPr>
              <w:pStyle w:val="ListParagraph"/>
              <w:numPr>
                <w:ilvl w:val="0"/>
                <w:numId w:val="27"/>
              </w:numPr>
              <w:spacing w:line="240" w:lineRule="exact"/>
              <w:ind w:leftChars="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numPr>
                <w:ilvl w:val="0"/>
                <w:numId w:val="27"/>
              </w:numPr>
              <w:spacing w:line="240" w:lineRule="exact"/>
              <w:ind w:leftChars="0"/>
              <w:rPr>
                <w:rFonts w:ascii="Arial Narrow" w:eastAsia="Arial Narrow" w:hAnsi="Arial Narrow" w:cs="Arial Narrow"/>
                <w:sz w:val="20"/>
                <w:szCs w:val="20"/>
              </w:rPr>
            </w:pPr>
          </w:p>
        </w:tc>
        <w:tc>
          <w:tcPr>
            <w:tcW w:w="731" w:type="dxa"/>
            <w:vAlign w:val="center"/>
          </w:tcPr>
          <w:p w:rsidR="00010C28" w:rsidRPr="00DB74AF" w:rsidRDefault="00010C28" w:rsidP="00DB74AF">
            <w:pPr>
              <w:pStyle w:val="ListParagraph"/>
              <w:numPr>
                <w:ilvl w:val="0"/>
                <w:numId w:val="27"/>
              </w:numPr>
              <w:spacing w:line="240" w:lineRule="exact"/>
              <w:ind w:leftChars="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numPr>
                <w:ilvl w:val="0"/>
                <w:numId w:val="29"/>
              </w:numPr>
              <w:spacing w:line="240" w:lineRule="exact"/>
              <w:ind w:leftChars="0"/>
              <w:rPr>
                <w:rFonts w:ascii="Arial Narrow" w:eastAsia="Arial Narrow" w:hAnsi="Arial Narrow" w:cs="Arial Narrow"/>
                <w:sz w:val="20"/>
                <w:szCs w:val="20"/>
              </w:rPr>
            </w:pPr>
          </w:p>
        </w:tc>
        <w:tc>
          <w:tcPr>
            <w:tcW w:w="731" w:type="dxa"/>
            <w:vAlign w:val="center"/>
          </w:tcPr>
          <w:p w:rsidR="00010C28" w:rsidRPr="00DB74AF" w:rsidRDefault="00010C28" w:rsidP="00DB74AF">
            <w:pPr>
              <w:pStyle w:val="ListParagraph"/>
              <w:numPr>
                <w:ilvl w:val="0"/>
                <w:numId w:val="29"/>
              </w:numPr>
              <w:spacing w:line="240" w:lineRule="exact"/>
              <w:ind w:leftChars="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c>
          <w:tcPr>
            <w:tcW w:w="731" w:type="dxa"/>
            <w:shd w:val="clear" w:color="auto" w:fill="FF0000"/>
            <w:vAlign w:val="center"/>
          </w:tcPr>
          <w:p w:rsidR="00010C28" w:rsidRPr="00DB74AF" w:rsidRDefault="00010C28" w:rsidP="00DB74AF">
            <w:pPr>
              <w:pStyle w:val="ListParagraph"/>
              <w:numPr>
                <w:ilvl w:val="0"/>
                <w:numId w:val="27"/>
              </w:numPr>
              <w:spacing w:line="240" w:lineRule="exact"/>
              <w:ind w:leftChars="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numPr>
                <w:ilvl w:val="0"/>
                <w:numId w:val="27"/>
              </w:numPr>
              <w:spacing w:line="240" w:lineRule="exact"/>
              <w:ind w:leftChars="0"/>
              <w:rPr>
                <w:rFonts w:ascii="Arial Narrow" w:eastAsia="Arial Narrow" w:hAnsi="Arial Narrow" w:cs="Arial Narrow"/>
                <w:sz w:val="20"/>
                <w:szCs w:val="20"/>
              </w:rPr>
            </w:pPr>
          </w:p>
        </w:tc>
        <w:tc>
          <w:tcPr>
            <w:tcW w:w="731"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r>
      <w:tr w:rsidR="00010C28" w:rsidTr="00DB74AF">
        <w:trPr>
          <w:jc w:val="center"/>
        </w:trPr>
        <w:tc>
          <w:tcPr>
            <w:tcW w:w="735" w:type="dxa"/>
            <w:vAlign w:val="center"/>
          </w:tcPr>
          <w:p w:rsidR="00010C28" w:rsidRPr="00DB74AF" w:rsidRDefault="00010C28"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hint="eastAsia"/>
                <w:sz w:val="20"/>
                <w:szCs w:val="20"/>
              </w:rPr>
              <w:t>I</w:t>
            </w:r>
          </w:p>
        </w:tc>
        <w:tc>
          <w:tcPr>
            <w:tcW w:w="1809" w:type="dxa"/>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r w:rsidRPr="00DB74AF">
              <w:rPr>
                <w:rFonts w:ascii="Arial Narrow" w:eastAsia="Arial Narrow" w:hAnsi="Arial Narrow" w:cs="Arial Narrow"/>
                <w:sz w:val="20"/>
                <w:szCs w:val="20"/>
              </w:rPr>
              <w:t xml:space="preserve">Poverty Reduction </w:t>
            </w:r>
          </w:p>
        </w:tc>
        <w:tc>
          <w:tcPr>
            <w:tcW w:w="730" w:type="dxa"/>
            <w:vAlign w:val="center"/>
          </w:tcPr>
          <w:p w:rsidR="00010C28" w:rsidRPr="00DB74AF" w:rsidRDefault="00010C28" w:rsidP="00DB74AF">
            <w:pPr>
              <w:pStyle w:val="ListParagraph"/>
              <w:numPr>
                <w:ilvl w:val="0"/>
                <w:numId w:val="27"/>
              </w:numPr>
              <w:spacing w:line="240" w:lineRule="exact"/>
              <w:ind w:leftChars="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numPr>
                <w:ilvl w:val="0"/>
                <w:numId w:val="27"/>
              </w:numPr>
              <w:spacing w:line="240" w:lineRule="exact"/>
              <w:ind w:leftChars="0"/>
              <w:rPr>
                <w:rFonts w:ascii="Arial Narrow" w:eastAsia="Arial Narrow" w:hAnsi="Arial Narrow" w:cs="Arial Narrow"/>
                <w:sz w:val="20"/>
                <w:szCs w:val="20"/>
              </w:rPr>
            </w:pPr>
          </w:p>
        </w:tc>
        <w:tc>
          <w:tcPr>
            <w:tcW w:w="731"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c>
          <w:tcPr>
            <w:tcW w:w="731"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c>
          <w:tcPr>
            <w:tcW w:w="731" w:type="dxa"/>
            <w:vAlign w:val="center"/>
          </w:tcPr>
          <w:p w:rsidR="00010C28" w:rsidRPr="00DB74AF" w:rsidRDefault="00010C28" w:rsidP="00DB74AF">
            <w:pPr>
              <w:pStyle w:val="ListParagraph"/>
              <w:numPr>
                <w:ilvl w:val="0"/>
                <w:numId w:val="27"/>
              </w:numPr>
              <w:spacing w:line="240" w:lineRule="exact"/>
              <w:ind w:leftChars="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c>
          <w:tcPr>
            <w:tcW w:w="731"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r>
      <w:tr w:rsidR="00010C28" w:rsidTr="00DB74AF">
        <w:trPr>
          <w:jc w:val="center"/>
        </w:trPr>
        <w:tc>
          <w:tcPr>
            <w:tcW w:w="735" w:type="dxa"/>
            <w:vAlign w:val="center"/>
          </w:tcPr>
          <w:p w:rsidR="00010C28" w:rsidRPr="00DB74AF" w:rsidRDefault="00010C28"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hint="eastAsia"/>
                <w:sz w:val="20"/>
                <w:szCs w:val="20"/>
              </w:rPr>
              <w:t>J</w:t>
            </w:r>
          </w:p>
        </w:tc>
        <w:tc>
          <w:tcPr>
            <w:tcW w:w="1809" w:type="dxa"/>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r w:rsidRPr="00DB74AF">
              <w:rPr>
                <w:rFonts w:ascii="Arial Narrow" w:eastAsia="Arial Narrow" w:hAnsi="Arial Narrow" w:cs="Arial Narrow"/>
                <w:sz w:val="20"/>
                <w:szCs w:val="20"/>
              </w:rPr>
              <w:t>Disaster Prevention</w:t>
            </w:r>
          </w:p>
        </w:tc>
        <w:tc>
          <w:tcPr>
            <w:tcW w:w="730" w:type="dxa"/>
            <w:vAlign w:val="center"/>
          </w:tcPr>
          <w:p w:rsidR="00010C28" w:rsidRPr="00DB74AF" w:rsidRDefault="00010C28" w:rsidP="00DB74AF">
            <w:pPr>
              <w:pStyle w:val="ListParagraph"/>
              <w:numPr>
                <w:ilvl w:val="0"/>
                <w:numId w:val="27"/>
              </w:numPr>
              <w:spacing w:line="240" w:lineRule="exact"/>
              <w:ind w:leftChars="0"/>
              <w:rPr>
                <w:rFonts w:ascii="Arial Narrow" w:eastAsia="Arial Narrow" w:hAnsi="Arial Narrow" w:cs="Arial Narrow"/>
                <w:sz w:val="20"/>
                <w:szCs w:val="20"/>
              </w:rPr>
            </w:pPr>
          </w:p>
        </w:tc>
        <w:tc>
          <w:tcPr>
            <w:tcW w:w="730" w:type="dxa"/>
            <w:shd w:val="clear" w:color="auto" w:fill="FF0000"/>
            <w:vAlign w:val="center"/>
          </w:tcPr>
          <w:p w:rsidR="00010C28" w:rsidRPr="00DB74AF" w:rsidRDefault="00010C28" w:rsidP="00DB74AF">
            <w:pPr>
              <w:pStyle w:val="ListParagraph"/>
              <w:numPr>
                <w:ilvl w:val="0"/>
                <w:numId w:val="27"/>
              </w:numPr>
              <w:spacing w:line="240" w:lineRule="exact"/>
              <w:ind w:leftChars="0"/>
              <w:rPr>
                <w:rFonts w:ascii="Arial Narrow" w:eastAsia="Arial Narrow" w:hAnsi="Arial Narrow" w:cs="Arial Narrow"/>
                <w:sz w:val="20"/>
                <w:szCs w:val="20"/>
              </w:rPr>
            </w:pPr>
          </w:p>
        </w:tc>
        <w:tc>
          <w:tcPr>
            <w:tcW w:w="731"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c>
          <w:tcPr>
            <w:tcW w:w="731"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c>
          <w:tcPr>
            <w:tcW w:w="731" w:type="dxa"/>
            <w:shd w:val="clear" w:color="auto" w:fill="FFFF00"/>
            <w:vAlign w:val="center"/>
          </w:tcPr>
          <w:p w:rsidR="00010C28" w:rsidRPr="00DB74AF" w:rsidRDefault="00010C28" w:rsidP="00DB74AF">
            <w:pPr>
              <w:pStyle w:val="ListParagraph"/>
              <w:numPr>
                <w:ilvl w:val="0"/>
                <w:numId w:val="27"/>
              </w:numPr>
              <w:spacing w:line="240" w:lineRule="exact"/>
              <w:ind w:leftChars="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numPr>
                <w:ilvl w:val="0"/>
                <w:numId w:val="27"/>
              </w:numPr>
              <w:spacing w:line="240" w:lineRule="exact"/>
              <w:ind w:leftChars="0"/>
              <w:rPr>
                <w:rFonts w:ascii="Arial Narrow" w:eastAsia="Arial Narrow" w:hAnsi="Arial Narrow" w:cs="Arial Narrow"/>
                <w:sz w:val="20"/>
                <w:szCs w:val="20"/>
              </w:rPr>
            </w:pPr>
          </w:p>
        </w:tc>
        <w:tc>
          <w:tcPr>
            <w:tcW w:w="731"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r>
      <w:tr w:rsidR="00010C28" w:rsidTr="00DB74AF">
        <w:trPr>
          <w:jc w:val="center"/>
        </w:trPr>
        <w:tc>
          <w:tcPr>
            <w:tcW w:w="735" w:type="dxa"/>
            <w:vAlign w:val="center"/>
          </w:tcPr>
          <w:p w:rsidR="00010C28" w:rsidRPr="00DB74AF" w:rsidRDefault="00010C28"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hint="eastAsia"/>
                <w:sz w:val="20"/>
                <w:szCs w:val="20"/>
              </w:rPr>
              <w:t>K</w:t>
            </w:r>
          </w:p>
        </w:tc>
        <w:tc>
          <w:tcPr>
            <w:tcW w:w="1809" w:type="dxa"/>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r w:rsidRPr="00DB74AF">
              <w:rPr>
                <w:rFonts w:ascii="Arial Narrow" w:eastAsia="Arial Narrow" w:hAnsi="Arial Narrow" w:cs="Arial Narrow"/>
                <w:sz w:val="20"/>
                <w:szCs w:val="20"/>
              </w:rPr>
              <w:t>Community activities</w:t>
            </w:r>
          </w:p>
        </w:tc>
        <w:tc>
          <w:tcPr>
            <w:tcW w:w="730" w:type="dxa"/>
            <w:vAlign w:val="center"/>
          </w:tcPr>
          <w:p w:rsidR="00010C28" w:rsidRPr="00DB74AF" w:rsidRDefault="00010C28" w:rsidP="00DB74AF">
            <w:pPr>
              <w:pStyle w:val="ListParagraph"/>
              <w:spacing w:line="240" w:lineRule="exact"/>
              <w:ind w:leftChars="0" w:left="42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spacing w:line="240" w:lineRule="exact"/>
              <w:ind w:leftChars="0" w:left="420"/>
              <w:rPr>
                <w:rFonts w:ascii="Arial Narrow" w:eastAsia="Arial Narrow" w:hAnsi="Arial Narrow" w:cs="Arial Narrow"/>
                <w:sz w:val="20"/>
                <w:szCs w:val="20"/>
              </w:rPr>
            </w:pPr>
          </w:p>
        </w:tc>
        <w:tc>
          <w:tcPr>
            <w:tcW w:w="731"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c>
          <w:tcPr>
            <w:tcW w:w="731"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c>
          <w:tcPr>
            <w:tcW w:w="731" w:type="dxa"/>
            <w:shd w:val="clear" w:color="auto" w:fill="FF0000"/>
            <w:vAlign w:val="center"/>
          </w:tcPr>
          <w:p w:rsidR="00010C28" w:rsidRPr="00DB74AF" w:rsidRDefault="00010C28" w:rsidP="00DB74AF">
            <w:pPr>
              <w:pStyle w:val="ListParagraph"/>
              <w:numPr>
                <w:ilvl w:val="0"/>
                <w:numId w:val="27"/>
              </w:numPr>
              <w:spacing w:line="240" w:lineRule="exact"/>
              <w:ind w:leftChars="0"/>
              <w:rPr>
                <w:rFonts w:ascii="Arial Narrow" w:eastAsia="Arial Narrow" w:hAnsi="Arial Narrow" w:cs="Arial Narrow"/>
                <w:sz w:val="20"/>
                <w:szCs w:val="20"/>
              </w:rPr>
            </w:pPr>
          </w:p>
        </w:tc>
        <w:tc>
          <w:tcPr>
            <w:tcW w:w="730"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c>
          <w:tcPr>
            <w:tcW w:w="731" w:type="dxa"/>
            <w:vAlign w:val="center"/>
          </w:tcPr>
          <w:p w:rsidR="00010C28" w:rsidRPr="00DB74AF" w:rsidRDefault="00010C28" w:rsidP="00DB74AF">
            <w:pPr>
              <w:pStyle w:val="ListParagraph"/>
              <w:spacing w:line="240" w:lineRule="exact"/>
              <w:ind w:leftChars="0" w:left="0"/>
              <w:rPr>
                <w:rFonts w:ascii="Arial Narrow" w:eastAsia="Arial Narrow" w:hAnsi="Arial Narrow" w:cs="Arial Narrow"/>
                <w:sz w:val="20"/>
                <w:szCs w:val="20"/>
              </w:rPr>
            </w:pPr>
          </w:p>
        </w:tc>
      </w:tr>
      <w:tr w:rsidR="00010C28" w:rsidTr="00DB74AF">
        <w:trPr>
          <w:jc w:val="center"/>
        </w:trPr>
        <w:tc>
          <w:tcPr>
            <w:tcW w:w="735" w:type="dxa"/>
            <w:vAlign w:val="center"/>
          </w:tcPr>
          <w:p w:rsidR="00DD4937" w:rsidRPr="00DB74AF" w:rsidRDefault="00010C28"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hint="eastAsia"/>
                <w:sz w:val="20"/>
                <w:szCs w:val="20"/>
              </w:rPr>
              <w:t>L</w:t>
            </w:r>
          </w:p>
        </w:tc>
        <w:tc>
          <w:tcPr>
            <w:tcW w:w="1809" w:type="dxa"/>
          </w:tcPr>
          <w:p w:rsidR="00DD4937" w:rsidRPr="00DB74AF" w:rsidRDefault="00DD4937" w:rsidP="00DB74AF">
            <w:pPr>
              <w:pStyle w:val="ListParagraph"/>
              <w:spacing w:line="240" w:lineRule="exact"/>
              <w:ind w:leftChars="0" w:left="0"/>
              <w:rPr>
                <w:rFonts w:ascii="Arial Narrow" w:eastAsia="MS Mincho" w:hAnsi="Arial Narrow" w:cs="Arial Narrow"/>
                <w:sz w:val="20"/>
                <w:szCs w:val="20"/>
              </w:rPr>
            </w:pPr>
            <w:r w:rsidRPr="00DB74AF">
              <w:rPr>
                <w:rFonts w:ascii="Arial Narrow" w:eastAsia="MS Mincho" w:hAnsi="Arial Narrow" w:cs="Arial Narrow" w:hint="eastAsia"/>
                <w:sz w:val="20"/>
                <w:szCs w:val="20"/>
              </w:rPr>
              <w:t xml:space="preserve">Emission </w:t>
            </w:r>
          </w:p>
        </w:tc>
        <w:tc>
          <w:tcPr>
            <w:tcW w:w="730" w:type="dxa"/>
            <w:vAlign w:val="center"/>
          </w:tcPr>
          <w:p w:rsidR="00DD4937" w:rsidRPr="00DB74AF" w:rsidRDefault="00DD4937" w:rsidP="00DB74AF">
            <w:pPr>
              <w:pStyle w:val="ListParagraph"/>
              <w:numPr>
                <w:ilvl w:val="0"/>
                <w:numId w:val="27"/>
              </w:numPr>
              <w:spacing w:line="240" w:lineRule="exact"/>
              <w:ind w:leftChars="0"/>
              <w:rPr>
                <w:rFonts w:ascii="Arial Narrow" w:eastAsia="Arial Narrow" w:hAnsi="Arial Narrow" w:cs="Arial Narrow"/>
                <w:sz w:val="20"/>
                <w:szCs w:val="20"/>
              </w:rPr>
            </w:pPr>
          </w:p>
        </w:tc>
        <w:tc>
          <w:tcPr>
            <w:tcW w:w="730" w:type="dxa"/>
            <w:vAlign w:val="center"/>
          </w:tcPr>
          <w:p w:rsidR="00DD4937" w:rsidRPr="00DB74AF" w:rsidRDefault="00DD4937" w:rsidP="00DB74AF">
            <w:pPr>
              <w:pStyle w:val="ListParagraph"/>
              <w:numPr>
                <w:ilvl w:val="0"/>
                <w:numId w:val="27"/>
              </w:numPr>
              <w:spacing w:line="240" w:lineRule="exact"/>
              <w:ind w:leftChars="0"/>
              <w:rPr>
                <w:rFonts w:ascii="Arial Narrow" w:eastAsia="Arial Narrow" w:hAnsi="Arial Narrow" w:cs="Arial Narrow"/>
                <w:sz w:val="20"/>
                <w:szCs w:val="20"/>
              </w:rPr>
            </w:pPr>
          </w:p>
        </w:tc>
        <w:tc>
          <w:tcPr>
            <w:tcW w:w="731" w:type="dxa"/>
            <w:shd w:val="clear" w:color="auto" w:fill="FF0000"/>
            <w:vAlign w:val="center"/>
          </w:tcPr>
          <w:p w:rsidR="00DD4937" w:rsidRPr="00DB74AF" w:rsidRDefault="00DD4937" w:rsidP="00DB74AF">
            <w:pPr>
              <w:pStyle w:val="ListParagraph"/>
              <w:numPr>
                <w:ilvl w:val="0"/>
                <w:numId w:val="27"/>
              </w:numPr>
              <w:spacing w:line="240" w:lineRule="exact"/>
              <w:ind w:leftChars="0"/>
              <w:rPr>
                <w:rFonts w:ascii="Arial Narrow" w:eastAsia="Arial Narrow" w:hAnsi="Arial Narrow" w:cs="Arial Narrow"/>
                <w:b/>
                <w:sz w:val="20"/>
                <w:szCs w:val="20"/>
              </w:rPr>
            </w:pPr>
          </w:p>
        </w:tc>
        <w:tc>
          <w:tcPr>
            <w:tcW w:w="730" w:type="dxa"/>
            <w:vAlign w:val="center"/>
          </w:tcPr>
          <w:p w:rsidR="00DD4937" w:rsidRPr="00DB74AF" w:rsidRDefault="00DD4937" w:rsidP="00DB74AF">
            <w:pPr>
              <w:pStyle w:val="ListParagraph"/>
              <w:spacing w:line="240" w:lineRule="exact"/>
              <w:ind w:leftChars="0" w:left="0"/>
              <w:rPr>
                <w:rFonts w:ascii="Arial Narrow" w:eastAsia="Arial Narrow" w:hAnsi="Arial Narrow" w:cs="Arial Narrow"/>
                <w:sz w:val="20"/>
                <w:szCs w:val="20"/>
              </w:rPr>
            </w:pPr>
          </w:p>
        </w:tc>
        <w:tc>
          <w:tcPr>
            <w:tcW w:w="731" w:type="dxa"/>
            <w:vAlign w:val="center"/>
          </w:tcPr>
          <w:p w:rsidR="00DD4937" w:rsidRPr="00DB74AF" w:rsidRDefault="00DD4937" w:rsidP="00DB74AF">
            <w:pPr>
              <w:pStyle w:val="ListParagraph"/>
              <w:spacing w:line="240" w:lineRule="exact"/>
              <w:ind w:leftChars="0" w:left="0"/>
              <w:rPr>
                <w:rFonts w:ascii="Arial Narrow" w:eastAsia="Arial Narrow" w:hAnsi="Arial Narrow" w:cs="Arial Narrow"/>
                <w:sz w:val="20"/>
                <w:szCs w:val="20"/>
              </w:rPr>
            </w:pPr>
          </w:p>
        </w:tc>
        <w:tc>
          <w:tcPr>
            <w:tcW w:w="730" w:type="dxa"/>
            <w:shd w:val="clear" w:color="auto" w:fill="FF0000"/>
            <w:vAlign w:val="center"/>
          </w:tcPr>
          <w:p w:rsidR="00DD4937" w:rsidRPr="00DB74AF" w:rsidRDefault="00DD4937" w:rsidP="00DB74AF">
            <w:pPr>
              <w:pStyle w:val="ListParagraph"/>
              <w:numPr>
                <w:ilvl w:val="0"/>
                <w:numId w:val="27"/>
              </w:numPr>
              <w:spacing w:line="240" w:lineRule="exact"/>
              <w:ind w:leftChars="0"/>
              <w:rPr>
                <w:rFonts w:ascii="Arial Narrow" w:eastAsia="Arial Narrow" w:hAnsi="Arial Narrow" w:cs="Arial Narrow"/>
                <w:sz w:val="20"/>
                <w:szCs w:val="20"/>
              </w:rPr>
            </w:pPr>
          </w:p>
        </w:tc>
        <w:tc>
          <w:tcPr>
            <w:tcW w:w="731" w:type="dxa"/>
            <w:vAlign w:val="center"/>
          </w:tcPr>
          <w:p w:rsidR="00DD4937" w:rsidRPr="00DB74AF" w:rsidRDefault="00DD4937" w:rsidP="00DB74AF">
            <w:pPr>
              <w:pStyle w:val="ListParagraph"/>
              <w:spacing w:line="240" w:lineRule="exact"/>
              <w:ind w:leftChars="0" w:left="420"/>
              <w:rPr>
                <w:rFonts w:ascii="Arial Narrow" w:eastAsia="Arial Narrow" w:hAnsi="Arial Narrow" w:cs="Arial Narrow"/>
                <w:sz w:val="20"/>
                <w:szCs w:val="20"/>
              </w:rPr>
            </w:pPr>
          </w:p>
        </w:tc>
        <w:tc>
          <w:tcPr>
            <w:tcW w:w="730" w:type="dxa"/>
            <w:vAlign w:val="center"/>
          </w:tcPr>
          <w:p w:rsidR="00DD4937" w:rsidRPr="00DB74AF" w:rsidRDefault="00DD4937" w:rsidP="00DB74AF">
            <w:pPr>
              <w:pStyle w:val="ListParagraph"/>
              <w:spacing w:line="240" w:lineRule="exact"/>
              <w:ind w:leftChars="0" w:left="0"/>
              <w:rPr>
                <w:rFonts w:ascii="Arial Narrow" w:eastAsia="Arial Narrow" w:hAnsi="Arial Narrow" w:cs="Arial Narrow"/>
                <w:sz w:val="20"/>
                <w:szCs w:val="20"/>
              </w:rPr>
            </w:pPr>
          </w:p>
        </w:tc>
        <w:tc>
          <w:tcPr>
            <w:tcW w:w="731" w:type="dxa"/>
            <w:vAlign w:val="center"/>
          </w:tcPr>
          <w:p w:rsidR="00DD4937" w:rsidRPr="00DB74AF" w:rsidRDefault="00DD4937" w:rsidP="00DB74AF">
            <w:pPr>
              <w:pStyle w:val="ListParagraph"/>
              <w:spacing w:line="240" w:lineRule="exact"/>
              <w:ind w:leftChars="0" w:left="0"/>
              <w:rPr>
                <w:rFonts w:ascii="Arial Narrow" w:eastAsia="Arial Narrow" w:hAnsi="Arial Narrow" w:cs="Arial Narrow"/>
                <w:sz w:val="20"/>
                <w:szCs w:val="20"/>
              </w:rPr>
            </w:pPr>
          </w:p>
        </w:tc>
      </w:tr>
    </w:tbl>
    <w:p w:rsidR="00CE7BDE" w:rsidRDefault="00CE7BDE" w:rsidP="00143424">
      <w:pPr>
        <w:pStyle w:val="ListParagraph"/>
        <w:ind w:leftChars="0" w:left="780"/>
      </w:pPr>
    </w:p>
    <w:p w:rsidR="00CE7BDE" w:rsidRPr="00143424" w:rsidRDefault="00CE7BDE" w:rsidP="00143424">
      <w:pPr>
        <w:pStyle w:val="ListParagraph"/>
        <w:ind w:leftChars="0" w:left="780"/>
      </w:pPr>
    </w:p>
    <w:p w:rsidR="00143424" w:rsidRDefault="00C473F5" w:rsidP="00A21CDE">
      <w:pPr>
        <w:pStyle w:val="Heading4"/>
        <w:numPr>
          <w:ilvl w:val="0"/>
          <w:numId w:val="23"/>
        </w:numPr>
      </w:pPr>
      <w:bookmarkStart w:id="42" w:name="_Toc508709788"/>
      <w:r>
        <w:rPr>
          <w:rFonts w:hint="eastAsia"/>
        </w:rPr>
        <w:t>SWOT Analysis of CC</w:t>
      </w:r>
      <w:bookmarkEnd w:id="42"/>
    </w:p>
    <w:p w:rsidR="00C473F5" w:rsidRPr="00F20342" w:rsidRDefault="00C473F5" w:rsidP="009236A7">
      <w:pPr>
        <w:ind w:left="0"/>
      </w:pPr>
      <w:r>
        <w:rPr>
          <w:rFonts w:hint="eastAsia"/>
        </w:rPr>
        <w:t xml:space="preserve">SWOT is a methodology to analysis present situation with four </w:t>
      </w:r>
      <w:r>
        <w:t>perspectives</w:t>
      </w:r>
      <w:r>
        <w:rPr>
          <w:rFonts w:hint="eastAsia"/>
        </w:rPr>
        <w:t xml:space="preserve">, namely, Strength, </w:t>
      </w:r>
      <w:r>
        <w:lastRenderedPageBreak/>
        <w:t>Weakness</w:t>
      </w:r>
      <w:r>
        <w:rPr>
          <w:rFonts w:hint="eastAsia"/>
        </w:rPr>
        <w:t xml:space="preserve">, Opportunity and Threat. Objects or analyzing items are Governance, Finance and Infrastructure. A sample analysis of NCC is attached as </w:t>
      </w:r>
      <w:r w:rsidR="00D15226" w:rsidRPr="00F20342">
        <w:rPr>
          <w:rFonts w:hint="eastAsia"/>
        </w:rPr>
        <w:t>APPENDIX 3</w:t>
      </w:r>
      <w:r w:rsidRPr="00F20342">
        <w:rPr>
          <w:rFonts w:hint="eastAsia"/>
        </w:rPr>
        <w:t>.</w:t>
      </w:r>
    </w:p>
    <w:p w:rsidR="00AC47CE" w:rsidRDefault="00AC47CE" w:rsidP="009236A7">
      <w:pPr>
        <w:ind w:left="0"/>
      </w:pPr>
      <w:r>
        <w:rPr>
          <w:rFonts w:hint="eastAsia"/>
        </w:rPr>
        <w:t xml:space="preserve">As a part of this analysis, Strength, </w:t>
      </w:r>
      <w:r>
        <w:t>Weakness</w:t>
      </w:r>
      <w:r>
        <w:rPr>
          <w:rFonts w:hint="eastAsia"/>
        </w:rPr>
        <w:t xml:space="preserve">, Opportunity and Threat of CC </w:t>
      </w:r>
      <w:r>
        <w:t>infrastructure</w:t>
      </w:r>
      <w:r>
        <w:rPr>
          <w:rFonts w:hint="eastAsia"/>
        </w:rPr>
        <w:t xml:space="preserve"> are identified. The result shall be applied in the following way</w:t>
      </w:r>
      <w:r w:rsidR="00176B02">
        <w:rPr>
          <w:rFonts w:hint="eastAsia"/>
        </w:rPr>
        <w:t>;</w:t>
      </w:r>
    </w:p>
    <w:p w:rsidR="00176B02" w:rsidRDefault="00176B02" w:rsidP="00A21CDE">
      <w:pPr>
        <w:pStyle w:val="ListParagraph"/>
        <w:numPr>
          <w:ilvl w:val="0"/>
          <w:numId w:val="31"/>
        </w:numPr>
        <w:ind w:leftChars="0"/>
      </w:pPr>
      <w:r>
        <w:rPr>
          <w:rFonts w:hint="eastAsia"/>
        </w:rPr>
        <w:t>Make maximum use of strengths,</w:t>
      </w:r>
    </w:p>
    <w:p w:rsidR="00176B02" w:rsidRDefault="00176B02" w:rsidP="00A21CDE">
      <w:pPr>
        <w:pStyle w:val="ListParagraph"/>
        <w:numPr>
          <w:ilvl w:val="0"/>
          <w:numId w:val="31"/>
        </w:numPr>
        <w:ind w:leftChars="0"/>
      </w:pPr>
      <w:r>
        <w:rPr>
          <w:rFonts w:hint="eastAsia"/>
        </w:rPr>
        <w:t>Minimize the weakness,</w:t>
      </w:r>
    </w:p>
    <w:p w:rsidR="00143424" w:rsidRDefault="00176B02" w:rsidP="00A21CDE">
      <w:pPr>
        <w:pStyle w:val="ListParagraph"/>
        <w:numPr>
          <w:ilvl w:val="0"/>
          <w:numId w:val="31"/>
        </w:numPr>
        <w:ind w:leftChars="0"/>
      </w:pPr>
      <w:r>
        <w:rPr>
          <w:rFonts w:hint="eastAsia"/>
        </w:rPr>
        <w:t xml:space="preserve">Take advantage of the </w:t>
      </w:r>
      <w:r>
        <w:t>opportunity</w:t>
      </w:r>
      <w:r>
        <w:rPr>
          <w:rFonts w:hint="eastAsia"/>
        </w:rPr>
        <w:t xml:space="preserve">, which is </w:t>
      </w:r>
      <w:r>
        <w:t>preferable</w:t>
      </w:r>
      <w:r>
        <w:rPr>
          <w:rFonts w:hint="eastAsia"/>
        </w:rPr>
        <w:t xml:space="preserve"> external situation</w:t>
      </w:r>
      <w:r w:rsidR="009465E0">
        <w:t xml:space="preserve"> </w:t>
      </w:r>
      <w:r>
        <w:rPr>
          <w:rFonts w:hint="eastAsia"/>
        </w:rPr>
        <w:t>and</w:t>
      </w:r>
    </w:p>
    <w:p w:rsidR="00176B02" w:rsidRDefault="00176B02" w:rsidP="00A21CDE">
      <w:pPr>
        <w:pStyle w:val="ListParagraph"/>
        <w:numPr>
          <w:ilvl w:val="0"/>
          <w:numId w:val="31"/>
        </w:numPr>
        <w:ind w:leftChars="0"/>
      </w:pPr>
      <w:r>
        <w:rPr>
          <w:rFonts w:hint="eastAsia"/>
        </w:rPr>
        <w:t xml:space="preserve">Be careful and aware of risk with threat, which is external </w:t>
      </w:r>
      <w:r>
        <w:t>disadvantage</w:t>
      </w:r>
      <w:r w:rsidR="009465E0">
        <w:t xml:space="preserve"> </w:t>
      </w:r>
      <w:r>
        <w:t>ou</w:t>
      </w:r>
      <w:r w:rsidR="009465E0">
        <w:t xml:space="preserve">r </w:t>
      </w:r>
      <w:r>
        <w:t>situation</w:t>
      </w:r>
      <w:r>
        <w:rPr>
          <w:rFonts w:hint="eastAsia"/>
        </w:rPr>
        <w:t>.</w:t>
      </w:r>
    </w:p>
    <w:p w:rsidR="00143424" w:rsidRDefault="00176B02" w:rsidP="00143424">
      <w:r>
        <w:rPr>
          <w:rFonts w:hint="eastAsia"/>
        </w:rPr>
        <w:t xml:space="preserve">Situation of </w:t>
      </w:r>
      <w:r>
        <w:t>Governance</w:t>
      </w:r>
      <w:r>
        <w:rPr>
          <w:rFonts w:hint="eastAsia"/>
        </w:rPr>
        <w:t xml:space="preserve"> and Finance are very critical conditions for infrastructure development. Therefore, </w:t>
      </w:r>
      <w:r w:rsidR="003B6F33">
        <w:rPr>
          <w:rFonts w:hint="eastAsia"/>
        </w:rPr>
        <w:t xml:space="preserve">use the </w:t>
      </w:r>
      <w:r w:rsidR="003B6F33">
        <w:t>analyzed</w:t>
      </w:r>
      <w:r w:rsidR="003B6F33">
        <w:rPr>
          <w:rFonts w:hint="eastAsia"/>
        </w:rPr>
        <w:t xml:space="preserve"> data of </w:t>
      </w:r>
      <w:r w:rsidR="003B6F33">
        <w:t>Governance</w:t>
      </w:r>
      <w:r w:rsidR="003B6F33">
        <w:rPr>
          <w:rFonts w:hint="eastAsia"/>
        </w:rPr>
        <w:t xml:space="preserve"> and Finance for a better infrastructure development. </w:t>
      </w:r>
    </w:p>
    <w:p w:rsidR="00176B02" w:rsidRPr="00143424" w:rsidRDefault="00176B02" w:rsidP="009236A7">
      <w:pPr>
        <w:ind w:left="0"/>
      </w:pPr>
    </w:p>
    <w:p w:rsidR="00871AAE" w:rsidRDefault="008F19FB" w:rsidP="00B9773C">
      <w:pPr>
        <w:pStyle w:val="Heading4"/>
      </w:pPr>
      <w:bookmarkStart w:id="43" w:name="_Toc508709789"/>
      <w:r>
        <w:rPr>
          <w:rFonts w:hint="eastAsia"/>
        </w:rPr>
        <w:t>Prospecti</w:t>
      </w:r>
      <w:r w:rsidR="009236A7">
        <w:rPr>
          <w:rFonts w:hint="eastAsia"/>
        </w:rPr>
        <w:t>ve Improvement</w:t>
      </w:r>
      <w:r w:rsidR="009465E0">
        <w:t xml:space="preserve"> </w:t>
      </w:r>
      <w:r w:rsidR="00871AAE">
        <w:rPr>
          <w:rFonts w:hint="eastAsia"/>
        </w:rPr>
        <w:t>of Each Urban Activities</w:t>
      </w:r>
      <w:bookmarkEnd w:id="43"/>
    </w:p>
    <w:p w:rsidR="00871AAE" w:rsidRDefault="00C40CB9" w:rsidP="00871AAE">
      <w:r>
        <w:rPr>
          <w:rFonts w:hint="eastAsia"/>
        </w:rPr>
        <w:t>S</w:t>
      </w:r>
      <w:r>
        <w:t>i</w:t>
      </w:r>
      <w:r>
        <w:rPr>
          <w:rFonts w:hint="eastAsia"/>
        </w:rPr>
        <w:t xml:space="preserve">nce IDPCC is an infrastructure </w:t>
      </w:r>
      <w:r>
        <w:t>investment</w:t>
      </w:r>
      <w:r>
        <w:rPr>
          <w:rFonts w:hint="eastAsia"/>
        </w:rPr>
        <w:t xml:space="preserve"> plan for short target years, the overall CC development vision is not discussed here. Long </w:t>
      </w:r>
      <w:r>
        <w:t>term</w:t>
      </w:r>
      <w:r>
        <w:rPr>
          <w:rFonts w:hint="eastAsia"/>
        </w:rPr>
        <w:t xml:space="preserve"> CC vision shall be </w:t>
      </w:r>
      <w:r>
        <w:t>defined</w:t>
      </w:r>
      <w:r>
        <w:rPr>
          <w:rFonts w:hint="eastAsia"/>
        </w:rPr>
        <w:t xml:space="preserve"> in </w:t>
      </w:r>
      <w:r>
        <w:t>Master plan</w:t>
      </w:r>
      <w:r w:rsidR="009465E0">
        <w:t xml:space="preserve"> </w:t>
      </w:r>
      <w:r>
        <w:t>in the</w:t>
      </w:r>
      <w:r>
        <w:rPr>
          <w:rFonts w:hint="eastAsia"/>
        </w:rPr>
        <w:t xml:space="preserve"> part of Strategic and structure plan, these target 20 years of CC development. Instead, IDPCC </w:t>
      </w:r>
      <w:r w:rsidR="0025654D">
        <w:rPr>
          <w:rFonts w:hint="eastAsia"/>
        </w:rPr>
        <w:t xml:space="preserve">set goal or </w:t>
      </w:r>
      <w:r w:rsidR="00CB7529">
        <w:rPr>
          <w:rFonts w:hint="eastAsia"/>
        </w:rPr>
        <w:t xml:space="preserve">prospective situation </w:t>
      </w:r>
      <w:r>
        <w:rPr>
          <w:rFonts w:hint="eastAsia"/>
        </w:rPr>
        <w:t xml:space="preserve">of each </w:t>
      </w:r>
      <w:r w:rsidR="0025654D">
        <w:rPr>
          <w:rFonts w:hint="eastAsia"/>
        </w:rPr>
        <w:t xml:space="preserve">category of </w:t>
      </w:r>
      <w:r>
        <w:rPr>
          <w:rFonts w:hint="eastAsia"/>
        </w:rPr>
        <w:t xml:space="preserve">infrastructure facility in </w:t>
      </w:r>
      <w:r w:rsidR="0025654D">
        <w:rPr>
          <w:rFonts w:hint="eastAsia"/>
        </w:rPr>
        <w:t xml:space="preserve">five years. </w:t>
      </w:r>
    </w:p>
    <w:p w:rsidR="00C40CB9" w:rsidRPr="0025654D" w:rsidRDefault="00165B97" w:rsidP="00CB7529">
      <w:pPr>
        <w:jc w:val="center"/>
      </w:pPr>
      <w:r>
        <w:rPr>
          <w:rFonts w:hint="eastAsia"/>
        </w:rPr>
        <w:t>Table 2.5</w:t>
      </w:r>
      <w:r w:rsidR="004C2608">
        <w:rPr>
          <w:rFonts w:hint="eastAsia"/>
        </w:rPr>
        <w:t xml:space="preserve"> Prospective </w:t>
      </w:r>
      <w:r w:rsidR="004C2608">
        <w:t>Situation</w:t>
      </w:r>
      <w:r w:rsidR="00CB7529">
        <w:rPr>
          <w:rFonts w:hint="eastAsia"/>
        </w:rPr>
        <w:t xml:space="preserve"> of Urban Activities in Five Years</w:t>
      </w:r>
    </w:p>
    <w:tbl>
      <w:tblPr>
        <w:tblW w:w="9118" w:type="dxa"/>
        <w:jc w:val="center"/>
        <w:tblBorders>
          <w:top w:val="single" w:sz="12" w:space="0" w:color="auto"/>
          <w:bottom w:val="single" w:sz="12" w:space="0" w:color="auto"/>
          <w:insideH w:val="single" w:sz="4" w:space="0" w:color="auto"/>
          <w:insideV w:val="dotted" w:sz="4" w:space="0" w:color="auto"/>
        </w:tblBorders>
        <w:tblLook w:val="04A0"/>
      </w:tblPr>
      <w:tblGrid>
        <w:gridCol w:w="549"/>
        <w:gridCol w:w="1785"/>
        <w:gridCol w:w="4725"/>
        <w:gridCol w:w="2059"/>
      </w:tblGrid>
      <w:tr w:rsidR="003B6F33" w:rsidRPr="007B2805" w:rsidTr="00DB74AF">
        <w:trPr>
          <w:jc w:val="center"/>
        </w:trPr>
        <w:tc>
          <w:tcPr>
            <w:tcW w:w="549" w:type="dxa"/>
            <w:tcBorders>
              <w:top w:val="single" w:sz="12" w:space="0" w:color="auto"/>
              <w:left w:val="nil"/>
              <w:bottom w:val="double" w:sz="4" w:space="0" w:color="auto"/>
              <w:right w:val="dotted" w:sz="4" w:space="0" w:color="auto"/>
              <w:tl2br w:val="nil"/>
              <w:tr2bl w:val="nil"/>
            </w:tcBorders>
            <w:vAlign w:val="center"/>
          </w:tcPr>
          <w:p w:rsidR="003B6F33" w:rsidRPr="00DB74AF" w:rsidRDefault="003B6F33" w:rsidP="00DB74AF">
            <w:pPr>
              <w:spacing w:line="240" w:lineRule="exact"/>
              <w:ind w:leftChars="20" w:left="42" w:rightChars="-985" w:right="-2068" w:firstLineChars="5" w:firstLine="10"/>
              <w:rPr>
                <w:rFonts w:ascii="Arial Narrow" w:eastAsia="MS Mincho" w:hAnsi="Arial Narrow" w:cs="Arial Narrow"/>
                <w:sz w:val="20"/>
                <w:szCs w:val="20"/>
              </w:rPr>
            </w:pPr>
          </w:p>
        </w:tc>
        <w:tc>
          <w:tcPr>
            <w:tcW w:w="1785" w:type="dxa"/>
            <w:tcBorders>
              <w:top w:val="single" w:sz="12" w:space="0" w:color="auto"/>
              <w:left w:val="dotted" w:sz="4" w:space="0" w:color="auto"/>
              <w:bottom w:val="double" w:sz="4" w:space="0" w:color="auto"/>
              <w:right w:val="dotted" w:sz="4" w:space="0" w:color="auto"/>
              <w:tl2br w:val="nil"/>
              <w:tr2bl w:val="nil"/>
            </w:tcBorders>
            <w:vAlign w:val="center"/>
          </w:tcPr>
          <w:p w:rsidR="003B6F33" w:rsidRPr="00DB74AF" w:rsidRDefault="003B6F33" w:rsidP="00DB74AF">
            <w:pPr>
              <w:pStyle w:val="ListParagraph"/>
              <w:spacing w:line="240" w:lineRule="exact"/>
              <w:ind w:leftChars="0" w:left="0"/>
              <w:rPr>
                <w:rFonts w:ascii="Arial Narrow" w:eastAsia="Arial Narrow" w:hAnsi="Arial Narrow" w:cs="Arial Narrow"/>
                <w:sz w:val="20"/>
                <w:szCs w:val="20"/>
              </w:rPr>
            </w:pPr>
          </w:p>
        </w:tc>
        <w:tc>
          <w:tcPr>
            <w:tcW w:w="4725" w:type="dxa"/>
            <w:tcBorders>
              <w:top w:val="single" w:sz="12" w:space="0" w:color="auto"/>
              <w:left w:val="dotted" w:sz="4" w:space="0" w:color="auto"/>
              <w:bottom w:val="double" w:sz="4" w:space="0" w:color="auto"/>
              <w:right w:val="dotted" w:sz="4" w:space="0" w:color="auto"/>
              <w:tl2br w:val="nil"/>
              <w:tr2bl w:val="nil"/>
            </w:tcBorders>
            <w:vAlign w:val="center"/>
          </w:tcPr>
          <w:p w:rsidR="003B6F33" w:rsidRPr="00DB74AF" w:rsidRDefault="004C2608" w:rsidP="00DB74AF">
            <w:pPr>
              <w:spacing w:line="240" w:lineRule="exact"/>
              <w:ind w:left="94" w:hangingChars="47" w:hanging="94"/>
              <w:jc w:val="center"/>
              <w:rPr>
                <w:rFonts w:ascii="Arial Narrow" w:eastAsia="MS Mincho" w:hAnsi="Arial Narrow" w:cs="Arial Narrow"/>
                <w:sz w:val="20"/>
                <w:szCs w:val="20"/>
              </w:rPr>
            </w:pPr>
            <w:r w:rsidRPr="00DB74AF">
              <w:rPr>
                <w:rFonts w:ascii="Arial Narrow" w:eastAsia="MS Mincho" w:hAnsi="Arial Narrow" w:cs="Arial Narrow" w:hint="eastAsia"/>
                <w:sz w:val="20"/>
                <w:szCs w:val="20"/>
              </w:rPr>
              <w:t xml:space="preserve">Prospective situation and relevant infrastructure </w:t>
            </w:r>
          </w:p>
        </w:tc>
        <w:tc>
          <w:tcPr>
            <w:tcW w:w="2059" w:type="dxa"/>
            <w:tcBorders>
              <w:top w:val="single" w:sz="12" w:space="0" w:color="auto"/>
              <w:left w:val="dotted" w:sz="4" w:space="0" w:color="auto"/>
              <w:bottom w:val="double" w:sz="4" w:space="0" w:color="auto"/>
              <w:right w:val="nil"/>
              <w:tl2br w:val="nil"/>
              <w:tr2bl w:val="nil"/>
            </w:tcBorders>
            <w:vAlign w:val="center"/>
          </w:tcPr>
          <w:p w:rsidR="003B6F33" w:rsidRPr="00DB74AF" w:rsidRDefault="003B6F33" w:rsidP="00DB74AF">
            <w:pPr>
              <w:spacing w:line="240" w:lineRule="exact"/>
              <w:ind w:left="0"/>
              <w:rPr>
                <w:rFonts w:ascii="Arial Narrow" w:eastAsia="MS Mincho" w:hAnsi="Arial Narrow" w:cs="Arial Narrow"/>
                <w:sz w:val="20"/>
                <w:szCs w:val="20"/>
              </w:rPr>
            </w:pPr>
            <w:r w:rsidRPr="00DB74AF">
              <w:rPr>
                <w:rFonts w:ascii="Arial Narrow" w:eastAsia="MS Mincho" w:hAnsi="Arial Narrow" w:cs="Arial Narrow" w:hint="eastAsia"/>
                <w:sz w:val="20"/>
                <w:szCs w:val="20"/>
              </w:rPr>
              <w:t>Priority</w:t>
            </w:r>
          </w:p>
        </w:tc>
      </w:tr>
      <w:tr w:rsidR="003B6F33" w:rsidRPr="000F6DE7" w:rsidTr="00DB74AF">
        <w:trPr>
          <w:jc w:val="center"/>
        </w:trPr>
        <w:tc>
          <w:tcPr>
            <w:tcW w:w="549" w:type="dxa"/>
            <w:vAlign w:val="center"/>
          </w:tcPr>
          <w:p w:rsidR="003B6F33" w:rsidRPr="00DB74AF" w:rsidRDefault="003B6F33"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hint="eastAsia"/>
                <w:sz w:val="20"/>
                <w:szCs w:val="20"/>
              </w:rPr>
              <w:t>A</w:t>
            </w:r>
          </w:p>
        </w:tc>
        <w:tc>
          <w:tcPr>
            <w:tcW w:w="1785" w:type="dxa"/>
            <w:vAlign w:val="center"/>
          </w:tcPr>
          <w:p w:rsidR="003B6F33" w:rsidRPr="00DB74AF" w:rsidRDefault="003B6F33" w:rsidP="00DB74AF">
            <w:pPr>
              <w:pStyle w:val="ListParagraph"/>
              <w:spacing w:line="240" w:lineRule="exact"/>
              <w:ind w:leftChars="0" w:left="0"/>
              <w:rPr>
                <w:rFonts w:ascii="Arial Narrow" w:eastAsia="MS Mincho" w:hAnsi="Arial Narrow" w:cs="Arial Narrow"/>
                <w:sz w:val="20"/>
                <w:szCs w:val="20"/>
              </w:rPr>
            </w:pPr>
            <w:r w:rsidRPr="00DB74AF">
              <w:rPr>
                <w:rFonts w:ascii="Arial Narrow" w:eastAsia="MS Mincho" w:hAnsi="Arial Narrow" w:cs="Arial Narrow" w:hint="eastAsia"/>
                <w:sz w:val="20"/>
                <w:szCs w:val="20"/>
              </w:rPr>
              <w:t>Habitation</w:t>
            </w:r>
          </w:p>
        </w:tc>
        <w:tc>
          <w:tcPr>
            <w:tcW w:w="4725" w:type="dxa"/>
            <w:vAlign w:val="center"/>
          </w:tcPr>
          <w:p w:rsidR="003B6F33" w:rsidRPr="00DB74AF" w:rsidRDefault="003B6F33" w:rsidP="00DB74AF">
            <w:pPr>
              <w:pStyle w:val="ListParagraph"/>
              <w:numPr>
                <w:ilvl w:val="0"/>
                <w:numId w:val="32"/>
              </w:numPr>
              <w:spacing w:line="240" w:lineRule="exact"/>
              <w:ind w:leftChars="-30" w:left="41" w:hangingChars="52" w:hanging="104"/>
              <w:rPr>
                <w:rFonts w:ascii="Arial Narrow" w:eastAsia="MS Mincho" w:hAnsi="Arial Narrow" w:cs="Arial Narrow"/>
                <w:sz w:val="20"/>
                <w:szCs w:val="20"/>
                <w:u w:val="single"/>
              </w:rPr>
            </w:pPr>
            <w:r w:rsidRPr="00DB74AF">
              <w:rPr>
                <w:rFonts w:ascii="Arial Narrow" w:eastAsia="MS Mincho" w:hAnsi="Arial Narrow" w:cs="Arial Narrow" w:hint="eastAsia"/>
                <w:sz w:val="20"/>
                <w:szCs w:val="20"/>
              </w:rPr>
              <w:t>M</w:t>
            </w:r>
            <w:r w:rsidRPr="00DB74AF">
              <w:rPr>
                <w:rFonts w:ascii="Arial Narrow" w:eastAsia="MS Mincho" w:hAnsi="Arial Narrow" w:cs="Arial Narrow"/>
                <w:sz w:val="20"/>
                <w:szCs w:val="20"/>
              </w:rPr>
              <w:t>o</w:t>
            </w:r>
            <w:r w:rsidRPr="00DB74AF">
              <w:rPr>
                <w:rFonts w:ascii="Arial Narrow" w:eastAsia="MS Mincho" w:hAnsi="Arial Narrow" w:cs="Arial Narrow" w:hint="eastAsia"/>
                <w:sz w:val="20"/>
                <w:szCs w:val="20"/>
              </w:rPr>
              <w:t xml:space="preserve">re and more houses are connected to </w:t>
            </w:r>
            <w:r w:rsidRPr="00DB74AF">
              <w:rPr>
                <w:rFonts w:ascii="Arial Narrow" w:eastAsia="MS Mincho" w:hAnsi="Arial Narrow" w:cs="Arial Narrow" w:hint="eastAsia"/>
                <w:sz w:val="20"/>
                <w:szCs w:val="20"/>
                <w:u w:val="single"/>
              </w:rPr>
              <w:t>water and power supply</w:t>
            </w:r>
          </w:p>
          <w:p w:rsidR="004C2608" w:rsidRPr="00DB74AF" w:rsidRDefault="004C2608" w:rsidP="00DB74AF">
            <w:pPr>
              <w:pStyle w:val="ListParagraph"/>
              <w:numPr>
                <w:ilvl w:val="0"/>
                <w:numId w:val="32"/>
              </w:numPr>
              <w:spacing w:line="240" w:lineRule="exact"/>
              <w:ind w:leftChars="-30" w:left="41" w:hangingChars="52" w:hanging="104"/>
              <w:rPr>
                <w:rFonts w:ascii="Arial Narrow" w:eastAsia="MS Mincho" w:hAnsi="Arial Narrow" w:cs="Arial Narrow"/>
                <w:sz w:val="20"/>
                <w:szCs w:val="20"/>
              </w:rPr>
            </w:pPr>
            <w:r w:rsidRPr="00DB74AF">
              <w:rPr>
                <w:rFonts w:ascii="Arial Narrow" w:eastAsia="MS Mincho" w:hAnsi="Arial Narrow" w:cs="Arial Narrow" w:hint="eastAsia"/>
                <w:sz w:val="20"/>
                <w:szCs w:val="20"/>
              </w:rPr>
              <w:t>Water supply and power supply</w:t>
            </w:r>
          </w:p>
        </w:tc>
        <w:tc>
          <w:tcPr>
            <w:tcW w:w="2059" w:type="dxa"/>
            <w:vAlign w:val="center"/>
          </w:tcPr>
          <w:p w:rsidR="003B6F33" w:rsidRPr="00DB74AF" w:rsidRDefault="00861646" w:rsidP="00DB74AF">
            <w:pPr>
              <w:spacing w:line="240" w:lineRule="exact"/>
              <w:ind w:left="0"/>
              <w:rPr>
                <w:rFonts w:ascii="Arial Narrow" w:eastAsia="MS Mincho" w:hAnsi="Arial Narrow" w:cs="Arial Narrow"/>
                <w:sz w:val="20"/>
                <w:szCs w:val="20"/>
              </w:rPr>
            </w:pPr>
            <w:r w:rsidRPr="00DB74AF">
              <w:rPr>
                <w:rFonts w:ascii="Arial Narrow" w:eastAsia="MS Mincho" w:hAnsi="Arial Narrow" w:cs="Arial Narrow" w:hint="eastAsia"/>
                <w:sz w:val="20"/>
                <w:szCs w:val="20"/>
              </w:rPr>
              <w:t>＊＊</w:t>
            </w:r>
          </w:p>
        </w:tc>
      </w:tr>
      <w:tr w:rsidR="003B6F33" w:rsidRPr="000F6DE7" w:rsidTr="00DB74AF">
        <w:trPr>
          <w:jc w:val="center"/>
        </w:trPr>
        <w:tc>
          <w:tcPr>
            <w:tcW w:w="549" w:type="dxa"/>
            <w:vAlign w:val="center"/>
          </w:tcPr>
          <w:p w:rsidR="003B6F33" w:rsidRPr="00DB74AF" w:rsidRDefault="003B6F33"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hint="eastAsia"/>
                <w:sz w:val="20"/>
                <w:szCs w:val="20"/>
              </w:rPr>
              <w:t>B</w:t>
            </w:r>
          </w:p>
        </w:tc>
        <w:tc>
          <w:tcPr>
            <w:tcW w:w="1785" w:type="dxa"/>
          </w:tcPr>
          <w:p w:rsidR="003B6F33" w:rsidRPr="00DB74AF" w:rsidRDefault="003B6F33" w:rsidP="00DB74AF">
            <w:pPr>
              <w:pStyle w:val="ListParagraph"/>
              <w:spacing w:line="240" w:lineRule="exact"/>
              <w:ind w:leftChars="0" w:left="0"/>
              <w:rPr>
                <w:rFonts w:ascii="Arial Narrow" w:eastAsia="MS Mincho" w:hAnsi="Arial Narrow" w:cs="Arial Narrow"/>
                <w:sz w:val="20"/>
                <w:szCs w:val="20"/>
              </w:rPr>
            </w:pPr>
            <w:r w:rsidRPr="00DB74AF">
              <w:rPr>
                <w:rFonts w:ascii="Arial Narrow" w:eastAsia="MS Mincho" w:hAnsi="Arial Narrow" w:cs="Arial Narrow"/>
                <w:sz w:val="20"/>
                <w:szCs w:val="20"/>
              </w:rPr>
              <w:t xml:space="preserve">Agriculture, </w:t>
            </w:r>
          </w:p>
        </w:tc>
        <w:tc>
          <w:tcPr>
            <w:tcW w:w="4725" w:type="dxa"/>
            <w:vAlign w:val="center"/>
          </w:tcPr>
          <w:p w:rsidR="004C2608" w:rsidRPr="00DB74AF" w:rsidRDefault="003B6F33" w:rsidP="00DB74AF">
            <w:pPr>
              <w:pStyle w:val="ListParagraph"/>
              <w:numPr>
                <w:ilvl w:val="0"/>
                <w:numId w:val="32"/>
              </w:numPr>
              <w:spacing w:line="240" w:lineRule="exact"/>
              <w:ind w:leftChars="-30" w:left="41" w:hangingChars="52" w:hanging="104"/>
              <w:rPr>
                <w:rFonts w:ascii="Arial Narrow" w:eastAsia="MS Mincho" w:hAnsi="Arial Narrow" w:cs="Arial Narrow"/>
                <w:sz w:val="20"/>
                <w:szCs w:val="20"/>
              </w:rPr>
            </w:pPr>
            <w:r w:rsidRPr="00DB74AF">
              <w:rPr>
                <w:rFonts w:ascii="Arial Narrow" w:eastAsia="MS Mincho" w:hAnsi="Arial Narrow" w:cs="Arial Narrow" w:hint="eastAsia"/>
                <w:sz w:val="20"/>
                <w:szCs w:val="20"/>
              </w:rPr>
              <w:t>M</w:t>
            </w:r>
            <w:r w:rsidRPr="00DB74AF">
              <w:rPr>
                <w:rFonts w:ascii="Arial Narrow" w:eastAsia="MS Mincho" w:hAnsi="Arial Narrow" w:cs="Arial Narrow"/>
                <w:sz w:val="20"/>
                <w:szCs w:val="20"/>
              </w:rPr>
              <w:t>o</w:t>
            </w:r>
            <w:r w:rsidRPr="00DB74AF">
              <w:rPr>
                <w:rFonts w:ascii="Arial Narrow" w:eastAsia="MS Mincho" w:hAnsi="Arial Narrow" w:cs="Arial Narrow" w:hint="eastAsia"/>
                <w:sz w:val="20"/>
                <w:szCs w:val="20"/>
              </w:rPr>
              <w:t xml:space="preserve">re and more farm land become </w:t>
            </w:r>
            <w:r w:rsidRPr="00DB74AF">
              <w:rPr>
                <w:rFonts w:ascii="Arial Narrow" w:eastAsia="MS Mincho" w:hAnsi="Arial Narrow" w:cs="Arial Narrow"/>
                <w:sz w:val="20"/>
                <w:szCs w:val="20"/>
              </w:rPr>
              <w:t>accessible</w:t>
            </w:r>
            <w:r w:rsidRPr="00DB74AF">
              <w:rPr>
                <w:rFonts w:ascii="Arial Narrow" w:eastAsia="MS Mincho" w:hAnsi="Arial Narrow" w:cs="Arial Narrow" w:hint="eastAsia"/>
                <w:sz w:val="20"/>
                <w:szCs w:val="20"/>
              </w:rPr>
              <w:t xml:space="preserve"> by light truck</w:t>
            </w:r>
            <w:r w:rsidR="004C2608" w:rsidRPr="00DB74AF">
              <w:rPr>
                <w:rFonts w:ascii="Arial Narrow" w:eastAsia="MS Mincho" w:hAnsi="Arial Narrow" w:cs="Arial Narrow" w:hint="eastAsia"/>
                <w:sz w:val="20"/>
                <w:szCs w:val="20"/>
              </w:rPr>
              <w:t xml:space="preserve"> (</w:t>
            </w:r>
            <w:r w:rsidR="004C2608" w:rsidRPr="00DB74AF">
              <w:rPr>
                <w:rFonts w:ascii="Arial Narrow" w:eastAsia="MS Mincho" w:hAnsi="Arial Narrow" w:cs="Arial Narrow"/>
                <w:sz w:val="20"/>
                <w:szCs w:val="20"/>
                <w:u w:val="single"/>
              </w:rPr>
              <w:t>Transportation</w:t>
            </w:r>
            <w:r w:rsidR="004C2608" w:rsidRPr="00DB74AF">
              <w:rPr>
                <w:rFonts w:ascii="Arial Narrow" w:eastAsia="MS Mincho" w:hAnsi="Arial Narrow" w:cs="Arial Narrow" w:hint="eastAsia"/>
                <w:sz w:val="20"/>
                <w:szCs w:val="20"/>
              </w:rPr>
              <w:t>)</w:t>
            </w:r>
          </w:p>
        </w:tc>
        <w:tc>
          <w:tcPr>
            <w:tcW w:w="2059" w:type="dxa"/>
            <w:vAlign w:val="center"/>
          </w:tcPr>
          <w:p w:rsidR="003B6F33" w:rsidRPr="00DB74AF" w:rsidRDefault="00861646" w:rsidP="00DB74AF">
            <w:pPr>
              <w:spacing w:line="240" w:lineRule="exact"/>
              <w:ind w:left="0"/>
              <w:rPr>
                <w:rFonts w:ascii="Arial Narrow" w:eastAsia="MS Mincho" w:hAnsi="Arial Narrow" w:cs="Arial Narrow"/>
                <w:sz w:val="20"/>
                <w:szCs w:val="20"/>
              </w:rPr>
            </w:pPr>
            <w:r w:rsidRPr="00DB74AF">
              <w:rPr>
                <w:rFonts w:ascii="Arial Narrow" w:eastAsia="MS Mincho" w:hAnsi="Arial Narrow" w:cs="Arial Narrow" w:hint="eastAsia"/>
                <w:sz w:val="20"/>
                <w:szCs w:val="20"/>
              </w:rPr>
              <w:t>＊</w:t>
            </w:r>
          </w:p>
        </w:tc>
      </w:tr>
      <w:tr w:rsidR="003B6F33" w:rsidRPr="000F6DE7" w:rsidTr="00DB74AF">
        <w:trPr>
          <w:jc w:val="center"/>
        </w:trPr>
        <w:tc>
          <w:tcPr>
            <w:tcW w:w="549" w:type="dxa"/>
            <w:vAlign w:val="center"/>
          </w:tcPr>
          <w:p w:rsidR="003B6F33" w:rsidRPr="00DB74AF" w:rsidRDefault="003B6F33"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hint="eastAsia"/>
                <w:sz w:val="20"/>
                <w:szCs w:val="20"/>
              </w:rPr>
              <w:t>C</w:t>
            </w:r>
          </w:p>
        </w:tc>
        <w:tc>
          <w:tcPr>
            <w:tcW w:w="1785" w:type="dxa"/>
          </w:tcPr>
          <w:p w:rsidR="003B6F33" w:rsidRPr="00DB74AF" w:rsidRDefault="003B6F33" w:rsidP="00DB74AF">
            <w:pPr>
              <w:pStyle w:val="ListParagraph"/>
              <w:spacing w:line="240" w:lineRule="exact"/>
              <w:ind w:leftChars="0" w:left="0"/>
              <w:rPr>
                <w:rFonts w:ascii="Arial Narrow" w:eastAsia="MS Mincho" w:hAnsi="Arial Narrow" w:cs="Arial Narrow"/>
                <w:sz w:val="20"/>
                <w:szCs w:val="20"/>
              </w:rPr>
            </w:pPr>
            <w:r w:rsidRPr="00DB74AF">
              <w:rPr>
                <w:rFonts w:ascii="Arial Narrow" w:eastAsia="MS Mincho" w:hAnsi="Arial Narrow" w:cs="Arial Narrow" w:hint="eastAsia"/>
                <w:sz w:val="20"/>
                <w:szCs w:val="20"/>
              </w:rPr>
              <w:t>Processing Industry</w:t>
            </w:r>
          </w:p>
        </w:tc>
        <w:tc>
          <w:tcPr>
            <w:tcW w:w="4725" w:type="dxa"/>
            <w:vAlign w:val="center"/>
          </w:tcPr>
          <w:p w:rsidR="00B176BC" w:rsidRPr="00DB74AF" w:rsidRDefault="00B176BC" w:rsidP="00DB74AF">
            <w:pPr>
              <w:pStyle w:val="ListParagraph"/>
              <w:numPr>
                <w:ilvl w:val="0"/>
                <w:numId w:val="32"/>
              </w:numPr>
              <w:spacing w:line="240" w:lineRule="exact"/>
              <w:ind w:leftChars="-30" w:left="41" w:hangingChars="52" w:hanging="104"/>
              <w:rPr>
                <w:rFonts w:ascii="Arial Narrow" w:eastAsia="MS Mincho" w:hAnsi="Arial Narrow" w:cs="Arial Narrow"/>
                <w:sz w:val="20"/>
                <w:szCs w:val="20"/>
              </w:rPr>
            </w:pPr>
            <w:r w:rsidRPr="00DB74AF">
              <w:rPr>
                <w:rFonts w:ascii="Arial Narrow" w:eastAsia="MS Mincho" w:hAnsi="Arial Narrow" w:cs="Arial Narrow" w:hint="eastAsia"/>
                <w:sz w:val="20"/>
                <w:szCs w:val="20"/>
              </w:rPr>
              <w:t xml:space="preserve">Water table is protected by using </w:t>
            </w:r>
            <w:r w:rsidR="005F70E0" w:rsidRPr="00DB74AF">
              <w:rPr>
                <w:rFonts w:ascii="Arial Narrow" w:eastAsia="MS Mincho" w:hAnsi="Arial Narrow" w:cs="Arial Narrow" w:hint="eastAsia"/>
                <w:sz w:val="20"/>
                <w:szCs w:val="20"/>
                <w:u w:val="single"/>
              </w:rPr>
              <w:t>water supply</w:t>
            </w:r>
            <w:r w:rsidR="005F70E0" w:rsidRPr="00DB74AF">
              <w:rPr>
                <w:rFonts w:ascii="Arial Narrow" w:eastAsia="MS Mincho" w:hAnsi="Arial Narrow" w:cs="Arial Narrow" w:hint="eastAsia"/>
                <w:sz w:val="20"/>
                <w:szCs w:val="20"/>
              </w:rPr>
              <w:t xml:space="preserve"> from </w:t>
            </w:r>
            <w:r w:rsidRPr="00DB74AF">
              <w:rPr>
                <w:rFonts w:ascii="Arial Narrow" w:eastAsia="MS Mincho" w:hAnsi="Arial Narrow" w:cs="Arial Narrow" w:hint="eastAsia"/>
                <w:sz w:val="20"/>
                <w:szCs w:val="20"/>
              </w:rPr>
              <w:t>surface water</w:t>
            </w:r>
          </w:p>
          <w:p w:rsidR="004C2608" w:rsidRPr="00DB74AF" w:rsidRDefault="003B6F33" w:rsidP="00DB74AF">
            <w:pPr>
              <w:pStyle w:val="ListParagraph"/>
              <w:numPr>
                <w:ilvl w:val="0"/>
                <w:numId w:val="32"/>
              </w:numPr>
              <w:spacing w:line="240" w:lineRule="exact"/>
              <w:ind w:leftChars="-30" w:left="41" w:hangingChars="52" w:hanging="104"/>
              <w:rPr>
                <w:rFonts w:ascii="Arial Narrow" w:eastAsia="MS Mincho" w:hAnsi="Arial Narrow" w:cs="Arial Narrow"/>
                <w:sz w:val="20"/>
                <w:szCs w:val="20"/>
              </w:rPr>
            </w:pPr>
            <w:r w:rsidRPr="00DB74AF">
              <w:rPr>
                <w:rFonts w:ascii="Arial Narrow" w:eastAsia="MS Mincho" w:hAnsi="Arial Narrow" w:cs="Arial Narrow" w:hint="eastAsia"/>
                <w:sz w:val="20"/>
                <w:szCs w:val="20"/>
              </w:rPr>
              <w:t xml:space="preserve">Night </w:t>
            </w:r>
            <w:r w:rsidR="00B176BC" w:rsidRPr="00DB74AF">
              <w:rPr>
                <w:rFonts w:ascii="Arial Narrow" w:eastAsia="MS Mincho" w:hAnsi="Arial Narrow" w:cs="Arial Narrow"/>
                <w:sz w:val="20"/>
                <w:szCs w:val="20"/>
              </w:rPr>
              <w:t>commuting</w:t>
            </w:r>
            <w:r w:rsidRPr="00DB74AF">
              <w:rPr>
                <w:rFonts w:ascii="Arial Narrow" w:eastAsia="MS Mincho" w:hAnsi="Arial Narrow" w:cs="Arial Narrow" w:hint="eastAsia"/>
                <w:sz w:val="20"/>
                <w:szCs w:val="20"/>
              </w:rPr>
              <w:t xml:space="preserve"> become safe by </w:t>
            </w:r>
            <w:r w:rsidRPr="00DB74AF">
              <w:rPr>
                <w:rFonts w:ascii="Arial Narrow" w:eastAsia="MS Mincho" w:hAnsi="Arial Narrow" w:cs="Arial Narrow" w:hint="eastAsia"/>
                <w:sz w:val="20"/>
                <w:szCs w:val="20"/>
                <w:u w:val="single"/>
              </w:rPr>
              <w:t>street lighting</w:t>
            </w:r>
          </w:p>
        </w:tc>
        <w:tc>
          <w:tcPr>
            <w:tcW w:w="2059" w:type="dxa"/>
            <w:vAlign w:val="center"/>
          </w:tcPr>
          <w:p w:rsidR="003B6F33" w:rsidRPr="00DB74AF" w:rsidRDefault="00861646" w:rsidP="00DB74AF">
            <w:pPr>
              <w:spacing w:line="240" w:lineRule="exact"/>
              <w:ind w:left="0"/>
              <w:rPr>
                <w:rFonts w:ascii="Arial Narrow" w:eastAsia="MS Mincho" w:hAnsi="Arial Narrow" w:cs="Arial Narrow"/>
                <w:sz w:val="20"/>
                <w:szCs w:val="20"/>
              </w:rPr>
            </w:pPr>
            <w:r w:rsidRPr="00DB74AF">
              <w:rPr>
                <w:rFonts w:ascii="Arial Narrow" w:eastAsia="MS Mincho" w:hAnsi="Arial Narrow" w:cs="Arial Narrow" w:hint="eastAsia"/>
                <w:sz w:val="20"/>
                <w:szCs w:val="20"/>
              </w:rPr>
              <w:t>＊＊</w:t>
            </w:r>
          </w:p>
        </w:tc>
      </w:tr>
      <w:tr w:rsidR="003B6F33" w:rsidRPr="000F6DE7" w:rsidTr="00DB74AF">
        <w:trPr>
          <w:jc w:val="center"/>
        </w:trPr>
        <w:tc>
          <w:tcPr>
            <w:tcW w:w="549" w:type="dxa"/>
            <w:vAlign w:val="center"/>
          </w:tcPr>
          <w:p w:rsidR="003B6F33" w:rsidRPr="00DB74AF" w:rsidRDefault="003B6F33"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hint="eastAsia"/>
                <w:sz w:val="20"/>
                <w:szCs w:val="20"/>
              </w:rPr>
              <w:t>D</w:t>
            </w:r>
          </w:p>
        </w:tc>
        <w:tc>
          <w:tcPr>
            <w:tcW w:w="1785" w:type="dxa"/>
          </w:tcPr>
          <w:p w:rsidR="003B6F33" w:rsidRPr="00DB74AF" w:rsidRDefault="003B6F33" w:rsidP="00DB74AF">
            <w:pPr>
              <w:pStyle w:val="ListParagraph"/>
              <w:spacing w:line="240" w:lineRule="exact"/>
              <w:ind w:leftChars="0" w:left="0"/>
              <w:rPr>
                <w:rFonts w:ascii="Arial Narrow" w:eastAsia="MS Mincho" w:hAnsi="Arial Narrow" w:cs="Arial Narrow"/>
                <w:sz w:val="20"/>
                <w:szCs w:val="20"/>
              </w:rPr>
            </w:pPr>
            <w:r w:rsidRPr="00DB74AF">
              <w:rPr>
                <w:rFonts w:ascii="Arial Narrow" w:eastAsia="MS Mincho" w:hAnsi="Arial Narrow" w:cs="Arial Narrow"/>
                <w:sz w:val="20"/>
                <w:szCs w:val="20"/>
              </w:rPr>
              <w:t>Trading</w:t>
            </w:r>
            <w:r w:rsidRPr="00DB74AF">
              <w:rPr>
                <w:rFonts w:ascii="Arial Narrow" w:eastAsia="MS Mincho" w:hAnsi="Arial Narrow" w:cs="Arial Narrow" w:hint="eastAsia"/>
                <w:sz w:val="20"/>
                <w:szCs w:val="20"/>
              </w:rPr>
              <w:t xml:space="preserve"> Industry</w:t>
            </w:r>
          </w:p>
        </w:tc>
        <w:tc>
          <w:tcPr>
            <w:tcW w:w="4725" w:type="dxa"/>
            <w:vAlign w:val="center"/>
          </w:tcPr>
          <w:p w:rsidR="003B6F33" w:rsidRPr="00DB74AF" w:rsidRDefault="00B176BC" w:rsidP="00DB74AF">
            <w:pPr>
              <w:pStyle w:val="ListParagraph"/>
              <w:numPr>
                <w:ilvl w:val="0"/>
                <w:numId w:val="32"/>
              </w:numPr>
              <w:spacing w:line="240" w:lineRule="exact"/>
              <w:ind w:leftChars="-30" w:left="41" w:hangingChars="52" w:hanging="104"/>
              <w:rPr>
                <w:rFonts w:ascii="Arial Narrow" w:eastAsia="MS Mincho" w:hAnsi="Arial Narrow" w:cs="Arial Narrow"/>
                <w:sz w:val="20"/>
                <w:szCs w:val="20"/>
              </w:rPr>
            </w:pPr>
            <w:r w:rsidRPr="00DB74AF">
              <w:rPr>
                <w:rFonts w:ascii="Arial Narrow" w:eastAsia="MS Mincho" w:hAnsi="Arial Narrow" w:cs="Arial Narrow" w:hint="eastAsia"/>
                <w:sz w:val="20"/>
                <w:szCs w:val="20"/>
              </w:rPr>
              <w:t xml:space="preserve">Heavy trucks of wholesale goods have </w:t>
            </w:r>
            <w:r w:rsidRPr="00DB74AF">
              <w:rPr>
                <w:rFonts w:ascii="Arial Narrow" w:eastAsia="MS Mincho" w:hAnsi="Arial Narrow" w:cs="Arial Narrow" w:hint="eastAsia"/>
                <w:sz w:val="20"/>
                <w:szCs w:val="20"/>
                <w:u w:val="single"/>
              </w:rPr>
              <w:t>terminal</w:t>
            </w:r>
          </w:p>
          <w:p w:rsidR="00B176BC" w:rsidRPr="00DB74AF" w:rsidRDefault="00B176BC" w:rsidP="00DB74AF">
            <w:pPr>
              <w:pStyle w:val="ListParagraph"/>
              <w:numPr>
                <w:ilvl w:val="0"/>
                <w:numId w:val="32"/>
              </w:numPr>
              <w:spacing w:line="240" w:lineRule="exact"/>
              <w:ind w:leftChars="-30" w:left="41" w:hangingChars="52" w:hanging="104"/>
              <w:rPr>
                <w:rFonts w:ascii="Arial Narrow" w:eastAsia="MS Mincho" w:hAnsi="Arial Narrow" w:cs="Arial Narrow"/>
                <w:sz w:val="20"/>
                <w:szCs w:val="20"/>
              </w:rPr>
            </w:pPr>
            <w:r w:rsidRPr="00DB74AF">
              <w:rPr>
                <w:rFonts w:ascii="Arial Narrow" w:eastAsia="MS Mincho" w:hAnsi="Arial Narrow" w:cs="Arial Narrow" w:hint="eastAsia"/>
                <w:sz w:val="20"/>
                <w:szCs w:val="20"/>
              </w:rPr>
              <w:t xml:space="preserve">Better </w:t>
            </w:r>
            <w:r w:rsidRPr="00DB74AF">
              <w:rPr>
                <w:rFonts w:ascii="Arial Narrow" w:eastAsia="MS Mincho" w:hAnsi="Arial Narrow" w:cs="Arial Narrow" w:hint="eastAsia"/>
                <w:sz w:val="20"/>
                <w:szCs w:val="20"/>
                <w:u w:val="single"/>
              </w:rPr>
              <w:t>kitchen markets</w:t>
            </w:r>
            <w:r w:rsidRPr="00DB74AF">
              <w:rPr>
                <w:rFonts w:ascii="Arial Narrow" w:eastAsia="MS Mincho" w:hAnsi="Arial Narrow" w:cs="Arial Narrow" w:hint="eastAsia"/>
                <w:sz w:val="20"/>
                <w:szCs w:val="20"/>
              </w:rPr>
              <w:t xml:space="preserve"> become available </w:t>
            </w:r>
          </w:p>
        </w:tc>
        <w:tc>
          <w:tcPr>
            <w:tcW w:w="2059" w:type="dxa"/>
            <w:vAlign w:val="center"/>
          </w:tcPr>
          <w:p w:rsidR="003B6F33" w:rsidRPr="00DB74AF" w:rsidRDefault="00861646" w:rsidP="00DB74AF">
            <w:pPr>
              <w:spacing w:line="240" w:lineRule="exact"/>
              <w:ind w:left="0"/>
              <w:rPr>
                <w:rFonts w:ascii="Arial Narrow" w:eastAsia="MS Mincho" w:hAnsi="Arial Narrow" w:cs="Arial Narrow"/>
                <w:sz w:val="20"/>
                <w:szCs w:val="20"/>
              </w:rPr>
            </w:pPr>
            <w:r w:rsidRPr="00DB74AF">
              <w:rPr>
                <w:rFonts w:ascii="Arial Narrow" w:eastAsia="MS Mincho" w:hAnsi="Arial Narrow" w:cs="Arial Narrow" w:hint="eastAsia"/>
                <w:sz w:val="20"/>
                <w:szCs w:val="20"/>
              </w:rPr>
              <w:t>＊＊</w:t>
            </w:r>
          </w:p>
        </w:tc>
      </w:tr>
      <w:tr w:rsidR="003B6F33" w:rsidRPr="000F6DE7" w:rsidTr="00DB74AF">
        <w:trPr>
          <w:jc w:val="center"/>
        </w:trPr>
        <w:tc>
          <w:tcPr>
            <w:tcW w:w="549" w:type="dxa"/>
            <w:vAlign w:val="center"/>
          </w:tcPr>
          <w:p w:rsidR="003B6F33" w:rsidRPr="00DB74AF" w:rsidRDefault="003B6F33"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hint="eastAsia"/>
                <w:sz w:val="20"/>
                <w:szCs w:val="20"/>
              </w:rPr>
              <w:t>E</w:t>
            </w:r>
          </w:p>
        </w:tc>
        <w:tc>
          <w:tcPr>
            <w:tcW w:w="1785" w:type="dxa"/>
          </w:tcPr>
          <w:p w:rsidR="003B6F33" w:rsidRPr="00DB74AF" w:rsidRDefault="003B6F33" w:rsidP="00DB74AF">
            <w:pPr>
              <w:pStyle w:val="ListParagraph"/>
              <w:spacing w:line="240" w:lineRule="exact"/>
              <w:ind w:leftChars="0" w:left="0"/>
              <w:rPr>
                <w:rFonts w:ascii="Arial Narrow" w:eastAsia="MS Mincho" w:hAnsi="Arial Narrow" w:cs="Arial Narrow"/>
                <w:sz w:val="20"/>
                <w:szCs w:val="20"/>
              </w:rPr>
            </w:pPr>
            <w:r w:rsidRPr="00DB74AF">
              <w:rPr>
                <w:rFonts w:ascii="Arial Narrow" w:eastAsia="MS Mincho" w:hAnsi="Arial Narrow" w:cs="Arial Narrow" w:hint="eastAsia"/>
                <w:sz w:val="20"/>
                <w:szCs w:val="20"/>
              </w:rPr>
              <w:t>Service Industry</w:t>
            </w:r>
          </w:p>
        </w:tc>
        <w:tc>
          <w:tcPr>
            <w:tcW w:w="4725" w:type="dxa"/>
            <w:vAlign w:val="center"/>
          </w:tcPr>
          <w:p w:rsidR="003B6F33" w:rsidRPr="00DB74AF" w:rsidRDefault="00B176BC" w:rsidP="00DB74AF">
            <w:pPr>
              <w:pStyle w:val="ListParagraph"/>
              <w:numPr>
                <w:ilvl w:val="0"/>
                <w:numId w:val="32"/>
              </w:numPr>
              <w:spacing w:line="240" w:lineRule="exact"/>
              <w:ind w:leftChars="-30" w:left="41" w:hangingChars="52" w:hanging="104"/>
              <w:rPr>
                <w:rFonts w:ascii="Arial Narrow" w:eastAsia="MS Mincho" w:hAnsi="Arial Narrow" w:cs="Arial Narrow"/>
                <w:sz w:val="20"/>
                <w:szCs w:val="20"/>
              </w:rPr>
            </w:pPr>
            <w:r w:rsidRPr="00DB74AF">
              <w:rPr>
                <w:rFonts w:ascii="Arial Narrow" w:eastAsia="MS Mincho" w:hAnsi="Arial Narrow" w:cs="Arial Narrow" w:hint="eastAsia"/>
                <w:sz w:val="20"/>
                <w:szCs w:val="20"/>
              </w:rPr>
              <w:t>City center become less congested making bypass, car parking, effective traffic control</w:t>
            </w:r>
            <w:r w:rsidR="005F70E0" w:rsidRPr="00DB74AF">
              <w:rPr>
                <w:rFonts w:ascii="Arial Narrow" w:eastAsia="MS Mincho" w:hAnsi="Arial Narrow" w:cs="Arial Narrow" w:hint="eastAsia"/>
                <w:sz w:val="20"/>
                <w:szCs w:val="20"/>
              </w:rPr>
              <w:t xml:space="preserve"> (</w:t>
            </w:r>
            <w:r w:rsidR="005F70E0" w:rsidRPr="00DB74AF">
              <w:rPr>
                <w:rFonts w:ascii="Arial Narrow" w:eastAsia="MS Mincho" w:hAnsi="Arial Narrow" w:cs="Arial Narrow" w:hint="eastAsia"/>
                <w:sz w:val="20"/>
                <w:szCs w:val="20"/>
                <w:u w:val="single"/>
              </w:rPr>
              <w:t>transportation</w:t>
            </w:r>
            <w:r w:rsidR="005F70E0" w:rsidRPr="00DB74AF">
              <w:rPr>
                <w:rFonts w:ascii="Arial Narrow" w:eastAsia="MS Mincho" w:hAnsi="Arial Narrow" w:cs="Arial Narrow" w:hint="eastAsia"/>
                <w:sz w:val="20"/>
                <w:szCs w:val="20"/>
              </w:rPr>
              <w:t xml:space="preserve">) </w:t>
            </w:r>
          </w:p>
        </w:tc>
        <w:tc>
          <w:tcPr>
            <w:tcW w:w="2059" w:type="dxa"/>
            <w:vAlign w:val="center"/>
          </w:tcPr>
          <w:p w:rsidR="003B6F33" w:rsidRPr="00DB74AF" w:rsidRDefault="00861646" w:rsidP="00DB74AF">
            <w:pPr>
              <w:spacing w:line="240" w:lineRule="exact"/>
              <w:ind w:left="0"/>
              <w:rPr>
                <w:rFonts w:ascii="Arial Narrow" w:eastAsia="MS Mincho" w:hAnsi="Arial Narrow" w:cs="Arial Narrow"/>
                <w:sz w:val="20"/>
                <w:szCs w:val="20"/>
              </w:rPr>
            </w:pPr>
            <w:r w:rsidRPr="00DB74AF">
              <w:rPr>
                <w:rFonts w:ascii="Arial Narrow" w:eastAsia="MS Mincho" w:hAnsi="Arial Narrow" w:cs="Arial Narrow" w:hint="eastAsia"/>
                <w:sz w:val="20"/>
                <w:szCs w:val="20"/>
              </w:rPr>
              <w:t>＊＊</w:t>
            </w:r>
          </w:p>
        </w:tc>
      </w:tr>
      <w:tr w:rsidR="003B6F33" w:rsidRPr="000F6DE7" w:rsidTr="00DB74AF">
        <w:trPr>
          <w:jc w:val="center"/>
        </w:trPr>
        <w:tc>
          <w:tcPr>
            <w:tcW w:w="549" w:type="dxa"/>
            <w:vAlign w:val="center"/>
          </w:tcPr>
          <w:p w:rsidR="003B6F33" w:rsidRPr="00DB74AF" w:rsidRDefault="003B6F33"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hint="eastAsia"/>
                <w:sz w:val="20"/>
                <w:szCs w:val="20"/>
              </w:rPr>
              <w:t>F</w:t>
            </w:r>
          </w:p>
        </w:tc>
        <w:tc>
          <w:tcPr>
            <w:tcW w:w="1785" w:type="dxa"/>
          </w:tcPr>
          <w:p w:rsidR="003B6F33" w:rsidRPr="00DB74AF" w:rsidRDefault="003B6F33" w:rsidP="00DB74AF">
            <w:pPr>
              <w:pStyle w:val="ListParagraph"/>
              <w:spacing w:line="240" w:lineRule="exact"/>
              <w:ind w:leftChars="0" w:left="0"/>
              <w:rPr>
                <w:rFonts w:ascii="Arial Narrow" w:eastAsia="MS Mincho" w:hAnsi="Arial Narrow" w:cs="Arial Narrow"/>
                <w:sz w:val="20"/>
                <w:szCs w:val="20"/>
              </w:rPr>
            </w:pPr>
            <w:r w:rsidRPr="00DB74AF">
              <w:rPr>
                <w:rFonts w:ascii="Arial Narrow" w:eastAsia="MS Mincho" w:hAnsi="Arial Narrow" w:cs="Arial Narrow" w:hint="eastAsia"/>
                <w:sz w:val="20"/>
                <w:szCs w:val="20"/>
              </w:rPr>
              <w:t>Medical Care</w:t>
            </w:r>
          </w:p>
        </w:tc>
        <w:tc>
          <w:tcPr>
            <w:tcW w:w="4725" w:type="dxa"/>
            <w:vAlign w:val="center"/>
          </w:tcPr>
          <w:p w:rsidR="003B6F33" w:rsidRPr="00DB74AF" w:rsidRDefault="00B176BC" w:rsidP="00DB74AF">
            <w:pPr>
              <w:pStyle w:val="ListParagraph"/>
              <w:numPr>
                <w:ilvl w:val="0"/>
                <w:numId w:val="32"/>
              </w:numPr>
              <w:spacing w:line="240" w:lineRule="exact"/>
              <w:ind w:leftChars="-30" w:left="41" w:hangingChars="52" w:hanging="104"/>
              <w:rPr>
                <w:rFonts w:ascii="Arial Narrow" w:eastAsia="MS Mincho" w:hAnsi="Arial Narrow" w:cs="Arial Narrow"/>
                <w:sz w:val="20"/>
                <w:szCs w:val="20"/>
              </w:rPr>
            </w:pPr>
            <w:r w:rsidRPr="00DB74AF">
              <w:rPr>
                <w:rFonts w:ascii="Arial Narrow" w:eastAsia="MS Mincho" w:hAnsi="Arial Narrow" w:cs="Arial Narrow" w:hint="eastAsia"/>
                <w:sz w:val="20"/>
                <w:szCs w:val="20"/>
              </w:rPr>
              <w:t>Public bus service becomes available to big hospitals</w:t>
            </w:r>
          </w:p>
        </w:tc>
        <w:tc>
          <w:tcPr>
            <w:tcW w:w="2059" w:type="dxa"/>
            <w:vAlign w:val="center"/>
          </w:tcPr>
          <w:p w:rsidR="003B6F33" w:rsidRPr="00DB74AF" w:rsidRDefault="00861646" w:rsidP="00DB74AF">
            <w:pPr>
              <w:spacing w:line="240" w:lineRule="exact"/>
              <w:ind w:left="0"/>
              <w:rPr>
                <w:rFonts w:ascii="Arial Narrow" w:eastAsia="MS Mincho" w:hAnsi="Arial Narrow" w:cs="Arial Narrow"/>
                <w:sz w:val="20"/>
                <w:szCs w:val="20"/>
              </w:rPr>
            </w:pPr>
            <w:r w:rsidRPr="00DB74AF">
              <w:rPr>
                <w:rFonts w:ascii="Arial Narrow" w:eastAsia="MS Mincho" w:hAnsi="Arial Narrow" w:cs="Arial Narrow" w:hint="eastAsia"/>
                <w:sz w:val="20"/>
                <w:szCs w:val="20"/>
              </w:rPr>
              <w:t>＊＊</w:t>
            </w:r>
          </w:p>
        </w:tc>
      </w:tr>
      <w:tr w:rsidR="003B6F33" w:rsidRPr="000F6DE7" w:rsidTr="00DB74AF">
        <w:trPr>
          <w:jc w:val="center"/>
        </w:trPr>
        <w:tc>
          <w:tcPr>
            <w:tcW w:w="549" w:type="dxa"/>
            <w:vAlign w:val="center"/>
          </w:tcPr>
          <w:p w:rsidR="003B6F33" w:rsidRPr="00DB74AF" w:rsidRDefault="003B6F33"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hint="eastAsia"/>
                <w:sz w:val="20"/>
                <w:szCs w:val="20"/>
              </w:rPr>
              <w:t>G</w:t>
            </w:r>
          </w:p>
        </w:tc>
        <w:tc>
          <w:tcPr>
            <w:tcW w:w="1785" w:type="dxa"/>
          </w:tcPr>
          <w:p w:rsidR="003B6F33" w:rsidRPr="00DB74AF" w:rsidRDefault="003B6F33" w:rsidP="00DB74AF">
            <w:pPr>
              <w:pStyle w:val="ListParagraph"/>
              <w:spacing w:line="240" w:lineRule="exact"/>
              <w:ind w:leftChars="0" w:left="0"/>
              <w:rPr>
                <w:rFonts w:ascii="Arial Narrow" w:eastAsia="Arial Narrow" w:hAnsi="Arial Narrow" w:cs="Arial Narrow"/>
                <w:sz w:val="20"/>
                <w:szCs w:val="20"/>
              </w:rPr>
            </w:pPr>
            <w:r w:rsidRPr="00DB74AF">
              <w:rPr>
                <w:rFonts w:ascii="Arial Narrow" w:eastAsia="Arial Narrow" w:hAnsi="Arial Narrow" w:cs="Arial Narrow"/>
                <w:sz w:val="20"/>
                <w:szCs w:val="20"/>
              </w:rPr>
              <w:t xml:space="preserve">Education </w:t>
            </w:r>
          </w:p>
        </w:tc>
        <w:tc>
          <w:tcPr>
            <w:tcW w:w="4725" w:type="dxa"/>
            <w:vAlign w:val="center"/>
          </w:tcPr>
          <w:p w:rsidR="003B6F33" w:rsidRPr="00DB74AF" w:rsidRDefault="00CB7529" w:rsidP="00DB74AF">
            <w:pPr>
              <w:pStyle w:val="ListParagraph"/>
              <w:numPr>
                <w:ilvl w:val="0"/>
                <w:numId w:val="32"/>
              </w:numPr>
              <w:spacing w:line="240" w:lineRule="exact"/>
              <w:ind w:leftChars="-30" w:left="41" w:hangingChars="52" w:hanging="104"/>
              <w:rPr>
                <w:rFonts w:ascii="Arial Narrow" w:eastAsia="MS Mincho" w:hAnsi="Arial Narrow" w:cs="Arial Narrow"/>
                <w:sz w:val="20"/>
                <w:szCs w:val="20"/>
              </w:rPr>
            </w:pPr>
            <w:r w:rsidRPr="00DB74AF">
              <w:rPr>
                <w:rFonts w:ascii="Arial Narrow" w:eastAsia="MS Mincho" w:hAnsi="Arial Narrow" w:cs="Arial Narrow" w:hint="eastAsia"/>
                <w:sz w:val="20"/>
                <w:szCs w:val="20"/>
              </w:rPr>
              <w:t>M</w:t>
            </w:r>
            <w:r w:rsidRPr="00DB74AF">
              <w:rPr>
                <w:rFonts w:ascii="Arial Narrow" w:eastAsia="MS Mincho" w:hAnsi="Arial Narrow" w:cs="Arial Narrow"/>
                <w:sz w:val="20"/>
                <w:szCs w:val="20"/>
              </w:rPr>
              <w:t>o</w:t>
            </w:r>
            <w:r w:rsidRPr="00DB74AF">
              <w:rPr>
                <w:rFonts w:ascii="Arial Narrow" w:eastAsia="MS Mincho" w:hAnsi="Arial Narrow" w:cs="Arial Narrow" w:hint="eastAsia"/>
                <w:sz w:val="20"/>
                <w:szCs w:val="20"/>
              </w:rPr>
              <w:t xml:space="preserve">re primary schools become </w:t>
            </w:r>
            <w:r w:rsidRPr="00DB74AF">
              <w:rPr>
                <w:rFonts w:ascii="Arial Narrow" w:eastAsia="MS Mincho" w:hAnsi="Arial Narrow" w:cs="Arial Narrow"/>
                <w:sz w:val="20"/>
                <w:szCs w:val="20"/>
              </w:rPr>
              <w:t>available</w:t>
            </w:r>
            <w:r w:rsidRPr="00DB74AF">
              <w:rPr>
                <w:rFonts w:ascii="Arial Narrow" w:eastAsia="MS Mincho" w:hAnsi="Arial Narrow" w:cs="Arial Narrow" w:hint="eastAsia"/>
                <w:sz w:val="20"/>
                <w:szCs w:val="20"/>
              </w:rPr>
              <w:t xml:space="preserve"> within walking distance</w:t>
            </w:r>
            <w:r w:rsidR="005F70E0" w:rsidRPr="00DB74AF">
              <w:rPr>
                <w:rFonts w:ascii="Arial Narrow" w:eastAsia="MS Mincho" w:hAnsi="Arial Narrow" w:cs="Arial Narrow" w:hint="eastAsia"/>
                <w:sz w:val="20"/>
                <w:szCs w:val="20"/>
              </w:rPr>
              <w:t xml:space="preserve"> (</w:t>
            </w:r>
            <w:r w:rsidR="005F70E0" w:rsidRPr="00DB74AF">
              <w:rPr>
                <w:rFonts w:ascii="Arial Narrow" w:eastAsia="MS Mincho" w:hAnsi="Arial Narrow" w:cs="Arial Narrow" w:hint="eastAsia"/>
                <w:sz w:val="20"/>
                <w:szCs w:val="20"/>
                <w:u w:val="single"/>
              </w:rPr>
              <w:t>transportation)</w:t>
            </w:r>
          </w:p>
        </w:tc>
        <w:tc>
          <w:tcPr>
            <w:tcW w:w="2059" w:type="dxa"/>
            <w:vAlign w:val="center"/>
          </w:tcPr>
          <w:p w:rsidR="003B6F33" w:rsidRPr="00DB74AF" w:rsidRDefault="00861646" w:rsidP="00DB74AF">
            <w:pPr>
              <w:spacing w:line="240" w:lineRule="exact"/>
              <w:ind w:left="0"/>
              <w:rPr>
                <w:rFonts w:ascii="Arial Narrow" w:eastAsia="MS Mincho" w:hAnsi="Arial Narrow" w:cs="Arial Narrow"/>
                <w:sz w:val="20"/>
                <w:szCs w:val="20"/>
              </w:rPr>
            </w:pPr>
            <w:r w:rsidRPr="00DB74AF">
              <w:rPr>
                <w:rFonts w:ascii="Arial Narrow" w:eastAsia="MS Mincho" w:hAnsi="Arial Narrow" w:cs="Arial Narrow" w:hint="eastAsia"/>
                <w:sz w:val="20"/>
                <w:szCs w:val="20"/>
              </w:rPr>
              <w:t>＊＊</w:t>
            </w:r>
          </w:p>
        </w:tc>
      </w:tr>
      <w:tr w:rsidR="003B6F33" w:rsidRPr="000F6DE7" w:rsidTr="00DB74AF">
        <w:trPr>
          <w:jc w:val="center"/>
        </w:trPr>
        <w:tc>
          <w:tcPr>
            <w:tcW w:w="549" w:type="dxa"/>
            <w:vAlign w:val="center"/>
          </w:tcPr>
          <w:p w:rsidR="003B6F33" w:rsidRPr="00DB74AF" w:rsidRDefault="003B6F33"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hint="eastAsia"/>
                <w:sz w:val="20"/>
                <w:szCs w:val="20"/>
              </w:rPr>
              <w:t>H</w:t>
            </w:r>
          </w:p>
        </w:tc>
        <w:tc>
          <w:tcPr>
            <w:tcW w:w="1785" w:type="dxa"/>
          </w:tcPr>
          <w:p w:rsidR="003B6F33" w:rsidRPr="00DB74AF" w:rsidRDefault="003B6F33" w:rsidP="00DB74AF">
            <w:pPr>
              <w:pStyle w:val="ListParagraph"/>
              <w:spacing w:line="240" w:lineRule="exact"/>
              <w:ind w:leftChars="0" w:left="0"/>
              <w:rPr>
                <w:rFonts w:ascii="Arial Narrow" w:eastAsia="Arial Narrow" w:hAnsi="Arial Narrow" w:cs="Arial Narrow"/>
                <w:sz w:val="20"/>
                <w:szCs w:val="20"/>
              </w:rPr>
            </w:pPr>
            <w:r w:rsidRPr="00DB74AF">
              <w:rPr>
                <w:rFonts w:ascii="Arial Narrow" w:eastAsia="Arial Narrow" w:hAnsi="Arial Narrow" w:cs="Arial Narrow"/>
                <w:sz w:val="20"/>
                <w:szCs w:val="20"/>
              </w:rPr>
              <w:t>Culture and Sports</w:t>
            </w:r>
          </w:p>
        </w:tc>
        <w:tc>
          <w:tcPr>
            <w:tcW w:w="4725" w:type="dxa"/>
            <w:vAlign w:val="center"/>
          </w:tcPr>
          <w:p w:rsidR="003B6F33" w:rsidRPr="00DB74AF" w:rsidRDefault="00CB7529" w:rsidP="00DB74AF">
            <w:pPr>
              <w:pStyle w:val="ListParagraph"/>
              <w:numPr>
                <w:ilvl w:val="0"/>
                <w:numId w:val="32"/>
              </w:numPr>
              <w:spacing w:line="240" w:lineRule="exact"/>
              <w:ind w:leftChars="-30" w:left="41" w:hangingChars="52" w:hanging="104"/>
              <w:rPr>
                <w:rFonts w:ascii="Arial Narrow" w:eastAsia="MS Mincho" w:hAnsi="Arial Narrow" w:cs="Arial Narrow"/>
                <w:sz w:val="20"/>
                <w:szCs w:val="20"/>
              </w:rPr>
            </w:pPr>
            <w:r w:rsidRPr="00DB74AF">
              <w:rPr>
                <w:rFonts w:ascii="Arial Narrow" w:eastAsia="MS Mincho" w:hAnsi="Arial Narrow" w:cs="Arial Narrow" w:hint="eastAsia"/>
                <w:sz w:val="20"/>
                <w:szCs w:val="20"/>
              </w:rPr>
              <w:t xml:space="preserve">Two </w:t>
            </w:r>
            <w:r w:rsidRPr="00DB74AF">
              <w:rPr>
                <w:rFonts w:ascii="Arial Narrow" w:eastAsia="MS Mincho" w:hAnsi="Arial Narrow" w:cs="Arial Narrow"/>
                <w:sz w:val="20"/>
                <w:szCs w:val="20"/>
                <w:u w:val="single"/>
              </w:rPr>
              <w:t>cricket</w:t>
            </w:r>
            <w:r w:rsidRPr="00DB74AF">
              <w:rPr>
                <w:rFonts w:ascii="Arial Narrow" w:eastAsia="MS Mincho" w:hAnsi="Arial Narrow" w:cs="Arial Narrow" w:hint="eastAsia"/>
                <w:sz w:val="20"/>
                <w:szCs w:val="20"/>
                <w:u w:val="single"/>
              </w:rPr>
              <w:t xml:space="preserve"> field</w:t>
            </w:r>
            <w:r w:rsidR="005F70E0" w:rsidRPr="00DB74AF">
              <w:rPr>
                <w:rFonts w:ascii="Arial Narrow" w:eastAsia="MS Mincho" w:hAnsi="Arial Narrow" w:cs="Arial Narrow" w:hint="eastAsia"/>
                <w:sz w:val="20"/>
                <w:szCs w:val="20"/>
              </w:rPr>
              <w:t>s</w:t>
            </w:r>
            <w:r w:rsidRPr="00DB74AF">
              <w:rPr>
                <w:rFonts w:ascii="Arial Narrow" w:eastAsia="MS Mincho" w:hAnsi="Arial Narrow" w:cs="Arial Narrow" w:hint="eastAsia"/>
                <w:sz w:val="20"/>
                <w:szCs w:val="20"/>
              </w:rPr>
              <w:t xml:space="preserve">, one </w:t>
            </w:r>
            <w:r w:rsidRPr="00DB74AF">
              <w:rPr>
                <w:rFonts w:ascii="Arial Narrow" w:eastAsia="MS Mincho" w:hAnsi="Arial Narrow" w:cs="Arial Narrow" w:hint="eastAsia"/>
                <w:sz w:val="20"/>
                <w:szCs w:val="20"/>
                <w:u w:val="single"/>
              </w:rPr>
              <w:t>athletic field</w:t>
            </w:r>
            <w:r w:rsidRPr="00DB74AF">
              <w:rPr>
                <w:rFonts w:ascii="Arial Narrow" w:eastAsia="MS Mincho" w:hAnsi="Arial Narrow" w:cs="Arial Narrow" w:hint="eastAsia"/>
                <w:sz w:val="20"/>
                <w:szCs w:val="20"/>
              </w:rPr>
              <w:t xml:space="preserve"> and one </w:t>
            </w:r>
            <w:r w:rsidRPr="00DB74AF">
              <w:rPr>
                <w:rFonts w:ascii="Arial Narrow" w:eastAsia="MS Mincho" w:hAnsi="Arial Narrow" w:cs="Arial Narrow" w:hint="eastAsia"/>
                <w:sz w:val="20"/>
                <w:szCs w:val="20"/>
                <w:u w:val="single"/>
              </w:rPr>
              <w:t>performance theatre</w:t>
            </w:r>
            <w:r w:rsidR="005F70E0" w:rsidRPr="00DB74AF">
              <w:rPr>
                <w:rFonts w:ascii="Arial Narrow" w:eastAsia="MS Mincho" w:hAnsi="Arial Narrow" w:cs="Arial Narrow" w:hint="eastAsia"/>
                <w:sz w:val="20"/>
                <w:szCs w:val="20"/>
              </w:rPr>
              <w:t xml:space="preserve">are </w:t>
            </w:r>
            <w:r w:rsidR="005F70E0" w:rsidRPr="00DB74AF">
              <w:rPr>
                <w:rFonts w:ascii="Arial Narrow" w:eastAsia="MS Mincho" w:hAnsi="Arial Narrow" w:cs="Arial Narrow"/>
                <w:sz w:val="20"/>
                <w:szCs w:val="20"/>
              </w:rPr>
              <w:t>developed</w:t>
            </w:r>
          </w:p>
        </w:tc>
        <w:tc>
          <w:tcPr>
            <w:tcW w:w="2059" w:type="dxa"/>
            <w:vAlign w:val="center"/>
          </w:tcPr>
          <w:p w:rsidR="003B6F33" w:rsidRPr="00DB74AF" w:rsidRDefault="00861646" w:rsidP="00DB74AF">
            <w:pPr>
              <w:spacing w:line="240" w:lineRule="exact"/>
              <w:ind w:left="0"/>
              <w:rPr>
                <w:rFonts w:ascii="Arial Narrow" w:eastAsia="MS Mincho" w:hAnsi="Arial Narrow" w:cs="Arial Narrow"/>
                <w:sz w:val="20"/>
                <w:szCs w:val="20"/>
              </w:rPr>
            </w:pPr>
            <w:r w:rsidRPr="00DB74AF">
              <w:rPr>
                <w:rFonts w:ascii="Arial Narrow" w:eastAsia="MS Mincho" w:hAnsi="Arial Narrow" w:cs="Arial Narrow" w:hint="eastAsia"/>
                <w:sz w:val="20"/>
                <w:szCs w:val="20"/>
              </w:rPr>
              <w:t>＊</w:t>
            </w:r>
          </w:p>
        </w:tc>
      </w:tr>
      <w:tr w:rsidR="003B6F33" w:rsidRPr="000F6DE7" w:rsidTr="00DB74AF">
        <w:trPr>
          <w:jc w:val="center"/>
        </w:trPr>
        <w:tc>
          <w:tcPr>
            <w:tcW w:w="549" w:type="dxa"/>
            <w:vAlign w:val="center"/>
          </w:tcPr>
          <w:p w:rsidR="003B6F33" w:rsidRPr="00DB74AF" w:rsidRDefault="003B6F33"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hint="eastAsia"/>
                <w:sz w:val="20"/>
                <w:szCs w:val="20"/>
              </w:rPr>
              <w:t>I</w:t>
            </w:r>
          </w:p>
        </w:tc>
        <w:tc>
          <w:tcPr>
            <w:tcW w:w="1785" w:type="dxa"/>
          </w:tcPr>
          <w:p w:rsidR="003B6F33" w:rsidRPr="00DB74AF" w:rsidRDefault="003B6F33" w:rsidP="00DB74AF">
            <w:pPr>
              <w:pStyle w:val="ListParagraph"/>
              <w:spacing w:line="240" w:lineRule="exact"/>
              <w:ind w:leftChars="0" w:left="0"/>
              <w:rPr>
                <w:rFonts w:ascii="Arial Narrow" w:eastAsia="Arial Narrow" w:hAnsi="Arial Narrow" w:cs="Arial Narrow"/>
                <w:sz w:val="20"/>
                <w:szCs w:val="20"/>
              </w:rPr>
            </w:pPr>
            <w:r w:rsidRPr="00DB74AF">
              <w:rPr>
                <w:rFonts w:ascii="Arial Narrow" w:eastAsia="Arial Narrow" w:hAnsi="Arial Narrow" w:cs="Arial Narrow"/>
                <w:sz w:val="20"/>
                <w:szCs w:val="20"/>
              </w:rPr>
              <w:t xml:space="preserve">Poverty Reduction </w:t>
            </w:r>
          </w:p>
        </w:tc>
        <w:tc>
          <w:tcPr>
            <w:tcW w:w="4725" w:type="dxa"/>
            <w:vAlign w:val="center"/>
          </w:tcPr>
          <w:p w:rsidR="005F70E0" w:rsidRPr="00DB74AF" w:rsidRDefault="00CB7529" w:rsidP="00DB74AF">
            <w:pPr>
              <w:pStyle w:val="ListParagraph"/>
              <w:numPr>
                <w:ilvl w:val="0"/>
                <w:numId w:val="32"/>
              </w:numPr>
              <w:spacing w:line="240" w:lineRule="exact"/>
              <w:ind w:leftChars="-30" w:left="41" w:hangingChars="52" w:hanging="104"/>
              <w:rPr>
                <w:rFonts w:ascii="Arial Narrow" w:eastAsia="MS Mincho" w:hAnsi="Arial Narrow" w:cs="Arial Narrow"/>
                <w:sz w:val="20"/>
                <w:szCs w:val="20"/>
              </w:rPr>
            </w:pPr>
            <w:r w:rsidRPr="00DB74AF">
              <w:rPr>
                <w:rFonts w:ascii="Arial Narrow" w:eastAsia="MS Mincho" w:hAnsi="Arial Narrow" w:cs="Arial Narrow" w:hint="eastAsia"/>
                <w:sz w:val="20"/>
                <w:szCs w:val="20"/>
              </w:rPr>
              <w:t>More and more t</w:t>
            </w:r>
            <w:r w:rsidRPr="00DB74AF">
              <w:rPr>
                <w:rFonts w:ascii="Arial Narrow" w:eastAsia="MS Mincho" w:hAnsi="Arial Narrow" w:cs="Arial Narrow"/>
                <w:sz w:val="20"/>
                <w:szCs w:val="20"/>
              </w:rPr>
              <w:t>o</w:t>
            </w:r>
            <w:r w:rsidRPr="00DB74AF">
              <w:rPr>
                <w:rFonts w:ascii="Arial Narrow" w:eastAsia="MS Mincho" w:hAnsi="Arial Narrow" w:cs="Arial Narrow" w:hint="eastAsia"/>
                <w:sz w:val="20"/>
                <w:szCs w:val="20"/>
              </w:rPr>
              <w:t>ilet facilities are equipped</w:t>
            </w:r>
            <w:r w:rsidR="005F70E0" w:rsidRPr="00DB74AF">
              <w:rPr>
                <w:rFonts w:ascii="Arial Narrow" w:eastAsia="MS Mincho" w:hAnsi="Arial Narrow" w:cs="Arial Narrow" w:hint="eastAsia"/>
                <w:sz w:val="20"/>
                <w:szCs w:val="20"/>
                <w:u w:val="single"/>
              </w:rPr>
              <w:t xml:space="preserve">(sanitation) </w:t>
            </w:r>
          </w:p>
        </w:tc>
        <w:tc>
          <w:tcPr>
            <w:tcW w:w="2059" w:type="dxa"/>
            <w:vAlign w:val="center"/>
          </w:tcPr>
          <w:p w:rsidR="003B6F33" w:rsidRPr="00DB74AF" w:rsidRDefault="004C2608" w:rsidP="00DB74AF">
            <w:pPr>
              <w:spacing w:line="240" w:lineRule="exact"/>
              <w:ind w:left="0"/>
              <w:rPr>
                <w:rFonts w:ascii="Arial Narrow" w:eastAsia="MS Mincho" w:hAnsi="Arial Narrow" w:cs="Arial Narrow"/>
                <w:sz w:val="20"/>
                <w:szCs w:val="20"/>
              </w:rPr>
            </w:pPr>
            <w:r w:rsidRPr="00DB74AF">
              <w:rPr>
                <w:rFonts w:ascii="Arial Narrow" w:eastAsia="MS Mincho" w:hAnsi="Arial Narrow" w:cs="Arial Narrow" w:hint="eastAsia"/>
                <w:sz w:val="20"/>
                <w:szCs w:val="20"/>
              </w:rPr>
              <w:t>＊＊</w:t>
            </w:r>
          </w:p>
        </w:tc>
      </w:tr>
      <w:tr w:rsidR="003B6F33" w:rsidRPr="000F6DE7" w:rsidTr="00DB74AF">
        <w:trPr>
          <w:jc w:val="center"/>
        </w:trPr>
        <w:tc>
          <w:tcPr>
            <w:tcW w:w="549" w:type="dxa"/>
            <w:vAlign w:val="center"/>
          </w:tcPr>
          <w:p w:rsidR="003B6F33" w:rsidRPr="00DB74AF" w:rsidRDefault="003B6F33"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hint="eastAsia"/>
                <w:sz w:val="20"/>
                <w:szCs w:val="20"/>
              </w:rPr>
              <w:t>J</w:t>
            </w:r>
          </w:p>
        </w:tc>
        <w:tc>
          <w:tcPr>
            <w:tcW w:w="1785" w:type="dxa"/>
          </w:tcPr>
          <w:p w:rsidR="003B6F33" w:rsidRPr="00DB74AF" w:rsidRDefault="003B6F33" w:rsidP="00DB74AF">
            <w:pPr>
              <w:pStyle w:val="ListParagraph"/>
              <w:spacing w:line="240" w:lineRule="exact"/>
              <w:ind w:leftChars="0" w:left="0"/>
              <w:rPr>
                <w:rFonts w:ascii="Arial Narrow" w:eastAsia="Arial Narrow" w:hAnsi="Arial Narrow" w:cs="Arial Narrow"/>
                <w:sz w:val="20"/>
                <w:szCs w:val="20"/>
              </w:rPr>
            </w:pPr>
            <w:r w:rsidRPr="00DB74AF">
              <w:rPr>
                <w:rFonts w:ascii="Arial Narrow" w:eastAsia="Arial Narrow" w:hAnsi="Arial Narrow" w:cs="Arial Narrow"/>
                <w:sz w:val="20"/>
                <w:szCs w:val="20"/>
              </w:rPr>
              <w:t>Disaster Prevention</w:t>
            </w:r>
          </w:p>
        </w:tc>
        <w:tc>
          <w:tcPr>
            <w:tcW w:w="4725" w:type="dxa"/>
            <w:vAlign w:val="center"/>
          </w:tcPr>
          <w:p w:rsidR="003B6F33" w:rsidRPr="00DB74AF" w:rsidRDefault="00CB7529" w:rsidP="00DB74AF">
            <w:pPr>
              <w:pStyle w:val="ListParagraph"/>
              <w:numPr>
                <w:ilvl w:val="0"/>
                <w:numId w:val="32"/>
              </w:numPr>
              <w:spacing w:line="240" w:lineRule="exact"/>
              <w:ind w:leftChars="-30" w:left="41" w:hangingChars="52" w:hanging="104"/>
              <w:rPr>
                <w:rFonts w:ascii="Arial Narrow" w:eastAsia="MS Mincho" w:hAnsi="Arial Narrow" w:cs="Arial Narrow"/>
                <w:sz w:val="20"/>
                <w:szCs w:val="20"/>
              </w:rPr>
            </w:pPr>
            <w:r w:rsidRPr="00DB74AF">
              <w:rPr>
                <w:rFonts w:ascii="Arial Narrow" w:eastAsia="MS Mincho" w:hAnsi="Arial Narrow" w:cs="Arial Narrow" w:hint="eastAsia"/>
                <w:sz w:val="20"/>
                <w:szCs w:val="20"/>
              </w:rPr>
              <w:t>Inundation mitigation is improved</w:t>
            </w:r>
            <w:r w:rsidR="005F70E0" w:rsidRPr="00DB74AF">
              <w:rPr>
                <w:rFonts w:ascii="Arial Narrow" w:eastAsia="MS Mincho" w:hAnsi="Arial Narrow" w:cs="Arial Narrow" w:hint="eastAsia"/>
                <w:sz w:val="20"/>
                <w:szCs w:val="20"/>
              </w:rPr>
              <w:t xml:space="preserve"> (</w:t>
            </w:r>
            <w:r w:rsidR="005F70E0" w:rsidRPr="00DB74AF">
              <w:rPr>
                <w:rFonts w:ascii="Arial Narrow" w:eastAsia="MS Mincho" w:hAnsi="Arial Narrow" w:cs="Arial Narrow" w:hint="eastAsia"/>
                <w:sz w:val="20"/>
                <w:szCs w:val="20"/>
                <w:u w:val="single"/>
              </w:rPr>
              <w:t>drainage</w:t>
            </w:r>
            <w:r w:rsidR="005F70E0" w:rsidRPr="00DB74AF">
              <w:rPr>
                <w:rFonts w:ascii="Arial Narrow" w:eastAsia="MS Mincho" w:hAnsi="Arial Narrow" w:cs="Arial Narrow" w:hint="eastAsia"/>
                <w:sz w:val="20"/>
                <w:szCs w:val="20"/>
              </w:rPr>
              <w:t xml:space="preserve">) </w:t>
            </w:r>
          </w:p>
        </w:tc>
        <w:tc>
          <w:tcPr>
            <w:tcW w:w="2059" w:type="dxa"/>
            <w:vAlign w:val="center"/>
          </w:tcPr>
          <w:p w:rsidR="003B6F33" w:rsidRPr="00DB74AF" w:rsidRDefault="004C2608" w:rsidP="00DB74AF">
            <w:pPr>
              <w:spacing w:line="240" w:lineRule="exact"/>
              <w:ind w:left="0"/>
              <w:rPr>
                <w:rFonts w:ascii="Arial Narrow" w:eastAsia="MS Mincho" w:hAnsi="Arial Narrow" w:cs="Arial Narrow"/>
                <w:sz w:val="20"/>
                <w:szCs w:val="20"/>
              </w:rPr>
            </w:pPr>
            <w:r w:rsidRPr="00DB74AF">
              <w:rPr>
                <w:rFonts w:ascii="Arial Narrow" w:eastAsia="MS Mincho" w:hAnsi="Arial Narrow" w:cs="Arial Narrow" w:hint="eastAsia"/>
                <w:sz w:val="20"/>
                <w:szCs w:val="20"/>
              </w:rPr>
              <w:t>＊＊</w:t>
            </w:r>
          </w:p>
        </w:tc>
      </w:tr>
      <w:tr w:rsidR="003B6F33" w:rsidRPr="000F6DE7" w:rsidTr="00DB74AF">
        <w:trPr>
          <w:jc w:val="center"/>
        </w:trPr>
        <w:tc>
          <w:tcPr>
            <w:tcW w:w="549" w:type="dxa"/>
            <w:vAlign w:val="center"/>
          </w:tcPr>
          <w:p w:rsidR="003B6F33" w:rsidRPr="00DB74AF" w:rsidRDefault="003B6F33"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hint="eastAsia"/>
                <w:sz w:val="20"/>
                <w:szCs w:val="20"/>
              </w:rPr>
              <w:t>K</w:t>
            </w:r>
          </w:p>
        </w:tc>
        <w:tc>
          <w:tcPr>
            <w:tcW w:w="1785" w:type="dxa"/>
          </w:tcPr>
          <w:p w:rsidR="003B6F33" w:rsidRPr="00DB74AF" w:rsidRDefault="003B6F33" w:rsidP="00DB74AF">
            <w:pPr>
              <w:pStyle w:val="ListParagraph"/>
              <w:spacing w:line="240" w:lineRule="exact"/>
              <w:ind w:leftChars="0" w:left="0"/>
              <w:rPr>
                <w:rFonts w:ascii="Arial Narrow" w:eastAsia="Arial Narrow" w:hAnsi="Arial Narrow" w:cs="Arial Narrow"/>
                <w:sz w:val="20"/>
                <w:szCs w:val="20"/>
              </w:rPr>
            </w:pPr>
            <w:r w:rsidRPr="00DB74AF">
              <w:rPr>
                <w:rFonts w:ascii="Arial Narrow" w:eastAsia="Arial Narrow" w:hAnsi="Arial Narrow" w:cs="Arial Narrow"/>
                <w:sz w:val="20"/>
                <w:szCs w:val="20"/>
              </w:rPr>
              <w:t>Community activities</w:t>
            </w:r>
          </w:p>
        </w:tc>
        <w:tc>
          <w:tcPr>
            <w:tcW w:w="4725" w:type="dxa"/>
            <w:vAlign w:val="center"/>
          </w:tcPr>
          <w:p w:rsidR="003B6F33" w:rsidRPr="00DB74AF" w:rsidRDefault="00861646" w:rsidP="00DB74AF">
            <w:pPr>
              <w:pStyle w:val="ListParagraph"/>
              <w:numPr>
                <w:ilvl w:val="0"/>
                <w:numId w:val="32"/>
              </w:numPr>
              <w:spacing w:line="240" w:lineRule="exact"/>
              <w:ind w:leftChars="-30" w:left="41" w:hangingChars="52" w:hanging="104"/>
              <w:rPr>
                <w:rFonts w:ascii="Arial Narrow" w:eastAsia="MS Mincho" w:hAnsi="Arial Narrow" w:cs="Arial Narrow"/>
                <w:sz w:val="20"/>
                <w:szCs w:val="20"/>
              </w:rPr>
            </w:pPr>
            <w:r w:rsidRPr="00DB74AF">
              <w:rPr>
                <w:rFonts w:ascii="Arial Narrow" w:eastAsia="MS Mincho" w:hAnsi="Arial Narrow" w:cs="Arial Narrow" w:hint="eastAsia"/>
                <w:sz w:val="20"/>
                <w:szCs w:val="20"/>
              </w:rPr>
              <w:t xml:space="preserve">Large NGOs have offices </w:t>
            </w:r>
            <w:r w:rsidR="005F70E0" w:rsidRPr="00DB74AF">
              <w:rPr>
                <w:rFonts w:ascii="Arial Narrow" w:eastAsia="MS Mincho" w:hAnsi="Arial Narrow" w:cs="Arial Narrow" w:hint="eastAsia"/>
                <w:sz w:val="20"/>
                <w:szCs w:val="20"/>
              </w:rPr>
              <w:t xml:space="preserve">in CC </w:t>
            </w:r>
            <w:r w:rsidR="005F70E0" w:rsidRPr="00DB74AF">
              <w:rPr>
                <w:rFonts w:ascii="Arial Narrow" w:eastAsia="MS Mincho" w:hAnsi="Arial Narrow" w:cs="Arial Narrow" w:hint="eastAsia"/>
                <w:sz w:val="20"/>
                <w:szCs w:val="20"/>
                <w:u w:val="single"/>
              </w:rPr>
              <w:t xml:space="preserve">ward office </w:t>
            </w:r>
            <w:r w:rsidRPr="00DB74AF">
              <w:rPr>
                <w:rFonts w:ascii="Arial Narrow" w:eastAsia="MS Mincho" w:hAnsi="Arial Narrow" w:cs="Arial Narrow" w:hint="eastAsia"/>
                <w:sz w:val="20"/>
                <w:szCs w:val="20"/>
              </w:rPr>
              <w:t>as activity base at cheaper cost</w:t>
            </w:r>
          </w:p>
        </w:tc>
        <w:tc>
          <w:tcPr>
            <w:tcW w:w="2059" w:type="dxa"/>
            <w:vAlign w:val="center"/>
          </w:tcPr>
          <w:p w:rsidR="003B6F33" w:rsidRPr="00DB74AF" w:rsidRDefault="004C2608" w:rsidP="00DB74AF">
            <w:pPr>
              <w:spacing w:line="240" w:lineRule="exact"/>
              <w:ind w:left="0"/>
              <w:rPr>
                <w:rFonts w:ascii="Arial Narrow" w:eastAsia="MS Mincho" w:hAnsi="Arial Narrow" w:cs="Arial Narrow"/>
                <w:sz w:val="20"/>
                <w:szCs w:val="20"/>
              </w:rPr>
            </w:pPr>
            <w:r w:rsidRPr="00DB74AF">
              <w:rPr>
                <w:rFonts w:ascii="Arial Narrow" w:eastAsia="MS Mincho" w:hAnsi="Arial Narrow" w:cs="Arial Narrow" w:hint="eastAsia"/>
                <w:sz w:val="20"/>
                <w:szCs w:val="20"/>
              </w:rPr>
              <w:t>＊</w:t>
            </w:r>
          </w:p>
        </w:tc>
      </w:tr>
      <w:tr w:rsidR="003B6F33" w:rsidRPr="000F6DE7" w:rsidTr="00DB74AF">
        <w:trPr>
          <w:jc w:val="center"/>
        </w:trPr>
        <w:tc>
          <w:tcPr>
            <w:tcW w:w="549" w:type="dxa"/>
            <w:vAlign w:val="center"/>
          </w:tcPr>
          <w:p w:rsidR="003B6F33" w:rsidRPr="00DB74AF" w:rsidRDefault="003B6F33" w:rsidP="00DB74AF">
            <w:pPr>
              <w:spacing w:line="240" w:lineRule="exact"/>
              <w:ind w:leftChars="20" w:left="42" w:rightChars="-985" w:right="-2068" w:firstLineChars="5" w:firstLine="10"/>
              <w:rPr>
                <w:rFonts w:ascii="Arial Narrow" w:eastAsia="MS Mincho" w:hAnsi="Arial Narrow" w:cs="Arial Narrow"/>
                <w:sz w:val="20"/>
                <w:szCs w:val="20"/>
              </w:rPr>
            </w:pPr>
            <w:r w:rsidRPr="00DB74AF">
              <w:rPr>
                <w:rFonts w:ascii="Arial Narrow" w:eastAsia="MS Mincho" w:hAnsi="Arial Narrow" w:cs="Arial Narrow" w:hint="eastAsia"/>
                <w:sz w:val="20"/>
                <w:szCs w:val="20"/>
              </w:rPr>
              <w:t>L</w:t>
            </w:r>
          </w:p>
        </w:tc>
        <w:tc>
          <w:tcPr>
            <w:tcW w:w="1785" w:type="dxa"/>
          </w:tcPr>
          <w:p w:rsidR="003B6F33" w:rsidRPr="00DB74AF" w:rsidRDefault="003B6F33" w:rsidP="00DB74AF">
            <w:pPr>
              <w:pStyle w:val="ListParagraph"/>
              <w:spacing w:line="240" w:lineRule="exact"/>
              <w:ind w:leftChars="0" w:left="0"/>
              <w:rPr>
                <w:rFonts w:ascii="Arial Narrow" w:eastAsia="MS Mincho" w:hAnsi="Arial Narrow" w:cs="Arial Narrow"/>
                <w:sz w:val="20"/>
                <w:szCs w:val="20"/>
              </w:rPr>
            </w:pPr>
            <w:r w:rsidRPr="00DB74AF">
              <w:rPr>
                <w:rFonts w:ascii="Arial Narrow" w:eastAsia="MS Mincho" w:hAnsi="Arial Narrow" w:cs="Arial Narrow" w:hint="eastAsia"/>
                <w:sz w:val="20"/>
                <w:szCs w:val="20"/>
              </w:rPr>
              <w:t xml:space="preserve">Emission </w:t>
            </w:r>
          </w:p>
        </w:tc>
        <w:tc>
          <w:tcPr>
            <w:tcW w:w="4725" w:type="dxa"/>
            <w:vAlign w:val="center"/>
          </w:tcPr>
          <w:p w:rsidR="003B6F33" w:rsidRPr="00DB74AF" w:rsidRDefault="00861646" w:rsidP="00DB74AF">
            <w:pPr>
              <w:pStyle w:val="ListParagraph"/>
              <w:numPr>
                <w:ilvl w:val="0"/>
                <w:numId w:val="32"/>
              </w:numPr>
              <w:spacing w:line="240" w:lineRule="exact"/>
              <w:ind w:leftChars="-30" w:left="41" w:hangingChars="52" w:hanging="104"/>
              <w:rPr>
                <w:rFonts w:ascii="Arial Narrow" w:eastAsia="MS Mincho" w:hAnsi="Arial Narrow" w:cs="Arial Narrow"/>
                <w:sz w:val="20"/>
                <w:szCs w:val="20"/>
              </w:rPr>
            </w:pPr>
            <w:r w:rsidRPr="00DB74AF">
              <w:rPr>
                <w:rFonts w:ascii="Arial Narrow" w:eastAsia="MS Mincho" w:hAnsi="Arial Narrow" w:cs="Arial Narrow"/>
                <w:sz w:val="20"/>
                <w:szCs w:val="20"/>
                <w:u w:val="single"/>
              </w:rPr>
              <w:t>Garbagecollection</w:t>
            </w:r>
            <w:r w:rsidR="00CB7529" w:rsidRPr="00DB74AF">
              <w:rPr>
                <w:rFonts w:ascii="Arial Narrow" w:eastAsia="MS Mincho" w:hAnsi="Arial Narrow" w:cs="Arial Narrow" w:hint="eastAsia"/>
                <w:sz w:val="20"/>
                <w:szCs w:val="20"/>
              </w:rPr>
              <w:t xml:space="preserve"> is operated more </w:t>
            </w:r>
            <w:r w:rsidR="00CB7529" w:rsidRPr="00DB74AF">
              <w:rPr>
                <w:rFonts w:ascii="Arial Narrow" w:eastAsia="MS Mincho" w:hAnsi="Arial Narrow" w:cs="Arial Narrow"/>
                <w:sz w:val="20"/>
                <w:szCs w:val="20"/>
              </w:rPr>
              <w:t>regularly</w:t>
            </w:r>
          </w:p>
          <w:p w:rsidR="00861646" w:rsidRPr="00DB74AF" w:rsidRDefault="00861646" w:rsidP="00DB74AF">
            <w:pPr>
              <w:pStyle w:val="ListParagraph"/>
              <w:numPr>
                <w:ilvl w:val="0"/>
                <w:numId w:val="32"/>
              </w:numPr>
              <w:spacing w:line="240" w:lineRule="exact"/>
              <w:ind w:leftChars="-30" w:left="41" w:hangingChars="52" w:hanging="104"/>
              <w:rPr>
                <w:rFonts w:ascii="Arial Narrow" w:eastAsia="MS Mincho" w:hAnsi="Arial Narrow" w:cs="Arial Narrow"/>
                <w:sz w:val="20"/>
                <w:szCs w:val="20"/>
              </w:rPr>
            </w:pPr>
            <w:r w:rsidRPr="00DB74AF">
              <w:rPr>
                <w:rFonts w:ascii="Arial Narrow" w:eastAsia="MS Mincho" w:hAnsi="Arial Narrow" w:cs="Arial Narrow" w:hint="eastAsia"/>
                <w:sz w:val="20"/>
                <w:szCs w:val="20"/>
              </w:rPr>
              <w:t xml:space="preserve">Pollution of </w:t>
            </w:r>
            <w:r w:rsidRPr="00DB74AF">
              <w:rPr>
                <w:rFonts w:ascii="Arial Narrow" w:eastAsia="MS Mincho" w:hAnsi="Arial Narrow" w:cs="Arial Narrow"/>
                <w:sz w:val="20"/>
                <w:szCs w:val="20"/>
              </w:rPr>
              <w:t>garbage</w:t>
            </w:r>
            <w:r w:rsidRPr="00DB74AF">
              <w:rPr>
                <w:rFonts w:ascii="Arial Narrow" w:eastAsia="MS Mincho" w:hAnsi="Arial Narrow" w:cs="Arial Narrow" w:hint="eastAsia"/>
                <w:sz w:val="20"/>
                <w:szCs w:val="20"/>
              </w:rPr>
              <w:t xml:space="preserve"> dumping site is </w:t>
            </w:r>
            <w:r w:rsidRPr="00DB74AF">
              <w:rPr>
                <w:rFonts w:ascii="Arial Narrow" w:eastAsia="MS Mincho" w:hAnsi="Arial Narrow" w:cs="Arial Narrow"/>
                <w:sz w:val="20"/>
                <w:szCs w:val="20"/>
              </w:rPr>
              <w:t>improved</w:t>
            </w:r>
            <w:r w:rsidRPr="00DB74AF">
              <w:rPr>
                <w:rFonts w:ascii="Arial Narrow" w:eastAsia="MS Mincho" w:hAnsi="Arial Narrow" w:cs="Arial Narrow" w:hint="eastAsia"/>
                <w:sz w:val="20"/>
                <w:szCs w:val="20"/>
              </w:rPr>
              <w:t xml:space="preserve">. </w:t>
            </w:r>
          </w:p>
          <w:p w:rsidR="00CB7529" w:rsidRPr="00DB74AF" w:rsidRDefault="00861646" w:rsidP="00DB74AF">
            <w:pPr>
              <w:pStyle w:val="ListParagraph"/>
              <w:numPr>
                <w:ilvl w:val="0"/>
                <w:numId w:val="32"/>
              </w:numPr>
              <w:spacing w:line="240" w:lineRule="exact"/>
              <w:ind w:leftChars="-30" w:left="41" w:hangingChars="52" w:hanging="104"/>
              <w:rPr>
                <w:rFonts w:ascii="Arial Narrow" w:eastAsia="MS Mincho" w:hAnsi="Arial Narrow" w:cs="Arial Narrow"/>
                <w:sz w:val="20"/>
                <w:szCs w:val="20"/>
              </w:rPr>
            </w:pPr>
            <w:r w:rsidRPr="00DB74AF">
              <w:rPr>
                <w:rFonts w:ascii="Arial Narrow" w:eastAsia="MS Mincho" w:hAnsi="Arial Narrow" w:cs="Arial Narrow"/>
                <w:sz w:val="20"/>
                <w:szCs w:val="20"/>
              </w:rPr>
              <w:t>Industrial</w:t>
            </w:r>
            <w:r w:rsidRPr="00DB74AF">
              <w:rPr>
                <w:rFonts w:ascii="Arial Narrow" w:eastAsia="MS Mincho" w:hAnsi="Arial Narrow" w:cs="Arial Narrow" w:hint="eastAsia"/>
                <w:sz w:val="20"/>
                <w:szCs w:val="20"/>
              </w:rPr>
              <w:t xml:space="preserve"> liquid waste is treated </w:t>
            </w:r>
            <w:r w:rsidRPr="00DB74AF">
              <w:rPr>
                <w:rFonts w:ascii="Arial Narrow" w:eastAsia="MS Mincho" w:hAnsi="Arial Narrow" w:cs="Arial Narrow"/>
                <w:sz w:val="20"/>
                <w:szCs w:val="20"/>
              </w:rPr>
              <w:t>appropriately</w:t>
            </w:r>
          </w:p>
        </w:tc>
        <w:tc>
          <w:tcPr>
            <w:tcW w:w="2059" w:type="dxa"/>
            <w:vAlign w:val="center"/>
          </w:tcPr>
          <w:p w:rsidR="003B6F33" w:rsidRPr="00DB74AF" w:rsidRDefault="004C2608" w:rsidP="00DB74AF">
            <w:pPr>
              <w:spacing w:line="240" w:lineRule="exact"/>
              <w:ind w:left="0"/>
              <w:rPr>
                <w:rFonts w:ascii="Arial Narrow" w:eastAsia="MS Mincho" w:hAnsi="Arial Narrow" w:cs="Arial Narrow"/>
                <w:sz w:val="20"/>
                <w:szCs w:val="20"/>
              </w:rPr>
            </w:pPr>
            <w:r w:rsidRPr="00DB74AF">
              <w:rPr>
                <w:rFonts w:ascii="Arial Narrow" w:eastAsia="MS Mincho" w:hAnsi="Arial Narrow" w:cs="Arial Narrow" w:hint="eastAsia"/>
                <w:sz w:val="20"/>
                <w:szCs w:val="20"/>
              </w:rPr>
              <w:t>＊＊＊</w:t>
            </w:r>
          </w:p>
        </w:tc>
      </w:tr>
    </w:tbl>
    <w:p w:rsidR="00227540" w:rsidRDefault="00227540" w:rsidP="00227540">
      <w:pPr>
        <w:ind w:left="0"/>
      </w:pPr>
    </w:p>
    <w:p w:rsidR="00227540" w:rsidRPr="005C5EED" w:rsidRDefault="00227540" w:rsidP="00227540">
      <w:pPr>
        <w:pStyle w:val="Heading4"/>
      </w:pPr>
      <w:bookmarkStart w:id="44" w:name="_Toc361148048"/>
      <w:bookmarkStart w:id="45" w:name="_Toc378635432"/>
      <w:bookmarkStart w:id="46" w:name="_Toc380579097"/>
      <w:bookmarkStart w:id="47" w:name="_Toc508709790"/>
      <w:r w:rsidRPr="005C5EED">
        <w:rPr>
          <w:rFonts w:hint="eastAsia"/>
        </w:rPr>
        <w:lastRenderedPageBreak/>
        <w:t xml:space="preserve">Five Year </w:t>
      </w:r>
      <w:r w:rsidR="00AE4E14">
        <w:rPr>
          <w:rFonts w:hint="eastAsia"/>
        </w:rPr>
        <w:t>T</w:t>
      </w:r>
      <w:r w:rsidRPr="005C5EED">
        <w:t>arget</w:t>
      </w:r>
      <w:r w:rsidRPr="005C5EED">
        <w:rPr>
          <w:rFonts w:hint="eastAsia"/>
        </w:rPr>
        <w:t xml:space="preserve"> of </w:t>
      </w:r>
      <w:r w:rsidRPr="005C5EED">
        <w:t>Infrastructure</w:t>
      </w:r>
      <w:r w:rsidRPr="005C5EED">
        <w:rPr>
          <w:rFonts w:hint="eastAsia"/>
        </w:rPr>
        <w:t xml:space="preserve"> Development</w:t>
      </w:r>
      <w:bookmarkEnd w:id="44"/>
      <w:bookmarkEnd w:id="45"/>
      <w:bookmarkEnd w:id="46"/>
      <w:bookmarkEnd w:id="47"/>
    </w:p>
    <w:p w:rsidR="00AE4E14" w:rsidRPr="009A1DC7" w:rsidRDefault="00227540" w:rsidP="00AE4E14">
      <w:pPr>
        <w:pStyle w:val="BodyText"/>
        <w:tabs>
          <w:tab w:val="left" w:pos="10320"/>
        </w:tabs>
        <w:ind w:left="0" w:firstLineChars="0" w:firstLine="0"/>
        <w:rPr>
          <w:rFonts w:ascii="Arial" w:eastAsia="MS Gothic" w:hAnsi="Arial"/>
          <w:szCs w:val="21"/>
        </w:rPr>
      </w:pPr>
      <w:r w:rsidRPr="009A1DC7">
        <w:rPr>
          <w:rFonts w:ascii="Arial" w:eastAsia="MS Gothic" w:hAnsi="Arial" w:hint="eastAsia"/>
          <w:szCs w:val="21"/>
        </w:rPr>
        <w:t xml:space="preserve">Based on the </w:t>
      </w:r>
      <w:r w:rsidR="00AE4E14" w:rsidRPr="009A1DC7">
        <w:rPr>
          <w:rFonts w:ascii="Arial" w:eastAsia="MS Gothic" w:hAnsi="Arial" w:hint="eastAsia"/>
          <w:szCs w:val="21"/>
        </w:rPr>
        <w:t xml:space="preserve">above analysis, CPU </w:t>
      </w:r>
      <w:r w:rsidR="00AE4E14" w:rsidRPr="009A1DC7">
        <w:rPr>
          <w:rFonts w:ascii="Arial" w:eastAsia="MS Gothic" w:hAnsi="Arial"/>
          <w:szCs w:val="21"/>
        </w:rPr>
        <w:t>defines</w:t>
      </w:r>
      <w:r w:rsidR="00AE4E14" w:rsidRPr="009A1DC7">
        <w:rPr>
          <w:rFonts w:ascii="Arial" w:eastAsia="MS Gothic" w:hAnsi="Arial" w:hint="eastAsia"/>
          <w:szCs w:val="21"/>
        </w:rPr>
        <w:t xml:space="preserve"> five year target of infrastructure development. An example is attached below;   A </w:t>
      </w:r>
      <w:r w:rsidRPr="009A1DC7">
        <w:rPr>
          <w:rFonts w:ascii="Arial" w:eastAsia="MS Gothic" w:hAnsi="Arial" w:hint="eastAsia"/>
          <w:szCs w:val="21"/>
        </w:rPr>
        <w:t xml:space="preserve">CC </w:t>
      </w:r>
      <w:r w:rsidR="00AE4E14" w:rsidRPr="009A1DC7">
        <w:rPr>
          <w:rFonts w:ascii="Arial" w:eastAsia="MS Gothic" w:hAnsi="Arial" w:hint="eastAsia"/>
          <w:szCs w:val="21"/>
        </w:rPr>
        <w:t>may need</w:t>
      </w:r>
      <w:r w:rsidRPr="009A1DC7">
        <w:rPr>
          <w:rFonts w:ascii="Arial" w:eastAsia="MS Gothic" w:hAnsi="Arial" w:hint="eastAsia"/>
          <w:szCs w:val="21"/>
        </w:rPr>
        <w:t xml:space="preserve"> the situations mentioned in the </w:t>
      </w:r>
      <w:r w:rsidR="009465E0">
        <w:rPr>
          <w:rFonts w:ascii="Arial" w:eastAsia="MS Gothic" w:hAnsi="Arial"/>
          <w:szCs w:val="21"/>
        </w:rPr>
        <w:t xml:space="preserve">following </w:t>
      </w:r>
      <w:r w:rsidR="00AE4E14" w:rsidRPr="009A1DC7">
        <w:rPr>
          <w:rFonts w:ascii="Arial" w:eastAsia="MS Gothic" w:hAnsi="Arial" w:hint="eastAsia"/>
          <w:szCs w:val="21"/>
        </w:rPr>
        <w:t xml:space="preserve">table </w:t>
      </w:r>
      <w:r w:rsidRPr="009A1DC7">
        <w:rPr>
          <w:rFonts w:ascii="Arial" w:eastAsia="MS Gothic" w:hAnsi="Arial" w:hint="eastAsia"/>
          <w:szCs w:val="21"/>
        </w:rPr>
        <w:t>in five years;</w:t>
      </w:r>
    </w:p>
    <w:p w:rsidR="00AE4E14" w:rsidRPr="009A1DC7" w:rsidRDefault="00AE4E14" w:rsidP="00AE4E14">
      <w:pPr>
        <w:pStyle w:val="BodyText"/>
        <w:tabs>
          <w:tab w:val="left" w:pos="10320"/>
        </w:tabs>
        <w:ind w:left="0" w:firstLineChars="0" w:firstLine="0"/>
        <w:rPr>
          <w:rFonts w:ascii="Arial" w:eastAsia="MS Gothic" w:hAnsi="Arial"/>
          <w:szCs w:val="21"/>
        </w:rPr>
        <w:sectPr w:rsidR="00AE4E14" w:rsidRPr="009A1DC7" w:rsidSect="003C69BD">
          <w:footerReference w:type="default" r:id="rId17"/>
          <w:pgSz w:w="11906" w:h="16838" w:code="9"/>
          <w:pgMar w:top="1418" w:right="1418" w:bottom="1134" w:left="1418" w:header="0" w:footer="0" w:gutter="0"/>
          <w:pgNumType w:start="1"/>
          <w:cols w:space="425"/>
          <w:docGrid w:type="linesAndChars" w:linePitch="360"/>
        </w:sectPr>
      </w:pPr>
    </w:p>
    <w:p w:rsidR="00227540" w:rsidRPr="005C5EED" w:rsidRDefault="00227540" w:rsidP="00AE4E14">
      <w:pPr>
        <w:pStyle w:val="BodyText"/>
        <w:tabs>
          <w:tab w:val="left" w:pos="10320"/>
        </w:tabs>
        <w:ind w:left="0" w:firstLineChars="0" w:firstLine="0"/>
        <w:rPr>
          <w:color w:val="000000"/>
        </w:rPr>
      </w:pPr>
      <w:r w:rsidRPr="005C5EED">
        <w:rPr>
          <w:color w:val="000000"/>
        </w:rPr>
        <w:lastRenderedPageBreak/>
        <w:tab/>
      </w:r>
    </w:p>
    <w:p w:rsidR="00227540" w:rsidRPr="00227540" w:rsidRDefault="00227540" w:rsidP="00227540">
      <w:pPr>
        <w:pStyle w:val="Caption"/>
        <w:spacing w:before="120" w:after="180"/>
        <w:rPr>
          <w:lang w:val="en-US" w:eastAsia="ja-JP"/>
        </w:rPr>
      </w:pPr>
      <w:r w:rsidRPr="00227540">
        <w:rPr>
          <w:rFonts w:hint="eastAsia"/>
          <w:lang w:val="en-US" w:eastAsia="ja-JP"/>
        </w:rPr>
        <w:t xml:space="preserve">Table </w:t>
      </w:r>
      <w:r w:rsidR="00AE4E14">
        <w:rPr>
          <w:rFonts w:hint="eastAsia"/>
          <w:lang w:val="en-US" w:eastAsia="ja-JP"/>
        </w:rPr>
        <w:t>2</w:t>
      </w:r>
      <w:r w:rsidRPr="00227540">
        <w:rPr>
          <w:lang w:val="en-US"/>
        </w:rPr>
        <w:t>.</w:t>
      </w:r>
      <w:r w:rsidR="00AE4E14">
        <w:rPr>
          <w:rFonts w:hint="eastAsia"/>
          <w:lang w:val="en-US" w:eastAsia="ja-JP"/>
        </w:rPr>
        <w:t xml:space="preserve">6 </w:t>
      </w:r>
      <w:r w:rsidRPr="00227540">
        <w:rPr>
          <w:rFonts w:hint="eastAsia"/>
          <w:lang w:val="en-US"/>
        </w:rPr>
        <w:t xml:space="preserve">Five Year Goal of </w:t>
      </w:r>
      <w:r w:rsidRPr="00227540">
        <w:rPr>
          <w:lang w:val="en-US"/>
        </w:rPr>
        <w:t>Infrastructure</w:t>
      </w:r>
      <w:r w:rsidRPr="00227540">
        <w:rPr>
          <w:rFonts w:hint="eastAsia"/>
          <w:lang w:val="en-US"/>
        </w:rPr>
        <w:t xml:space="preserve"> </w:t>
      </w:r>
      <w:r w:rsidRPr="00F20342">
        <w:rPr>
          <w:rFonts w:hint="eastAsia"/>
          <w:lang w:val="en-US"/>
        </w:rPr>
        <w:t xml:space="preserve">Development </w:t>
      </w:r>
      <w:r w:rsidR="009236A7" w:rsidRPr="00F20342">
        <w:rPr>
          <w:rFonts w:hint="eastAsia"/>
          <w:lang w:val="en-US" w:eastAsia="ja-JP"/>
        </w:rPr>
        <w:t>(to be improved)</w:t>
      </w:r>
      <w:r w:rsidR="009236A7" w:rsidRPr="009236A7">
        <w:rPr>
          <w:rFonts w:hint="eastAsia"/>
          <w:color w:val="FF0000"/>
          <w:lang w:val="en-US" w:eastAsia="ja-JP"/>
        </w:rPr>
        <w:t xml:space="preserve"> </w:t>
      </w:r>
    </w:p>
    <w:tbl>
      <w:tblPr>
        <w:tblW w:w="13325" w:type="dxa"/>
        <w:jc w:val="center"/>
        <w:tblBorders>
          <w:top w:val="single" w:sz="4" w:space="0" w:color="auto"/>
          <w:bottom w:val="single" w:sz="4" w:space="0" w:color="auto"/>
          <w:insideH w:val="single" w:sz="4" w:space="0" w:color="auto"/>
        </w:tblBorders>
        <w:tblLayout w:type="fixed"/>
        <w:tblLook w:val="04A0"/>
      </w:tblPr>
      <w:tblGrid>
        <w:gridCol w:w="546"/>
        <w:gridCol w:w="1808"/>
        <w:gridCol w:w="3705"/>
        <w:gridCol w:w="3633"/>
        <w:gridCol w:w="3633"/>
      </w:tblGrid>
      <w:tr w:rsidR="00227540" w:rsidRPr="00F96989" w:rsidTr="00DB74AF">
        <w:trPr>
          <w:jc w:val="center"/>
        </w:trPr>
        <w:tc>
          <w:tcPr>
            <w:tcW w:w="546" w:type="dxa"/>
            <w:tcBorders>
              <w:top w:val="single" w:sz="12" w:space="0" w:color="auto"/>
              <w:left w:val="nil"/>
              <w:bottom w:val="double" w:sz="4" w:space="0" w:color="auto"/>
              <w:right w:val="dotted" w:sz="4" w:space="0" w:color="auto"/>
              <w:tl2br w:val="nil"/>
              <w:tr2bl w:val="nil"/>
            </w:tcBorders>
            <w:shd w:val="clear" w:color="auto" w:fill="auto"/>
            <w:vAlign w:val="center"/>
          </w:tcPr>
          <w:p w:rsidR="00227540" w:rsidRPr="00DB74AF" w:rsidRDefault="00227540" w:rsidP="00DB74AF">
            <w:pPr>
              <w:pStyle w:val="ListParagraph"/>
              <w:widowControl/>
              <w:snapToGrid w:val="0"/>
              <w:ind w:leftChars="-140" w:left="-294" w:firstLine="294"/>
              <w:jc w:val="center"/>
              <w:rPr>
                <w:rFonts w:ascii="Arial Narrow" w:eastAsia="Arial Narrow" w:hAnsi="Arial Narrow" w:cs="Arial Narrow"/>
                <w:b/>
                <w:color w:val="000000"/>
                <w:sz w:val="20"/>
                <w:szCs w:val="20"/>
              </w:rPr>
            </w:pPr>
            <w:r w:rsidRPr="00DB74AF">
              <w:rPr>
                <w:rFonts w:ascii="Arial Narrow" w:eastAsia="Arial Narrow" w:hAnsi="Arial Narrow" w:cs="Arial Narrow" w:hint="eastAsia"/>
                <w:b/>
                <w:color w:val="000000"/>
                <w:sz w:val="20"/>
                <w:szCs w:val="20"/>
              </w:rPr>
              <w:t>No.</w:t>
            </w:r>
          </w:p>
        </w:tc>
        <w:tc>
          <w:tcPr>
            <w:tcW w:w="1808" w:type="dxa"/>
            <w:tcBorders>
              <w:top w:val="single" w:sz="12" w:space="0" w:color="auto"/>
              <w:left w:val="dotted" w:sz="4" w:space="0" w:color="auto"/>
              <w:bottom w:val="double" w:sz="4" w:space="0" w:color="auto"/>
              <w:right w:val="dotted" w:sz="4" w:space="0" w:color="auto"/>
              <w:tl2br w:val="nil"/>
              <w:tr2bl w:val="nil"/>
            </w:tcBorders>
            <w:shd w:val="clear" w:color="auto" w:fill="auto"/>
            <w:vAlign w:val="center"/>
          </w:tcPr>
          <w:p w:rsidR="00227540" w:rsidRPr="00DB74AF" w:rsidRDefault="00227540" w:rsidP="00DB74AF">
            <w:pPr>
              <w:pStyle w:val="ListParagraph"/>
              <w:widowControl/>
              <w:snapToGrid w:val="0"/>
              <w:ind w:leftChars="-140" w:left="-294" w:firstLine="525"/>
              <w:jc w:val="center"/>
              <w:rPr>
                <w:rFonts w:ascii="Arial Narrow" w:eastAsia="Arial Narrow" w:hAnsi="Arial Narrow" w:cs="Arial Narrow"/>
                <w:b/>
                <w:color w:val="000000"/>
                <w:sz w:val="20"/>
                <w:szCs w:val="20"/>
              </w:rPr>
            </w:pPr>
            <w:r w:rsidRPr="00DB74AF">
              <w:rPr>
                <w:rFonts w:ascii="Arial Narrow" w:eastAsia="Arial Narrow" w:hAnsi="Arial Narrow" w:cs="Arial Narrow"/>
                <w:b/>
                <w:color w:val="000000"/>
                <w:sz w:val="20"/>
                <w:szCs w:val="20"/>
              </w:rPr>
              <w:t>Topics</w:t>
            </w:r>
          </w:p>
        </w:tc>
        <w:tc>
          <w:tcPr>
            <w:tcW w:w="3705" w:type="dxa"/>
            <w:tcBorders>
              <w:top w:val="single" w:sz="12" w:space="0" w:color="auto"/>
              <w:left w:val="dotted" w:sz="4" w:space="0" w:color="auto"/>
              <w:bottom w:val="double" w:sz="4" w:space="0" w:color="auto"/>
              <w:right w:val="dotted" w:sz="4" w:space="0" w:color="auto"/>
              <w:tl2br w:val="nil"/>
              <w:tr2bl w:val="nil"/>
            </w:tcBorders>
            <w:shd w:val="clear" w:color="auto" w:fill="auto"/>
            <w:vAlign w:val="center"/>
          </w:tcPr>
          <w:p w:rsidR="00227540" w:rsidRPr="00DB74AF" w:rsidRDefault="00227540" w:rsidP="00DB74AF">
            <w:pPr>
              <w:pStyle w:val="ListParagraph"/>
              <w:widowControl/>
              <w:snapToGrid w:val="0"/>
              <w:ind w:leftChars="-140" w:left="-294" w:firstLine="525"/>
              <w:jc w:val="center"/>
              <w:rPr>
                <w:rFonts w:ascii="Arial Narrow" w:eastAsia="Arial Narrow" w:hAnsi="Arial Narrow" w:cs="Arial Narrow"/>
                <w:b/>
                <w:color w:val="000000"/>
                <w:sz w:val="20"/>
                <w:szCs w:val="20"/>
              </w:rPr>
            </w:pPr>
            <w:r w:rsidRPr="00DB74AF">
              <w:rPr>
                <w:rFonts w:ascii="Arial Narrow" w:eastAsia="Arial Narrow" w:hAnsi="Arial Narrow" w:cs="Arial Narrow"/>
                <w:b/>
                <w:color w:val="000000"/>
                <w:sz w:val="20"/>
                <w:szCs w:val="20"/>
              </w:rPr>
              <w:t>Output</w:t>
            </w:r>
          </w:p>
        </w:tc>
        <w:tc>
          <w:tcPr>
            <w:tcW w:w="3633" w:type="dxa"/>
            <w:tcBorders>
              <w:top w:val="single" w:sz="12" w:space="0" w:color="auto"/>
              <w:left w:val="dotted" w:sz="4" w:space="0" w:color="auto"/>
              <w:bottom w:val="double" w:sz="4" w:space="0" w:color="auto"/>
              <w:right w:val="dotted" w:sz="4" w:space="0" w:color="auto"/>
              <w:tl2br w:val="nil"/>
              <w:tr2bl w:val="nil"/>
            </w:tcBorders>
            <w:shd w:val="clear" w:color="auto" w:fill="auto"/>
            <w:vAlign w:val="center"/>
          </w:tcPr>
          <w:p w:rsidR="00227540" w:rsidRPr="00DB74AF" w:rsidRDefault="00227540" w:rsidP="00DB74AF">
            <w:pPr>
              <w:pStyle w:val="ListParagraph"/>
              <w:widowControl/>
              <w:snapToGrid w:val="0"/>
              <w:ind w:leftChars="-140" w:left="-294" w:firstLine="525"/>
              <w:jc w:val="center"/>
              <w:rPr>
                <w:rFonts w:ascii="Arial Narrow" w:eastAsia="Arial Narrow" w:hAnsi="Arial Narrow" w:cs="Arial Narrow"/>
                <w:b/>
                <w:color w:val="000000"/>
                <w:sz w:val="20"/>
                <w:szCs w:val="20"/>
              </w:rPr>
            </w:pPr>
            <w:r w:rsidRPr="00DB74AF">
              <w:rPr>
                <w:rFonts w:ascii="Arial Narrow" w:eastAsia="Arial Narrow" w:hAnsi="Arial Narrow" w:cs="Arial Narrow"/>
                <w:b/>
                <w:color w:val="000000"/>
                <w:sz w:val="20"/>
                <w:szCs w:val="20"/>
              </w:rPr>
              <w:t>Numerical Indicator</w:t>
            </w:r>
          </w:p>
        </w:tc>
        <w:tc>
          <w:tcPr>
            <w:tcW w:w="3633" w:type="dxa"/>
            <w:tcBorders>
              <w:top w:val="single" w:sz="12" w:space="0" w:color="auto"/>
              <w:left w:val="dotted" w:sz="4" w:space="0" w:color="auto"/>
              <w:bottom w:val="double" w:sz="4" w:space="0" w:color="auto"/>
              <w:right w:val="nil"/>
              <w:tl2br w:val="nil"/>
              <w:tr2bl w:val="nil"/>
            </w:tcBorders>
            <w:shd w:val="clear" w:color="auto" w:fill="auto"/>
            <w:vAlign w:val="center"/>
          </w:tcPr>
          <w:p w:rsidR="00227540" w:rsidRPr="00DB74AF" w:rsidRDefault="00227540" w:rsidP="00DB74AF">
            <w:pPr>
              <w:pStyle w:val="ListParagraph"/>
              <w:widowControl/>
              <w:snapToGrid w:val="0"/>
              <w:ind w:leftChars="-140" w:left="-294" w:firstLine="525"/>
              <w:jc w:val="center"/>
              <w:rPr>
                <w:rFonts w:ascii="Arial Narrow" w:eastAsia="Arial Narrow" w:hAnsi="Arial Narrow" w:cs="Arial Narrow"/>
                <w:b/>
                <w:color w:val="000000"/>
                <w:sz w:val="20"/>
                <w:szCs w:val="20"/>
              </w:rPr>
            </w:pPr>
            <w:r w:rsidRPr="00DB74AF">
              <w:rPr>
                <w:rFonts w:ascii="Arial Narrow" w:eastAsia="Arial Narrow" w:hAnsi="Arial Narrow" w:cs="Arial Narrow"/>
                <w:b/>
                <w:color w:val="000000"/>
                <w:sz w:val="20"/>
                <w:szCs w:val="20"/>
              </w:rPr>
              <w:t>Remarks</w:t>
            </w:r>
          </w:p>
        </w:tc>
      </w:tr>
      <w:tr w:rsidR="00227540" w:rsidRPr="005C5EED" w:rsidTr="00DB74AF">
        <w:trPr>
          <w:jc w:val="center"/>
        </w:trPr>
        <w:tc>
          <w:tcPr>
            <w:tcW w:w="546" w:type="dxa"/>
            <w:vAlign w:val="center"/>
          </w:tcPr>
          <w:p w:rsidR="00227540" w:rsidRPr="00DB74AF" w:rsidRDefault="00227540" w:rsidP="00DB74AF">
            <w:pPr>
              <w:pStyle w:val="ListParagraph"/>
              <w:widowControl/>
              <w:snapToGrid w:val="0"/>
              <w:ind w:leftChars="-140" w:left="-294" w:firstLine="294"/>
              <w:jc w:val="center"/>
              <w:rPr>
                <w:rFonts w:ascii="Arial Narrow" w:eastAsia="Arial Narrow" w:hAnsi="Arial Narrow" w:cs="Arial Narrow"/>
                <w:b/>
                <w:color w:val="000000"/>
                <w:sz w:val="20"/>
                <w:szCs w:val="20"/>
              </w:rPr>
            </w:pPr>
            <w:r w:rsidRPr="00DB74AF">
              <w:rPr>
                <w:rFonts w:ascii="Arial Narrow" w:eastAsia="Arial Narrow" w:hAnsi="Arial Narrow" w:cs="Arial Narrow"/>
                <w:b/>
                <w:color w:val="000000"/>
                <w:sz w:val="20"/>
                <w:szCs w:val="20"/>
              </w:rPr>
              <w:t>1</w:t>
            </w:r>
          </w:p>
        </w:tc>
        <w:tc>
          <w:tcPr>
            <w:tcW w:w="1808" w:type="dxa"/>
            <w:vAlign w:val="center"/>
          </w:tcPr>
          <w:p w:rsidR="00227540" w:rsidRPr="00DB74AF" w:rsidRDefault="00227540" w:rsidP="00DB74AF">
            <w:pPr>
              <w:ind w:leftChars="-140" w:left="-294" w:firstLine="52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Water Supply</w:t>
            </w:r>
          </w:p>
        </w:tc>
        <w:tc>
          <w:tcPr>
            <w:tcW w:w="3705" w:type="dxa"/>
            <w:vAlign w:val="center"/>
          </w:tcPr>
          <w:p w:rsidR="00227540" w:rsidRPr="00DB74AF" w:rsidRDefault="00227540" w:rsidP="00DB74AF">
            <w:pPr>
              <w:pStyle w:val="ListParagraph"/>
              <w:widowControl/>
              <w:numPr>
                <w:ilvl w:val="0"/>
                <w:numId w:val="33"/>
              </w:numPr>
              <w:snapToGrid w:val="0"/>
              <w:spacing w:line="0" w:lineRule="atLeast"/>
              <w:ind w:leftChars="0" w:left="175" w:hanging="17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Ensured water supply.</w:t>
            </w:r>
          </w:p>
          <w:p w:rsidR="00227540" w:rsidRPr="00DB74AF" w:rsidRDefault="00227540" w:rsidP="00DB74AF">
            <w:pPr>
              <w:pStyle w:val="ListParagraph"/>
              <w:widowControl/>
              <w:numPr>
                <w:ilvl w:val="0"/>
                <w:numId w:val="33"/>
              </w:numPr>
              <w:snapToGrid w:val="0"/>
              <w:spacing w:line="0" w:lineRule="atLeast"/>
              <w:ind w:leftChars="0" w:left="175" w:hanging="17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Revenue Generated.</w:t>
            </w:r>
          </w:p>
        </w:tc>
        <w:tc>
          <w:tcPr>
            <w:tcW w:w="3633" w:type="dxa"/>
            <w:vAlign w:val="center"/>
          </w:tcPr>
          <w:p w:rsidR="00227540" w:rsidRPr="00DB74AF" w:rsidRDefault="00227540" w:rsidP="00DB74AF">
            <w:pPr>
              <w:pStyle w:val="ListParagraph"/>
              <w:widowControl/>
              <w:numPr>
                <w:ilvl w:val="0"/>
                <w:numId w:val="33"/>
              </w:numPr>
              <w:snapToGrid w:val="0"/>
              <w:spacing w:line="0" w:lineRule="atLeast"/>
              <w:ind w:leftChars="0" w:left="175" w:rightChars="50" w:right="105" w:hanging="17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100% Water Supply</w:t>
            </w:r>
          </w:p>
        </w:tc>
        <w:tc>
          <w:tcPr>
            <w:tcW w:w="3633" w:type="dxa"/>
            <w:vAlign w:val="center"/>
          </w:tcPr>
          <w:p w:rsidR="00227540" w:rsidRPr="00DB74AF" w:rsidRDefault="00227540" w:rsidP="00DB74AF">
            <w:pPr>
              <w:pStyle w:val="ListParagraph"/>
              <w:widowControl/>
              <w:numPr>
                <w:ilvl w:val="0"/>
                <w:numId w:val="33"/>
              </w:numPr>
              <w:snapToGrid w:val="0"/>
              <w:spacing w:line="0" w:lineRule="atLeast"/>
              <w:ind w:leftChars="0" w:left="175" w:hanging="17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 xml:space="preserve">Water supply for Shiddhirganj zone. </w:t>
            </w:r>
          </w:p>
        </w:tc>
      </w:tr>
      <w:tr w:rsidR="00227540" w:rsidRPr="005C5EED" w:rsidTr="00DB74AF">
        <w:trPr>
          <w:jc w:val="center"/>
        </w:trPr>
        <w:tc>
          <w:tcPr>
            <w:tcW w:w="546" w:type="dxa"/>
            <w:vAlign w:val="center"/>
          </w:tcPr>
          <w:p w:rsidR="00227540" w:rsidRPr="00DB74AF" w:rsidRDefault="00227540" w:rsidP="00DB74AF">
            <w:pPr>
              <w:pStyle w:val="ListParagraph"/>
              <w:widowControl/>
              <w:snapToGrid w:val="0"/>
              <w:ind w:leftChars="-140" w:left="-294" w:firstLine="294"/>
              <w:jc w:val="center"/>
              <w:rPr>
                <w:rFonts w:ascii="Arial Narrow" w:eastAsia="Arial Narrow" w:hAnsi="Arial Narrow" w:cs="Arial Narrow"/>
                <w:b/>
                <w:color w:val="000000"/>
                <w:sz w:val="20"/>
                <w:szCs w:val="20"/>
              </w:rPr>
            </w:pPr>
            <w:r w:rsidRPr="00DB74AF">
              <w:rPr>
                <w:rFonts w:ascii="Arial Narrow" w:eastAsia="Arial Narrow" w:hAnsi="Arial Narrow" w:cs="Arial Narrow"/>
                <w:b/>
                <w:color w:val="000000"/>
                <w:sz w:val="20"/>
                <w:szCs w:val="20"/>
              </w:rPr>
              <w:t>2</w:t>
            </w:r>
          </w:p>
          <w:p w:rsidR="00227540" w:rsidRPr="00DB74AF" w:rsidRDefault="00227540" w:rsidP="00DB74AF">
            <w:pPr>
              <w:pStyle w:val="ListParagraph"/>
              <w:widowControl/>
              <w:snapToGrid w:val="0"/>
              <w:ind w:leftChars="-140" w:left="-294" w:firstLine="294"/>
              <w:jc w:val="center"/>
              <w:rPr>
                <w:rFonts w:ascii="Arial Narrow" w:eastAsia="Arial Narrow" w:hAnsi="Arial Narrow" w:cs="Arial Narrow"/>
                <w:b/>
                <w:color w:val="000000"/>
                <w:sz w:val="20"/>
                <w:szCs w:val="20"/>
              </w:rPr>
            </w:pPr>
          </w:p>
        </w:tc>
        <w:tc>
          <w:tcPr>
            <w:tcW w:w="1808" w:type="dxa"/>
            <w:vAlign w:val="center"/>
          </w:tcPr>
          <w:p w:rsidR="00227540" w:rsidRPr="00DB74AF" w:rsidRDefault="00227540" w:rsidP="00DB74AF">
            <w:pPr>
              <w:ind w:leftChars="-140" w:left="-294" w:firstLine="52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Solid waste</w:t>
            </w:r>
          </w:p>
        </w:tc>
        <w:tc>
          <w:tcPr>
            <w:tcW w:w="3705" w:type="dxa"/>
            <w:vAlign w:val="center"/>
          </w:tcPr>
          <w:p w:rsidR="00227540" w:rsidRPr="00DB74AF" w:rsidRDefault="00227540" w:rsidP="00DB74AF">
            <w:pPr>
              <w:pStyle w:val="ListParagraph"/>
              <w:widowControl/>
              <w:numPr>
                <w:ilvl w:val="0"/>
                <w:numId w:val="33"/>
              </w:numPr>
              <w:snapToGrid w:val="0"/>
              <w:spacing w:line="0" w:lineRule="atLeast"/>
              <w:ind w:leftChars="0" w:left="175" w:hanging="17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Waste Collection for CO</w:t>
            </w:r>
            <w:r w:rsidRPr="00DB74AF">
              <w:rPr>
                <w:rFonts w:ascii="Arial Narrow" w:eastAsia="Arial Narrow" w:hAnsi="Arial Narrow" w:cs="Arial Narrow"/>
                <w:color w:val="000000"/>
                <w:sz w:val="20"/>
                <w:szCs w:val="20"/>
                <w:vertAlign w:val="subscript"/>
              </w:rPr>
              <w:t>2</w:t>
            </w:r>
            <w:r w:rsidRPr="00DB74AF">
              <w:rPr>
                <w:rFonts w:ascii="Arial Narrow" w:eastAsia="Arial Narrow" w:hAnsi="Arial Narrow" w:cs="Arial Narrow"/>
                <w:color w:val="000000"/>
                <w:sz w:val="20"/>
                <w:szCs w:val="20"/>
              </w:rPr>
              <w:t xml:space="preserve"> emission reduction.</w:t>
            </w:r>
          </w:p>
          <w:p w:rsidR="00227540" w:rsidRPr="00DB74AF" w:rsidRDefault="00227540" w:rsidP="00DB74AF">
            <w:pPr>
              <w:pStyle w:val="ListParagraph"/>
              <w:widowControl/>
              <w:numPr>
                <w:ilvl w:val="0"/>
                <w:numId w:val="33"/>
              </w:numPr>
              <w:snapToGrid w:val="0"/>
              <w:spacing w:line="0" w:lineRule="atLeast"/>
              <w:ind w:leftChars="0" w:left="175" w:hanging="17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City will be neat and clean.</w:t>
            </w:r>
          </w:p>
          <w:p w:rsidR="00227540" w:rsidRPr="00DB74AF" w:rsidRDefault="00227540" w:rsidP="00DB74AF">
            <w:pPr>
              <w:pStyle w:val="ListParagraph"/>
              <w:widowControl/>
              <w:numPr>
                <w:ilvl w:val="0"/>
                <w:numId w:val="33"/>
              </w:numPr>
              <w:snapToGrid w:val="0"/>
              <w:spacing w:line="0" w:lineRule="atLeast"/>
              <w:ind w:leftChars="0" w:left="175" w:hanging="17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Water bodies will free from wastes.</w:t>
            </w:r>
          </w:p>
          <w:p w:rsidR="00227540" w:rsidRPr="00DB74AF" w:rsidRDefault="00227540" w:rsidP="00DB74AF">
            <w:pPr>
              <w:pStyle w:val="ListParagraph"/>
              <w:widowControl/>
              <w:numPr>
                <w:ilvl w:val="0"/>
                <w:numId w:val="33"/>
              </w:numPr>
              <w:snapToGrid w:val="0"/>
              <w:spacing w:line="0" w:lineRule="atLeast"/>
              <w:ind w:leftChars="0" w:left="175" w:hanging="17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3R (Reuse, Reduce, Recycle).</w:t>
            </w:r>
          </w:p>
          <w:p w:rsidR="00227540" w:rsidRPr="00DB74AF" w:rsidRDefault="00227540" w:rsidP="00DB74AF">
            <w:pPr>
              <w:pStyle w:val="ListParagraph"/>
              <w:widowControl/>
              <w:numPr>
                <w:ilvl w:val="0"/>
                <w:numId w:val="33"/>
              </w:numPr>
              <w:snapToGrid w:val="0"/>
              <w:spacing w:line="0" w:lineRule="atLeast"/>
              <w:ind w:leftChars="0" w:left="175" w:hanging="17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Revenue Collection.</w:t>
            </w:r>
          </w:p>
        </w:tc>
        <w:tc>
          <w:tcPr>
            <w:tcW w:w="3633" w:type="dxa"/>
            <w:vAlign w:val="center"/>
          </w:tcPr>
          <w:p w:rsidR="00227540" w:rsidRPr="00DB74AF" w:rsidRDefault="00227540" w:rsidP="00DB74AF">
            <w:pPr>
              <w:pStyle w:val="ListParagraph"/>
              <w:widowControl/>
              <w:numPr>
                <w:ilvl w:val="0"/>
                <w:numId w:val="33"/>
              </w:numPr>
              <w:snapToGrid w:val="0"/>
              <w:spacing w:line="0" w:lineRule="atLeast"/>
              <w:ind w:leftChars="0" w:left="175" w:rightChars="50" w:right="105" w:hanging="17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100% waste collection.</w:t>
            </w:r>
          </w:p>
          <w:p w:rsidR="00227540" w:rsidRPr="00DB74AF" w:rsidRDefault="00227540" w:rsidP="00DB74AF">
            <w:pPr>
              <w:pStyle w:val="ListParagraph"/>
              <w:widowControl/>
              <w:numPr>
                <w:ilvl w:val="0"/>
                <w:numId w:val="33"/>
              </w:numPr>
              <w:snapToGrid w:val="0"/>
              <w:spacing w:line="0" w:lineRule="atLeast"/>
              <w:ind w:leftChars="0" w:left="175" w:rightChars="50" w:right="105" w:hanging="17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Three Compost plan. (Bio gas, Fertilizer and Electricity)</w:t>
            </w:r>
          </w:p>
          <w:p w:rsidR="00227540" w:rsidRPr="00DB74AF" w:rsidRDefault="00227540" w:rsidP="00DB74AF">
            <w:pPr>
              <w:pStyle w:val="ListParagraph"/>
              <w:widowControl/>
              <w:numPr>
                <w:ilvl w:val="0"/>
                <w:numId w:val="33"/>
              </w:numPr>
              <w:snapToGrid w:val="0"/>
              <w:spacing w:line="0" w:lineRule="atLeast"/>
              <w:ind w:leftChars="0" w:left="175" w:rightChars="50" w:right="105" w:hanging="17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Decrease 50% water borne diseases.</w:t>
            </w:r>
          </w:p>
          <w:p w:rsidR="00227540" w:rsidRPr="00DB74AF" w:rsidRDefault="00227540" w:rsidP="00DB74AF">
            <w:pPr>
              <w:pStyle w:val="ListParagraph"/>
              <w:widowControl/>
              <w:numPr>
                <w:ilvl w:val="0"/>
                <w:numId w:val="33"/>
              </w:numPr>
              <w:snapToGrid w:val="0"/>
              <w:spacing w:line="0" w:lineRule="atLeast"/>
              <w:ind w:leftChars="0" w:left="175" w:rightChars="50" w:right="105" w:hanging="17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1</w:t>
            </w:r>
            <w:r w:rsidRPr="00DB74AF">
              <w:rPr>
                <w:rFonts w:ascii="Arial Narrow" w:eastAsia="Arial Narrow" w:hAnsi="Arial Narrow" w:cs="Arial Narrow" w:hint="eastAsia"/>
                <w:color w:val="000000"/>
                <w:sz w:val="20"/>
                <w:szCs w:val="20"/>
              </w:rPr>
              <w:t>00</w:t>
            </w:r>
            <w:r w:rsidRPr="00DB74AF">
              <w:rPr>
                <w:rFonts w:ascii="Arial Narrow" w:eastAsia="Arial Narrow" w:hAnsi="Arial Narrow" w:cs="Arial Narrow"/>
                <w:color w:val="000000"/>
                <w:sz w:val="20"/>
                <w:szCs w:val="20"/>
              </w:rPr>
              <w:t>% Separation at source.</w:t>
            </w:r>
          </w:p>
        </w:tc>
        <w:tc>
          <w:tcPr>
            <w:tcW w:w="3633" w:type="dxa"/>
            <w:vAlign w:val="center"/>
          </w:tcPr>
          <w:p w:rsidR="00227540" w:rsidRPr="00DB74AF" w:rsidRDefault="00227540" w:rsidP="00DB74AF">
            <w:pPr>
              <w:pStyle w:val="ListParagraph"/>
              <w:widowControl/>
              <w:numPr>
                <w:ilvl w:val="0"/>
                <w:numId w:val="33"/>
              </w:numPr>
              <w:snapToGrid w:val="0"/>
              <w:spacing w:line="0" w:lineRule="atLeast"/>
              <w:ind w:leftChars="0" w:left="175" w:hanging="17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Financial cost to be calculated.</w:t>
            </w:r>
          </w:p>
          <w:p w:rsidR="00227540" w:rsidRPr="00DB74AF" w:rsidRDefault="00227540" w:rsidP="00DB74AF">
            <w:pPr>
              <w:pStyle w:val="ListParagraph"/>
              <w:widowControl/>
              <w:numPr>
                <w:ilvl w:val="0"/>
                <w:numId w:val="33"/>
              </w:numPr>
              <w:snapToGrid w:val="0"/>
              <w:spacing w:line="0" w:lineRule="atLeast"/>
              <w:ind w:leftChars="0" w:left="175" w:hanging="17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17% tax is collected from every household</w:t>
            </w:r>
            <w:r w:rsidRPr="00DB74AF">
              <w:rPr>
                <w:rFonts w:ascii="Arial Narrow" w:eastAsia="Arial Narrow" w:hAnsi="Arial Narrow" w:cs="Arial Narrow" w:hint="eastAsia"/>
                <w:color w:val="000000"/>
                <w:sz w:val="20"/>
                <w:szCs w:val="20"/>
              </w:rPr>
              <w:t xml:space="preserve">. </w:t>
            </w:r>
            <w:r w:rsidRPr="00DB74AF">
              <w:rPr>
                <w:rFonts w:ascii="Arial Narrow" w:eastAsia="Arial Narrow" w:hAnsi="Arial Narrow" w:cs="Arial Narrow"/>
                <w:color w:val="000000"/>
                <w:sz w:val="20"/>
                <w:szCs w:val="20"/>
              </w:rPr>
              <w:t>3 %</w:t>
            </w:r>
            <w:r w:rsidRPr="00DB74AF">
              <w:rPr>
                <w:rFonts w:ascii="Arial Narrow" w:eastAsia="Arial Narrow" w:hAnsi="Arial Narrow" w:cs="Arial Narrow" w:hint="eastAsia"/>
                <w:color w:val="000000"/>
                <w:sz w:val="20"/>
                <w:szCs w:val="20"/>
              </w:rPr>
              <w:t xml:space="preserve"> is</w:t>
            </w:r>
            <w:r w:rsidRPr="00DB74AF">
              <w:rPr>
                <w:rFonts w:ascii="Arial Narrow" w:eastAsia="Arial Narrow" w:hAnsi="Arial Narrow" w:cs="Arial Narrow"/>
                <w:color w:val="000000"/>
                <w:sz w:val="20"/>
                <w:szCs w:val="20"/>
              </w:rPr>
              <w:t xml:space="preserve"> for lighting</w:t>
            </w:r>
            <w:r w:rsidRPr="00DB74AF">
              <w:rPr>
                <w:rFonts w:ascii="Arial Narrow" w:eastAsia="Arial Narrow" w:hAnsi="Arial Narrow" w:cs="Arial Narrow" w:hint="eastAsia"/>
                <w:color w:val="000000"/>
                <w:sz w:val="20"/>
                <w:szCs w:val="20"/>
              </w:rPr>
              <w:t>,</w:t>
            </w:r>
            <w:r w:rsidRPr="00DB74AF">
              <w:rPr>
                <w:rFonts w:ascii="Arial Narrow" w:eastAsia="Arial Narrow" w:hAnsi="Arial Narrow" w:cs="Arial Narrow"/>
                <w:color w:val="000000"/>
                <w:sz w:val="20"/>
                <w:szCs w:val="20"/>
              </w:rPr>
              <w:t xml:space="preserve"> 7% </w:t>
            </w:r>
            <w:r w:rsidRPr="00DB74AF">
              <w:rPr>
                <w:rFonts w:ascii="Arial Narrow" w:eastAsia="Arial Narrow" w:hAnsi="Arial Narrow" w:cs="Arial Narrow" w:hint="eastAsia"/>
                <w:color w:val="000000"/>
                <w:sz w:val="20"/>
                <w:szCs w:val="20"/>
              </w:rPr>
              <w:t xml:space="preserve">is </w:t>
            </w:r>
            <w:r w:rsidRPr="00DB74AF">
              <w:rPr>
                <w:rFonts w:ascii="Arial Narrow" w:eastAsia="Arial Narrow" w:hAnsi="Arial Narrow" w:cs="Arial Narrow"/>
                <w:color w:val="000000"/>
                <w:sz w:val="20"/>
                <w:szCs w:val="20"/>
              </w:rPr>
              <w:t xml:space="preserve">for cleaning and 7% </w:t>
            </w:r>
            <w:r w:rsidRPr="00DB74AF">
              <w:rPr>
                <w:rFonts w:ascii="Arial Narrow" w:eastAsia="Arial Narrow" w:hAnsi="Arial Narrow" w:cs="Arial Narrow" w:hint="eastAsia"/>
                <w:color w:val="000000"/>
                <w:sz w:val="20"/>
                <w:szCs w:val="20"/>
              </w:rPr>
              <w:t>is</w:t>
            </w:r>
            <w:r w:rsidRPr="00DB74AF">
              <w:rPr>
                <w:rFonts w:ascii="Arial Narrow" w:eastAsia="Arial Narrow" w:hAnsi="Arial Narrow" w:cs="Arial Narrow"/>
                <w:color w:val="000000"/>
                <w:sz w:val="20"/>
                <w:szCs w:val="20"/>
              </w:rPr>
              <w:t xml:space="preserve"> holding tax.</w:t>
            </w:r>
          </w:p>
        </w:tc>
      </w:tr>
      <w:tr w:rsidR="00227540" w:rsidRPr="005C5EED" w:rsidTr="00DB74AF">
        <w:trPr>
          <w:jc w:val="center"/>
        </w:trPr>
        <w:tc>
          <w:tcPr>
            <w:tcW w:w="546" w:type="dxa"/>
            <w:vAlign w:val="center"/>
          </w:tcPr>
          <w:p w:rsidR="00227540" w:rsidRPr="00DB74AF" w:rsidRDefault="00227540" w:rsidP="00DB74AF">
            <w:pPr>
              <w:pStyle w:val="ListParagraph"/>
              <w:widowControl/>
              <w:snapToGrid w:val="0"/>
              <w:ind w:leftChars="-140" w:left="-294" w:firstLine="294"/>
              <w:jc w:val="center"/>
              <w:rPr>
                <w:rFonts w:ascii="Arial Narrow" w:eastAsia="MS Mincho" w:hAnsi="Arial Narrow" w:cs="Arial Narrow"/>
                <w:b/>
                <w:color w:val="000000"/>
                <w:sz w:val="20"/>
                <w:szCs w:val="20"/>
              </w:rPr>
            </w:pPr>
            <w:r w:rsidRPr="00DB74AF">
              <w:rPr>
                <w:rFonts w:ascii="Arial Narrow" w:eastAsia="Arial Narrow" w:hAnsi="Arial Narrow" w:cs="Arial Narrow"/>
                <w:b/>
                <w:color w:val="000000"/>
                <w:sz w:val="20"/>
                <w:szCs w:val="20"/>
              </w:rPr>
              <w:t>3</w:t>
            </w:r>
          </w:p>
        </w:tc>
        <w:tc>
          <w:tcPr>
            <w:tcW w:w="1808" w:type="dxa"/>
            <w:vAlign w:val="center"/>
          </w:tcPr>
          <w:p w:rsidR="00227540" w:rsidRPr="00DB74AF" w:rsidRDefault="00227540" w:rsidP="00DB74AF">
            <w:pPr>
              <w:ind w:leftChars="-140" w:left="-294" w:firstLine="52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Drainage</w:t>
            </w:r>
          </w:p>
        </w:tc>
        <w:tc>
          <w:tcPr>
            <w:tcW w:w="3705" w:type="dxa"/>
            <w:vAlign w:val="center"/>
          </w:tcPr>
          <w:p w:rsidR="00227540" w:rsidRPr="00DB74AF" w:rsidRDefault="00227540" w:rsidP="00DB74AF">
            <w:pPr>
              <w:pStyle w:val="ListParagraph"/>
              <w:widowControl/>
              <w:numPr>
                <w:ilvl w:val="0"/>
                <w:numId w:val="33"/>
              </w:numPr>
              <w:snapToGrid w:val="0"/>
              <w:spacing w:line="0" w:lineRule="atLeast"/>
              <w:ind w:leftChars="0" w:left="175" w:hanging="17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No water logging.</w:t>
            </w:r>
          </w:p>
        </w:tc>
        <w:tc>
          <w:tcPr>
            <w:tcW w:w="3633" w:type="dxa"/>
            <w:vAlign w:val="center"/>
          </w:tcPr>
          <w:p w:rsidR="00227540" w:rsidRPr="00DB74AF" w:rsidRDefault="00227540" w:rsidP="00DB74AF">
            <w:pPr>
              <w:pStyle w:val="ListParagraph"/>
              <w:widowControl/>
              <w:numPr>
                <w:ilvl w:val="0"/>
                <w:numId w:val="33"/>
              </w:numPr>
              <w:snapToGrid w:val="0"/>
              <w:spacing w:line="0" w:lineRule="atLeast"/>
              <w:ind w:leftChars="0" w:left="175" w:rightChars="50" w:right="105" w:hanging="17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 xml:space="preserve">80% Settlements will be free from water logging. </w:t>
            </w:r>
          </w:p>
        </w:tc>
        <w:tc>
          <w:tcPr>
            <w:tcW w:w="3633" w:type="dxa"/>
            <w:vAlign w:val="center"/>
          </w:tcPr>
          <w:p w:rsidR="00227540" w:rsidRPr="00DB74AF" w:rsidRDefault="00227540" w:rsidP="00DB74AF">
            <w:pPr>
              <w:pStyle w:val="ListParagraph"/>
              <w:widowControl/>
              <w:numPr>
                <w:ilvl w:val="0"/>
                <w:numId w:val="33"/>
              </w:numPr>
              <w:snapToGrid w:val="0"/>
              <w:spacing w:line="0" w:lineRule="atLeast"/>
              <w:ind w:leftChars="0" w:left="175" w:hanging="17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As Siddhirganj is</w:t>
            </w:r>
            <w:r w:rsidRPr="00DB74AF">
              <w:rPr>
                <w:rFonts w:ascii="Arial Narrow" w:eastAsia="Arial Narrow" w:hAnsi="Arial Narrow" w:cs="Arial Narrow" w:hint="eastAsia"/>
                <w:color w:val="000000"/>
                <w:sz w:val="20"/>
                <w:szCs w:val="20"/>
              </w:rPr>
              <w:t xml:space="preserve"> a</w:t>
            </w:r>
            <w:r w:rsidRPr="00DB74AF">
              <w:rPr>
                <w:rFonts w:ascii="Arial Narrow" w:eastAsia="Arial Narrow" w:hAnsi="Arial Narrow" w:cs="Arial Narrow"/>
                <w:color w:val="000000"/>
                <w:sz w:val="20"/>
                <w:szCs w:val="20"/>
              </w:rPr>
              <w:t xml:space="preserve"> low land area it is a high prior</w:t>
            </w:r>
            <w:r w:rsidRPr="00DB74AF">
              <w:rPr>
                <w:rFonts w:ascii="Arial Narrow" w:eastAsia="Arial Narrow" w:hAnsi="Arial Narrow" w:cs="Arial Narrow" w:hint="eastAsia"/>
                <w:color w:val="000000"/>
                <w:sz w:val="20"/>
                <w:szCs w:val="20"/>
              </w:rPr>
              <w:t>ity</w:t>
            </w:r>
            <w:r w:rsidRPr="00DB74AF">
              <w:rPr>
                <w:rFonts w:ascii="Arial Narrow" w:eastAsia="Arial Narrow" w:hAnsi="Arial Narrow" w:cs="Arial Narrow"/>
                <w:color w:val="000000"/>
                <w:sz w:val="20"/>
                <w:szCs w:val="20"/>
              </w:rPr>
              <w:t xml:space="preserve"> zone for drainage.</w:t>
            </w:r>
          </w:p>
        </w:tc>
      </w:tr>
      <w:tr w:rsidR="00227540" w:rsidRPr="005C5EED" w:rsidTr="00DB74AF">
        <w:trPr>
          <w:jc w:val="center"/>
        </w:trPr>
        <w:tc>
          <w:tcPr>
            <w:tcW w:w="546" w:type="dxa"/>
            <w:vAlign w:val="center"/>
          </w:tcPr>
          <w:p w:rsidR="00227540" w:rsidRPr="00DB74AF" w:rsidRDefault="00227540" w:rsidP="00DB74AF">
            <w:pPr>
              <w:pStyle w:val="ListParagraph"/>
              <w:widowControl/>
              <w:snapToGrid w:val="0"/>
              <w:ind w:leftChars="-140" w:left="-294" w:firstLine="294"/>
              <w:jc w:val="center"/>
              <w:rPr>
                <w:rFonts w:ascii="Arial Narrow" w:eastAsia="MS Mincho" w:hAnsi="Arial Narrow" w:cs="Arial Narrow"/>
                <w:b/>
                <w:color w:val="000000"/>
                <w:sz w:val="20"/>
                <w:szCs w:val="20"/>
              </w:rPr>
            </w:pPr>
            <w:r w:rsidRPr="00DB74AF">
              <w:rPr>
                <w:rFonts w:ascii="Arial Narrow" w:eastAsia="Arial Narrow" w:hAnsi="Arial Narrow" w:cs="Arial Narrow"/>
                <w:b/>
                <w:color w:val="000000"/>
                <w:sz w:val="20"/>
                <w:szCs w:val="20"/>
              </w:rPr>
              <w:t>4</w:t>
            </w:r>
          </w:p>
        </w:tc>
        <w:tc>
          <w:tcPr>
            <w:tcW w:w="1808" w:type="dxa"/>
            <w:vAlign w:val="center"/>
          </w:tcPr>
          <w:p w:rsidR="00227540" w:rsidRPr="00DB74AF" w:rsidRDefault="00227540" w:rsidP="00DB74AF">
            <w:pPr>
              <w:ind w:leftChars="-140" w:left="-294" w:firstLine="52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Street lighting</w:t>
            </w:r>
          </w:p>
        </w:tc>
        <w:tc>
          <w:tcPr>
            <w:tcW w:w="3705" w:type="dxa"/>
            <w:vAlign w:val="center"/>
          </w:tcPr>
          <w:p w:rsidR="00227540" w:rsidRPr="00DB74AF" w:rsidRDefault="00227540" w:rsidP="00DB74AF">
            <w:pPr>
              <w:pStyle w:val="ListParagraph"/>
              <w:widowControl/>
              <w:numPr>
                <w:ilvl w:val="0"/>
                <w:numId w:val="33"/>
              </w:numPr>
              <w:snapToGrid w:val="0"/>
              <w:spacing w:line="0" w:lineRule="atLeast"/>
              <w:ind w:leftChars="0" w:left="175" w:hanging="17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 xml:space="preserve">Street light will remove darkness and </w:t>
            </w:r>
            <w:r w:rsidRPr="00DB74AF">
              <w:rPr>
                <w:rFonts w:ascii="Arial Narrow" w:eastAsia="Arial Narrow" w:hAnsi="Arial Narrow" w:cs="Arial Narrow" w:hint="eastAsia"/>
                <w:color w:val="000000"/>
                <w:sz w:val="20"/>
                <w:szCs w:val="20"/>
              </w:rPr>
              <w:t>walking will be made safe</w:t>
            </w:r>
            <w:r w:rsidRPr="00DB74AF">
              <w:rPr>
                <w:rFonts w:ascii="Arial Narrow" w:eastAsia="Arial Narrow" w:hAnsi="Arial Narrow" w:cs="Arial Narrow"/>
                <w:color w:val="000000"/>
                <w:sz w:val="20"/>
                <w:szCs w:val="20"/>
              </w:rPr>
              <w:t xml:space="preserve"> for pedestrians.</w:t>
            </w:r>
          </w:p>
        </w:tc>
        <w:tc>
          <w:tcPr>
            <w:tcW w:w="3633" w:type="dxa"/>
            <w:vAlign w:val="center"/>
          </w:tcPr>
          <w:p w:rsidR="00227540" w:rsidRPr="00DB74AF" w:rsidRDefault="00227540" w:rsidP="00DB74AF">
            <w:pPr>
              <w:pStyle w:val="ListParagraph"/>
              <w:widowControl/>
              <w:numPr>
                <w:ilvl w:val="0"/>
                <w:numId w:val="33"/>
              </w:numPr>
              <w:snapToGrid w:val="0"/>
              <w:spacing w:line="0" w:lineRule="atLeast"/>
              <w:ind w:leftChars="0" w:left="175" w:rightChars="50" w:right="105" w:hanging="17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80% area will be covered.</w:t>
            </w:r>
          </w:p>
        </w:tc>
        <w:tc>
          <w:tcPr>
            <w:tcW w:w="3633" w:type="dxa"/>
            <w:vAlign w:val="center"/>
          </w:tcPr>
          <w:p w:rsidR="00227540" w:rsidRPr="00DB74AF" w:rsidRDefault="00227540" w:rsidP="00DB74AF">
            <w:pPr>
              <w:pStyle w:val="ListParagraph"/>
              <w:widowControl/>
              <w:numPr>
                <w:ilvl w:val="0"/>
                <w:numId w:val="33"/>
              </w:numPr>
              <w:snapToGrid w:val="0"/>
              <w:spacing w:line="0" w:lineRule="atLeast"/>
              <w:ind w:leftChars="0" w:left="175" w:hanging="17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Kadamrasul and Siddhirganj are</w:t>
            </w:r>
            <w:r w:rsidRPr="00DB74AF">
              <w:rPr>
                <w:rFonts w:ascii="Arial Narrow" w:eastAsia="Arial Narrow" w:hAnsi="Arial Narrow" w:cs="Arial Narrow" w:hint="eastAsia"/>
                <w:color w:val="000000"/>
                <w:sz w:val="20"/>
                <w:szCs w:val="20"/>
              </w:rPr>
              <w:t xml:space="preserve"> both</w:t>
            </w:r>
            <w:r w:rsidRPr="00DB74AF">
              <w:rPr>
                <w:rFonts w:ascii="Arial Narrow" w:eastAsia="Arial Narrow" w:hAnsi="Arial Narrow" w:cs="Arial Narrow"/>
                <w:color w:val="000000"/>
                <w:sz w:val="20"/>
                <w:szCs w:val="20"/>
              </w:rPr>
              <w:t xml:space="preserve"> priority</w:t>
            </w:r>
            <w:r w:rsidRPr="00DB74AF">
              <w:rPr>
                <w:rFonts w:ascii="Arial Narrow" w:eastAsia="Arial Narrow" w:hAnsi="Arial Narrow" w:cs="Arial Narrow" w:hint="eastAsia"/>
                <w:color w:val="000000"/>
                <w:sz w:val="20"/>
                <w:szCs w:val="20"/>
              </w:rPr>
              <w:t xml:space="preserve"> zones</w:t>
            </w:r>
            <w:r w:rsidRPr="00DB74AF">
              <w:rPr>
                <w:rFonts w:ascii="Arial Narrow" w:eastAsia="Arial Narrow" w:hAnsi="Arial Narrow" w:cs="Arial Narrow"/>
                <w:color w:val="000000"/>
                <w:sz w:val="20"/>
                <w:szCs w:val="20"/>
              </w:rPr>
              <w:t xml:space="preserve"> as there is no light post in there.</w:t>
            </w:r>
          </w:p>
        </w:tc>
      </w:tr>
      <w:tr w:rsidR="00227540" w:rsidRPr="005C5EED" w:rsidTr="00DB74AF">
        <w:trPr>
          <w:jc w:val="center"/>
        </w:trPr>
        <w:tc>
          <w:tcPr>
            <w:tcW w:w="546" w:type="dxa"/>
            <w:vAlign w:val="center"/>
          </w:tcPr>
          <w:p w:rsidR="00227540" w:rsidRPr="00DB74AF" w:rsidRDefault="00227540" w:rsidP="00DB74AF">
            <w:pPr>
              <w:pStyle w:val="ListParagraph"/>
              <w:widowControl/>
              <w:snapToGrid w:val="0"/>
              <w:ind w:leftChars="-140" w:left="-294" w:firstLine="294"/>
              <w:jc w:val="center"/>
              <w:rPr>
                <w:rFonts w:ascii="Arial Narrow" w:eastAsia="MS Mincho" w:hAnsi="Arial Narrow" w:cs="Arial Narrow"/>
                <w:b/>
                <w:color w:val="000000"/>
                <w:sz w:val="20"/>
                <w:szCs w:val="20"/>
              </w:rPr>
            </w:pPr>
            <w:r w:rsidRPr="00DB74AF">
              <w:rPr>
                <w:rFonts w:ascii="Arial Narrow" w:eastAsia="Arial Narrow" w:hAnsi="Arial Narrow" w:cs="Arial Narrow"/>
                <w:b/>
                <w:color w:val="000000"/>
                <w:sz w:val="20"/>
                <w:szCs w:val="20"/>
              </w:rPr>
              <w:t>5</w:t>
            </w:r>
          </w:p>
        </w:tc>
        <w:tc>
          <w:tcPr>
            <w:tcW w:w="1808" w:type="dxa"/>
            <w:vAlign w:val="center"/>
          </w:tcPr>
          <w:p w:rsidR="00227540" w:rsidRPr="00DB74AF" w:rsidRDefault="00227540" w:rsidP="00DB74AF">
            <w:pPr>
              <w:ind w:leftChars="-140" w:left="-294" w:firstLine="52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Sanitation</w:t>
            </w:r>
          </w:p>
        </w:tc>
        <w:tc>
          <w:tcPr>
            <w:tcW w:w="3705" w:type="dxa"/>
            <w:vAlign w:val="center"/>
          </w:tcPr>
          <w:p w:rsidR="00227540" w:rsidRPr="00DB74AF" w:rsidRDefault="00227540" w:rsidP="00DB74AF">
            <w:pPr>
              <w:pStyle w:val="ListParagraph"/>
              <w:widowControl/>
              <w:numPr>
                <w:ilvl w:val="0"/>
                <w:numId w:val="33"/>
              </w:numPr>
              <w:snapToGrid w:val="0"/>
              <w:spacing w:line="0" w:lineRule="atLeast"/>
              <w:ind w:leftChars="0" w:left="175" w:hanging="17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Improvement of public health.</w:t>
            </w:r>
          </w:p>
          <w:p w:rsidR="00227540" w:rsidRPr="00DB74AF" w:rsidRDefault="00227540" w:rsidP="00DB74AF">
            <w:pPr>
              <w:pStyle w:val="ListParagraph"/>
              <w:widowControl/>
              <w:numPr>
                <w:ilvl w:val="0"/>
                <w:numId w:val="33"/>
              </w:numPr>
              <w:snapToGrid w:val="0"/>
              <w:spacing w:line="0" w:lineRule="atLeast"/>
              <w:ind w:leftChars="0" w:left="175" w:hanging="17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Stopped open defecation.</w:t>
            </w:r>
          </w:p>
          <w:p w:rsidR="00227540" w:rsidRPr="00DB74AF" w:rsidRDefault="00227540" w:rsidP="00DB74AF">
            <w:pPr>
              <w:pStyle w:val="ListParagraph"/>
              <w:widowControl/>
              <w:numPr>
                <w:ilvl w:val="0"/>
                <w:numId w:val="33"/>
              </w:numPr>
              <w:snapToGrid w:val="0"/>
              <w:spacing w:line="0" w:lineRule="atLeast"/>
              <w:ind w:leftChars="0" w:left="175" w:hanging="17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 xml:space="preserve">Reduced waterborne diseases. </w:t>
            </w:r>
          </w:p>
        </w:tc>
        <w:tc>
          <w:tcPr>
            <w:tcW w:w="3633" w:type="dxa"/>
            <w:vAlign w:val="center"/>
          </w:tcPr>
          <w:p w:rsidR="00227540" w:rsidRPr="00DB74AF" w:rsidRDefault="00227540" w:rsidP="00DB74AF">
            <w:pPr>
              <w:pStyle w:val="ListParagraph"/>
              <w:widowControl/>
              <w:numPr>
                <w:ilvl w:val="0"/>
                <w:numId w:val="33"/>
              </w:numPr>
              <w:snapToGrid w:val="0"/>
              <w:spacing w:line="0" w:lineRule="atLeast"/>
              <w:ind w:leftChars="0" w:left="175" w:rightChars="50" w:right="105" w:hanging="17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100% area will be covered</w:t>
            </w:r>
          </w:p>
        </w:tc>
        <w:tc>
          <w:tcPr>
            <w:tcW w:w="3633" w:type="dxa"/>
            <w:vAlign w:val="center"/>
          </w:tcPr>
          <w:p w:rsidR="00227540" w:rsidRPr="00DB74AF" w:rsidRDefault="00227540" w:rsidP="00DB74AF">
            <w:pPr>
              <w:pStyle w:val="ListParagraph"/>
              <w:widowControl/>
              <w:numPr>
                <w:ilvl w:val="0"/>
                <w:numId w:val="33"/>
              </w:numPr>
              <w:snapToGrid w:val="0"/>
              <w:spacing w:line="0" w:lineRule="atLeast"/>
              <w:ind w:leftChars="0" w:left="175" w:hanging="17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Every Household will use sanitary latrine by 2014 as it is Government declaration.</w:t>
            </w:r>
          </w:p>
        </w:tc>
      </w:tr>
      <w:tr w:rsidR="00227540" w:rsidRPr="005C5EED" w:rsidTr="00DB74AF">
        <w:trPr>
          <w:jc w:val="center"/>
        </w:trPr>
        <w:tc>
          <w:tcPr>
            <w:tcW w:w="546" w:type="dxa"/>
            <w:vAlign w:val="center"/>
          </w:tcPr>
          <w:p w:rsidR="00227540" w:rsidRPr="00DB74AF" w:rsidRDefault="00227540" w:rsidP="00DB74AF">
            <w:pPr>
              <w:pStyle w:val="ListParagraph"/>
              <w:widowControl/>
              <w:snapToGrid w:val="0"/>
              <w:ind w:leftChars="-140" w:left="-294" w:firstLine="294"/>
              <w:jc w:val="center"/>
              <w:rPr>
                <w:rFonts w:ascii="Arial Narrow" w:eastAsia="MS Mincho" w:hAnsi="Arial Narrow" w:cs="Arial Narrow"/>
                <w:b/>
                <w:color w:val="000000"/>
                <w:sz w:val="20"/>
                <w:szCs w:val="20"/>
              </w:rPr>
            </w:pPr>
            <w:r w:rsidRPr="00DB74AF">
              <w:rPr>
                <w:rFonts w:ascii="Arial Narrow" w:eastAsia="Arial Narrow" w:hAnsi="Arial Narrow" w:cs="Arial Narrow"/>
                <w:b/>
                <w:color w:val="000000"/>
                <w:sz w:val="20"/>
                <w:szCs w:val="20"/>
              </w:rPr>
              <w:t>6</w:t>
            </w:r>
          </w:p>
        </w:tc>
        <w:tc>
          <w:tcPr>
            <w:tcW w:w="1808" w:type="dxa"/>
            <w:vAlign w:val="center"/>
          </w:tcPr>
          <w:p w:rsidR="00227540" w:rsidRPr="00DB74AF" w:rsidRDefault="00227540" w:rsidP="00DB74AF">
            <w:pPr>
              <w:ind w:leftChars="110" w:left="231"/>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Traffic and Transportation</w:t>
            </w:r>
          </w:p>
        </w:tc>
        <w:tc>
          <w:tcPr>
            <w:tcW w:w="3705" w:type="dxa"/>
            <w:vAlign w:val="center"/>
          </w:tcPr>
          <w:p w:rsidR="00227540" w:rsidRPr="00DB74AF" w:rsidRDefault="00227540" w:rsidP="00DB74AF">
            <w:pPr>
              <w:pStyle w:val="ListParagraph"/>
              <w:widowControl/>
              <w:numPr>
                <w:ilvl w:val="0"/>
                <w:numId w:val="33"/>
              </w:numPr>
              <w:snapToGrid w:val="0"/>
              <w:spacing w:line="0" w:lineRule="atLeast"/>
              <w:ind w:leftChars="0" w:left="175" w:hanging="17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 xml:space="preserve">Less traffic Congestion is </w:t>
            </w:r>
            <w:r w:rsidRPr="00DB74AF">
              <w:rPr>
                <w:rFonts w:ascii="Arial Narrow" w:eastAsia="Arial Narrow" w:hAnsi="Arial Narrow" w:cs="Arial Narrow" w:hint="eastAsia"/>
                <w:color w:val="000000"/>
                <w:sz w:val="20"/>
                <w:szCs w:val="20"/>
              </w:rPr>
              <w:t>observed</w:t>
            </w:r>
          </w:p>
          <w:p w:rsidR="00227540" w:rsidRPr="00DB74AF" w:rsidRDefault="00227540" w:rsidP="00DB74AF">
            <w:pPr>
              <w:pStyle w:val="ListParagraph"/>
              <w:widowControl/>
              <w:numPr>
                <w:ilvl w:val="0"/>
                <w:numId w:val="33"/>
              </w:numPr>
              <w:snapToGrid w:val="0"/>
              <w:spacing w:line="0" w:lineRule="atLeast"/>
              <w:ind w:leftChars="0" w:left="175" w:hanging="17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 xml:space="preserve">Developed City master plan. </w:t>
            </w:r>
          </w:p>
        </w:tc>
        <w:tc>
          <w:tcPr>
            <w:tcW w:w="3633" w:type="dxa"/>
            <w:vAlign w:val="center"/>
          </w:tcPr>
          <w:p w:rsidR="00227540" w:rsidRPr="00DB74AF" w:rsidRDefault="00227540" w:rsidP="00DB74AF">
            <w:pPr>
              <w:pStyle w:val="ListParagraph"/>
              <w:widowControl/>
              <w:numPr>
                <w:ilvl w:val="0"/>
                <w:numId w:val="33"/>
              </w:numPr>
              <w:snapToGrid w:val="0"/>
              <w:spacing w:line="0" w:lineRule="atLeast"/>
              <w:ind w:leftChars="0" w:left="175" w:rightChars="50" w:right="105" w:hanging="17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0% waiting railway crossing.</w:t>
            </w:r>
          </w:p>
        </w:tc>
        <w:tc>
          <w:tcPr>
            <w:tcW w:w="3633" w:type="dxa"/>
            <w:vAlign w:val="center"/>
          </w:tcPr>
          <w:p w:rsidR="00227540" w:rsidRPr="00DB74AF" w:rsidRDefault="00227540" w:rsidP="00DB74AF">
            <w:pPr>
              <w:pStyle w:val="ListParagraph"/>
              <w:widowControl/>
              <w:numPr>
                <w:ilvl w:val="0"/>
                <w:numId w:val="33"/>
              </w:numPr>
              <w:snapToGrid w:val="0"/>
              <w:spacing w:line="0" w:lineRule="atLeast"/>
              <w:ind w:leftChars="0" w:left="175" w:hanging="175"/>
              <w:jc w:val="left"/>
              <w:rPr>
                <w:rFonts w:ascii="Arial Narrow" w:eastAsia="Arial Narrow" w:hAnsi="Arial Narrow" w:cs="Arial Narrow"/>
                <w:color w:val="000000"/>
                <w:sz w:val="20"/>
                <w:szCs w:val="20"/>
              </w:rPr>
            </w:pPr>
            <w:r w:rsidRPr="00DB74AF">
              <w:rPr>
                <w:rFonts w:ascii="Arial Narrow" w:eastAsia="Arial Narrow" w:hAnsi="Arial Narrow" w:cs="Arial Narrow"/>
                <w:color w:val="000000"/>
                <w:sz w:val="20"/>
                <w:szCs w:val="20"/>
              </w:rPr>
              <w:t>Transports have to halt</w:t>
            </w:r>
            <w:r w:rsidRPr="00DB74AF">
              <w:rPr>
                <w:rFonts w:ascii="Arial Narrow" w:eastAsia="Arial Narrow" w:hAnsi="Arial Narrow" w:cs="Arial Narrow" w:hint="eastAsia"/>
                <w:color w:val="000000"/>
                <w:sz w:val="20"/>
                <w:szCs w:val="20"/>
              </w:rPr>
              <w:t xml:space="preserve"> twice</w:t>
            </w:r>
            <w:r w:rsidRPr="00DB74AF">
              <w:rPr>
                <w:rFonts w:ascii="Arial Narrow" w:eastAsia="Arial Narrow" w:hAnsi="Arial Narrow" w:cs="Arial Narrow"/>
                <w:color w:val="000000"/>
                <w:sz w:val="20"/>
                <w:szCs w:val="20"/>
              </w:rPr>
              <w:t xml:space="preserve"> for 5–7 minutes</w:t>
            </w:r>
            <w:r w:rsidRPr="00DB74AF">
              <w:rPr>
                <w:rFonts w:ascii="Arial Narrow" w:eastAsia="Arial Narrow" w:hAnsi="Arial Narrow" w:cs="Arial Narrow" w:hint="eastAsia"/>
                <w:color w:val="000000"/>
                <w:sz w:val="20"/>
                <w:szCs w:val="20"/>
              </w:rPr>
              <w:t xml:space="preserve"> every hour</w:t>
            </w:r>
            <w:r w:rsidRPr="00DB74AF">
              <w:rPr>
                <w:rFonts w:ascii="Arial Narrow" w:eastAsia="Arial Narrow" w:hAnsi="Arial Narrow" w:cs="Arial Narrow"/>
                <w:color w:val="000000"/>
                <w:sz w:val="20"/>
                <w:szCs w:val="20"/>
              </w:rPr>
              <w:t xml:space="preserve"> due to rail crossing.</w:t>
            </w:r>
          </w:p>
        </w:tc>
      </w:tr>
    </w:tbl>
    <w:p w:rsidR="00C40CB9" w:rsidRPr="00227540" w:rsidRDefault="00C40CB9" w:rsidP="00871AAE"/>
    <w:p w:rsidR="00AE4E14" w:rsidRDefault="00AE4E14" w:rsidP="00871AAE">
      <w:pPr>
        <w:sectPr w:rsidR="00AE4E14" w:rsidSect="00AE4E14">
          <w:pgSz w:w="16838" w:h="11906" w:orient="landscape" w:code="9"/>
          <w:pgMar w:top="1418" w:right="1418" w:bottom="1418" w:left="1134" w:header="0" w:footer="0" w:gutter="0"/>
          <w:cols w:space="425"/>
          <w:docGrid w:type="linesAndChars" w:linePitch="360"/>
        </w:sectPr>
      </w:pPr>
    </w:p>
    <w:p w:rsidR="00C40CB9" w:rsidRDefault="00C40CB9" w:rsidP="00871AAE"/>
    <w:p w:rsidR="00C40CB9" w:rsidRPr="00C40CB9" w:rsidRDefault="00C40CB9" w:rsidP="00871AAE"/>
    <w:p w:rsidR="00871AAE" w:rsidRDefault="00687B64" w:rsidP="00871AAE">
      <w:pPr>
        <w:pStyle w:val="Heading2"/>
        <w:spacing w:after="180"/>
        <w:rPr>
          <w:lang w:val="en-US" w:eastAsia="ja-JP"/>
        </w:rPr>
      </w:pPr>
      <w:bookmarkStart w:id="48" w:name="_Toc508709791"/>
      <w:r>
        <w:rPr>
          <w:lang w:val="en-US" w:eastAsia="ja-JP"/>
        </w:rPr>
        <w:t>“</w:t>
      </w:r>
      <w:r w:rsidR="007634A5">
        <w:rPr>
          <w:rFonts w:hint="eastAsia"/>
          <w:lang w:val="en-US" w:eastAsia="ja-JP"/>
        </w:rPr>
        <w:t xml:space="preserve">Part 4  </w:t>
      </w:r>
      <w:r w:rsidR="00871AAE">
        <w:rPr>
          <w:rFonts w:hint="eastAsia"/>
          <w:lang w:val="en-US" w:eastAsia="ja-JP"/>
        </w:rPr>
        <w:t>Sub-Projects</w:t>
      </w:r>
      <w:r w:rsidR="00992CD5">
        <w:rPr>
          <w:rFonts w:hint="eastAsia"/>
          <w:lang w:val="en-US" w:eastAsia="ja-JP"/>
        </w:rPr>
        <w:t xml:space="preserve"> and </w:t>
      </w:r>
      <w:r w:rsidR="00992CD5">
        <w:rPr>
          <w:lang w:val="en-US" w:eastAsia="ja-JP"/>
        </w:rPr>
        <w:t>Their</w:t>
      </w:r>
      <w:r w:rsidR="00992CD5">
        <w:rPr>
          <w:rFonts w:hint="eastAsia"/>
          <w:lang w:val="en-US" w:eastAsia="ja-JP"/>
        </w:rPr>
        <w:t xml:space="preserve"> Priority</w:t>
      </w:r>
      <w:r>
        <w:rPr>
          <w:rFonts w:hint="eastAsia"/>
          <w:lang w:val="en-US" w:eastAsia="ja-JP"/>
        </w:rPr>
        <w:t xml:space="preserve"> Setting</w:t>
      </w:r>
      <w:r>
        <w:rPr>
          <w:lang w:val="en-US" w:eastAsia="ja-JP"/>
        </w:rPr>
        <w:t>”</w:t>
      </w:r>
      <w:bookmarkEnd w:id="48"/>
    </w:p>
    <w:p w:rsidR="00165B97" w:rsidRPr="00165B97" w:rsidRDefault="00165B97" w:rsidP="00165B97">
      <w:r>
        <w:rPr>
          <w:rFonts w:hint="eastAsia"/>
        </w:rPr>
        <w:t>This section explain</w:t>
      </w:r>
      <w:r w:rsidR="00354658">
        <w:rPr>
          <w:rFonts w:hint="eastAsia"/>
        </w:rPr>
        <w:t>s</w:t>
      </w:r>
      <w:r>
        <w:rPr>
          <w:rFonts w:hint="eastAsia"/>
        </w:rPr>
        <w:t xml:space="preserve"> how to nominate priority sub-projects and how to set priority order among them.</w:t>
      </w:r>
    </w:p>
    <w:p w:rsidR="00871AAE" w:rsidRDefault="00871AAE" w:rsidP="00A21CDE">
      <w:pPr>
        <w:pStyle w:val="Heading4"/>
        <w:numPr>
          <w:ilvl w:val="0"/>
          <w:numId w:val="24"/>
        </w:numPr>
      </w:pPr>
      <w:bookmarkStart w:id="49" w:name="_Toc508709792"/>
      <w:r w:rsidRPr="00165B97">
        <w:t>Confirmation</w:t>
      </w:r>
      <w:r w:rsidRPr="00165B97">
        <w:rPr>
          <w:rFonts w:hint="eastAsia"/>
        </w:rPr>
        <w:t xml:space="preserve"> of Existing </w:t>
      </w:r>
      <w:r w:rsidR="00165B97" w:rsidRPr="00165B97">
        <w:rPr>
          <w:rFonts w:hint="eastAsia"/>
        </w:rPr>
        <w:t xml:space="preserve">and </w:t>
      </w:r>
      <w:r w:rsidR="00165B97">
        <w:rPr>
          <w:rFonts w:hint="eastAsia"/>
        </w:rPr>
        <w:t>P</w:t>
      </w:r>
      <w:r w:rsidR="00165B97" w:rsidRPr="00165B97">
        <w:rPr>
          <w:rFonts w:hint="eastAsia"/>
        </w:rPr>
        <w:t xml:space="preserve">lanned </w:t>
      </w:r>
      <w:r w:rsidRPr="00165B97">
        <w:rPr>
          <w:rFonts w:hint="eastAsia"/>
        </w:rPr>
        <w:t>Infrastructure</w:t>
      </w:r>
      <w:bookmarkEnd w:id="49"/>
    </w:p>
    <w:p w:rsidR="008B5207" w:rsidRPr="00D710D9" w:rsidRDefault="00354658" w:rsidP="008B5207">
      <w:r>
        <w:rPr>
          <w:rFonts w:hint="eastAsia"/>
        </w:rPr>
        <w:t>As preparation activity, the following three items should be reviewed and confirmed</w:t>
      </w:r>
      <w:r w:rsidR="008B5207">
        <w:rPr>
          <w:rFonts w:hint="eastAsia"/>
        </w:rPr>
        <w:t xml:space="preserve">. These are reviewed in 3.1 </w:t>
      </w:r>
      <w:r w:rsidR="008B5207">
        <w:t>“</w:t>
      </w:r>
      <w:r w:rsidR="008B5207">
        <w:rPr>
          <w:rFonts w:hint="eastAsia"/>
        </w:rPr>
        <w:t xml:space="preserve">Review of Present </w:t>
      </w:r>
      <w:r w:rsidR="008B5207">
        <w:t>Condition”</w:t>
      </w:r>
      <w:r w:rsidR="008B5207">
        <w:rPr>
          <w:rFonts w:hint="eastAsia"/>
        </w:rPr>
        <w:t xml:space="preserve"> in page XX of this guideline. </w:t>
      </w:r>
    </w:p>
    <w:p w:rsidR="008B5207" w:rsidRDefault="008B5207" w:rsidP="00A21CDE">
      <w:pPr>
        <w:pStyle w:val="ListParagraph"/>
        <w:numPr>
          <w:ilvl w:val="0"/>
          <w:numId w:val="34"/>
        </w:numPr>
        <w:ind w:leftChars="0"/>
      </w:pPr>
      <w:r>
        <w:rPr>
          <w:rFonts w:hint="eastAsia"/>
        </w:rPr>
        <w:t>Nominated priority sub-projects in the Detailed Area Plan of MP</w:t>
      </w:r>
    </w:p>
    <w:p w:rsidR="00F47AFD" w:rsidRPr="008B5207" w:rsidRDefault="00F47AFD" w:rsidP="00F47AFD">
      <w:pPr>
        <w:pStyle w:val="ListParagraph"/>
        <w:ind w:leftChars="0" w:left="990"/>
        <w:rPr>
          <w:lang w:eastAsia="fr-FR"/>
        </w:rPr>
      </w:pPr>
      <w:r>
        <w:rPr>
          <w:rFonts w:hint="eastAsia"/>
        </w:rPr>
        <w:t xml:space="preserve">Basically, sub-projects of IDPCC shall be selected from MP so that MP and IDPCC keep </w:t>
      </w:r>
      <w:r>
        <w:t>consistency</w:t>
      </w:r>
      <w:r>
        <w:rPr>
          <w:rFonts w:hint="eastAsia"/>
        </w:rPr>
        <w:t>.</w:t>
      </w:r>
      <w:r w:rsidR="00992CD5">
        <w:rPr>
          <w:rFonts w:hint="eastAsia"/>
        </w:rPr>
        <w:t xml:space="preserve"> H</w:t>
      </w:r>
      <w:r w:rsidR="00992CD5">
        <w:t>o</w:t>
      </w:r>
      <w:r w:rsidR="00992CD5">
        <w:rPr>
          <w:rFonts w:hint="eastAsia"/>
        </w:rPr>
        <w:t xml:space="preserve">wever, there can be some other sub-project comes out through the </w:t>
      </w:r>
      <w:r w:rsidR="00992CD5">
        <w:t>procedure</w:t>
      </w:r>
      <w:r w:rsidR="00992CD5">
        <w:rPr>
          <w:rFonts w:hint="eastAsia"/>
        </w:rPr>
        <w:t xml:space="preserve"> mentioned in this </w:t>
      </w:r>
      <w:r w:rsidR="00992CD5">
        <w:t>guideline</w:t>
      </w:r>
      <w:r w:rsidR="00992CD5">
        <w:rPr>
          <w:rFonts w:hint="eastAsia"/>
        </w:rPr>
        <w:t xml:space="preserve">. These </w:t>
      </w:r>
      <w:r w:rsidR="00992CD5">
        <w:t>“</w:t>
      </w:r>
      <w:r w:rsidR="00992CD5">
        <w:rPr>
          <w:rFonts w:hint="eastAsia"/>
        </w:rPr>
        <w:t>new projects</w:t>
      </w:r>
      <w:r w:rsidR="00992CD5">
        <w:t>”</w:t>
      </w:r>
      <w:r w:rsidR="00992CD5">
        <w:rPr>
          <w:rFonts w:hint="eastAsia"/>
        </w:rPr>
        <w:t xml:space="preserve"> need careful </w:t>
      </w:r>
      <w:r w:rsidR="00992CD5">
        <w:t>consensus</w:t>
      </w:r>
      <w:r w:rsidR="00992CD5">
        <w:rPr>
          <w:rFonts w:hint="eastAsia"/>
        </w:rPr>
        <w:t xml:space="preserve"> among stakeholders of CC.</w:t>
      </w:r>
    </w:p>
    <w:p w:rsidR="008B5207" w:rsidRDefault="008B5207" w:rsidP="00A21CDE">
      <w:pPr>
        <w:pStyle w:val="ListParagraph"/>
        <w:numPr>
          <w:ilvl w:val="0"/>
          <w:numId w:val="34"/>
        </w:numPr>
        <w:ind w:leftChars="0"/>
      </w:pPr>
      <w:r>
        <w:rPr>
          <w:rFonts w:hint="eastAsia"/>
        </w:rPr>
        <w:t>On-going Projects</w:t>
      </w:r>
    </w:p>
    <w:p w:rsidR="00F47AFD" w:rsidRDefault="00F47AFD" w:rsidP="00F47AFD">
      <w:pPr>
        <w:pStyle w:val="ListParagraph"/>
        <w:ind w:leftChars="0" w:left="990"/>
      </w:pPr>
      <w:r>
        <w:rPr>
          <w:rFonts w:hint="eastAsia"/>
        </w:rPr>
        <w:t>IDPCC does not repeatedly nominate sub-projects that are under construction</w:t>
      </w:r>
    </w:p>
    <w:p w:rsidR="008B5207" w:rsidRDefault="008B5207" w:rsidP="00A21CDE">
      <w:pPr>
        <w:pStyle w:val="ListParagraph"/>
        <w:numPr>
          <w:ilvl w:val="0"/>
          <w:numId w:val="34"/>
        </w:numPr>
        <w:ind w:leftChars="0"/>
      </w:pPr>
      <w:r>
        <w:rPr>
          <w:rFonts w:hint="eastAsia"/>
        </w:rPr>
        <w:t>Existing Infrastructure and Facilities</w:t>
      </w:r>
    </w:p>
    <w:p w:rsidR="00F47AFD" w:rsidRDefault="00F47AFD" w:rsidP="00F47AFD">
      <w:pPr>
        <w:pStyle w:val="ListParagraph"/>
        <w:ind w:leftChars="0" w:left="990"/>
      </w:pPr>
      <w:r>
        <w:rPr>
          <w:rFonts w:hint="eastAsia"/>
        </w:rPr>
        <w:t xml:space="preserve">Existing </w:t>
      </w:r>
      <w:r>
        <w:t>infrastructure</w:t>
      </w:r>
      <w:r>
        <w:rPr>
          <w:rFonts w:hint="eastAsia"/>
        </w:rPr>
        <w:t xml:space="preserve"> and facilities are also not nominated in IDPCC. Improvement, </w:t>
      </w:r>
      <w:r>
        <w:t>renovation</w:t>
      </w:r>
      <w:r>
        <w:rPr>
          <w:rFonts w:hint="eastAsia"/>
        </w:rPr>
        <w:t xml:space="preserve"> and rehabilitation of existing ones are excluded also. S</w:t>
      </w:r>
      <w:r>
        <w:t>u</w:t>
      </w:r>
      <w:r>
        <w:rPr>
          <w:rFonts w:hint="eastAsia"/>
        </w:rPr>
        <w:t xml:space="preserve">b-projects of IDPCC inclusive list should be </w:t>
      </w:r>
      <w:r>
        <w:t>strategic</w:t>
      </w:r>
      <w:r>
        <w:rPr>
          <w:rFonts w:hint="eastAsia"/>
        </w:rPr>
        <w:t xml:space="preserve"> new construction. </w:t>
      </w:r>
    </w:p>
    <w:p w:rsidR="00165B97" w:rsidRPr="00165B97" w:rsidRDefault="00165B97" w:rsidP="00165B97"/>
    <w:p w:rsidR="00871AAE" w:rsidRDefault="00871AAE" w:rsidP="00B9773C">
      <w:pPr>
        <w:pStyle w:val="Heading4"/>
      </w:pPr>
      <w:bookmarkStart w:id="50" w:name="_Toc508709793"/>
      <w:r>
        <w:rPr>
          <w:rFonts w:hint="eastAsia"/>
        </w:rPr>
        <w:t>N</w:t>
      </w:r>
      <w:r>
        <w:t>o</w:t>
      </w:r>
      <w:r>
        <w:rPr>
          <w:rFonts w:hint="eastAsia"/>
        </w:rPr>
        <w:t>mination of Necessary Infrastructure in Five Years (Long List)</w:t>
      </w:r>
      <w:bookmarkEnd w:id="50"/>
    </w:p>
    <w:p w:rsidR="008B5207" w:rsidRDefault="00992CD5" w:rsidP="008B5207">
      <w:r>
        <w:rPr>
          <w:rFonts w:hint="eastAsia"/>
        </w:rPr>
        <w:t xml:space="preserve">CPU nominates maximum 30 priority projects that are </w:t>
      </w:r>
      <w:r>
        <w:t>necessary</w:t>
      </w:r>
      <w:r>
        <w:rPr>
          <w:rFonts w:hint="eastAsia"/>
        </w:rPr>
        <w:t xml:space="preserve"> in five years term. List Formats are shown in </w:t>
      </w:r>
      <w:r>
        <w:t>APPENDIX</w:t>
      </w:r>
      <w:r w:rsidR="00D15226">
        <w:rPr>
          <w:rFonts w:hint="eastAsia"/>
        </w:rPr>
        <w:t xml:space="preserve"> 4</w:t>
      </w:r>
      <w:r>
        <w:t xml:space="preserve">. </w:t>
      </w:r>
    </w:p>
    <w:p w:rsidR="008B5207" w:rsidRDefault="008B5207" w:rsidP="008B5207"/>
    <w:p w:rsidR="00871AAE" w:rsidRDefault="00871AAE" w:rsidP="00B9773C">
      <w:pPr>
        <w:pStyle w:val="Heading4"/>
      </w:pPr>
      <w:bookmarkStart w:id="51" w:name="_Toc508709794"/>
      <w:r>
        <w:rPr>
          <w:rFonts w:hint="eastAsia"/>
        </w:rPr>
        <w:t>Priority Setting among the Proposed S</w:t>
      </w:r>
      <w:r>
        <w:t>u</w:t>
      </w:r>
      <w:r>
        <w:rPr>
          <w:rFonts w:hint="eastAsia"/>
        </w:rPr>
        <w:t>b-Projects</w:t>
      </w:r>
      <w:bookmarkEnd w:id="51"/>
    </w:p>
    <w:p w:rsidR="00871AAE" w:rsidRPr="00F96989" w:rsidRDefault="00F96989" w:rsidP="00F96989">
      <w:r w:rsidRPr="00F96989">
        <w:rPr>
          <w:rFonts w:hint="eastAsia"/>
        </w:rPr>
        <w:t xml:space="preserve">CPU nominate 10 sub-projects </w:t>
      </w:r>
      <w:r>
        <w:rPr>
          <w:rFonts w:hint="eastAsia"/>
        </w:rPr>
        <w:t>as 1</w:t>
      </w:r>
      <w:r w:rsidRPr="00F96989">
        <w:rPr>
          <w:rFonts w:hint="eastAsia"/>
          <w:vertAlign w:val="superscript"/>
        </w:rPr>
        <w:t>st</w:t>
      </w:r>
      <w:r>
        <w:rPr>
          <w:rFonts w:hint="eastAsia"/>
        </w:rPr>
        <w:t xml:space="preserve"> Priority, another 10 as 2</w:t>
      </w:r>
      <w:r w:rsidRPr="00F96989">
        <w:rPr>
          <w:rFonts w:hint="eastAsia"/>
          <w:vertAlign w:val="superscript"/>
        </w:rPr>
        <w:t>nd</w:t>
      </w:r>
      <w:r>
        <w:rPr>
          <w:rFonts w:hint="eastAsia"/>
        </w:rPr>
        <w:t xml:space="preserve"> priority and last 10 as 3</w:t>
      </w:r>
      <w:r w:rsidRPr="00F96989">
        <w:rPr>
          <w:rFonts w:hint="eastAsia"/>
          <w:vertAlign w:val="superscript"/>
        </w:rPr>
        <w:t>rd</w:t>
      </w:r>
      <w:r>
        <w:rPr>
          <w:rFonts w:hint="eastAsia"/>
        </w:rPr>
        <w:t xml:space="preserve"> priority.   </w:t>
      </w:r>
      <w:r w:rsidR="00687B64">
        <w:rPr>
          <w:rFonts w:hint="eastAsia"/>
        </w:rPr>
        <w:t>S</w:t>
      </w:r>
      <w:r w:rsidR="00687B64">
        <w:t>i</w:t>
      </w:r>
      <w:r w:rsidR="00687B64">
        <w:rPr>
          <w:rFonts w:hint="eastAsia"/>
        </w:rPr>
        <w:t xml:space="preserve">nce these are strategic and new </w:t>
      </w:r>
      <w:r w:rsidR="00687B64">
        <w:t>construction</w:t>
      </w:r>
      <w:r w:rsidR="00687B64">
        <w:rPr>
          <w:rFonts w:hint="eastAsia"/>
        </w:rPr>
        <w:t xml:space="preserve">, the cost of each sub-project </w:t>
      </w:r>
      <w:r w:rsidR="00687B64">
        <w:t>cannot</w:t>
      </w:r>
      <w:r w:rsidR="00687B64">
        <w:rPr>
          <w:rFonts w:hint="eastAsia"/>
        </w:rPr>
        <w:t xml:space="preserve"> be less than 10 crore. CPU should </w:t>
      </w:r>
      <w:r w:rsidR="00687B64">
        <w:t>mention</w:t>
      </w:r>
      <w:r w:rsidR="00687B64">
        <w:rPr>
          <w:rFonts w:hint="eastAsia"/>
        </w:rPr>
        <w:t xml:space="preserve"> reason of each </w:t>
      </w:r>
      <w:r w:rsidR="00687B64">
        <w:t>priority</w:t>
      </w:r>
      <w:r w:rsidR="00687B64">
        <w:rPr>
          <w:rFonts w:hint="eastAsia"/>
        </w:rPr>
        <w:t xml:space="preserve"> setting. </w:t>
      </w:r>
      <w:r w:rsidR="00687B64">
        <w:t>Nomination procedures help</w:t>
      </w:r>
      <w:r w:rsidR="00687B64">
        <w:rPr>
          <w:rFonts w:hint="eastAsia"/>
        </w:rPr>
        <w:t xml:space="preserve"> to </w:t>
      </w:r>
      <w:r w:rsidR="00687B64">
        <w:t>explain</w:t>
      </w:r>
      <w:r w:rsidR="00687B64">
        <w:rPr>
          <w:rFonts w:hint="eastAsia"/>
        </w:rPr>
        <w:t xml:space="preserve"> priority to stakeholders. </w:t>
      </w:r>
    </w:p>
    <w:p w:rsidR="008B5207" w:rsidRPr="00F96989" w:rsidRDefault="008B5207" w:rsidP="008B5207"/>
    <w:p w:rsidR="008B5207" w:rsidRDefault="008B5207" w:rsidP="008B5207"/>
    <w:p w:rsidR="008B5207" w:rsidRDefault="008B5207" w:rsidP="008B5207"/>
    <w:p w:rsidR="008B5207" w:rsidRDefault="008B5207" w:rsidP="008B5207"/>
    <w:p w:rsidR="008B5207" w:rsidRPr="008B5207" w:rsidRDefault="008B5207" w:rsidP="008B5207"/>
    <w:p w:rsidR="00720992" w:rsidRPr="009465E0" w:rsidRDefault="00720992" w:rsidP="00687B64">
      <w:pPr>
        <w:pStyle w:val="Heading1"/>
        <w:spacing w:after="360"/>
        <w:rPr>
          <w:lang w:val="en-US" w:eastAsia="ja-JP"/>
        </w:rPr>
      </w:pPr>
      <w:bookmarkStart w:id="52" w:name="_Toc508709795"/>
      <w:r w:rsidRPr="009465E0">
        <w:rPr>
          <w:rFonts w:hint="eastAsia"/>
          <w:lang w:val="en-US" w:eastAsia="ja-JP"/>
        </w:rPr>
        <w:lastRenderedPageBreak/>
        <w:t>Investment Plan</w:t>
      </w:r>
      <w:bookmarkEnd w:id="52"/>
    </w:p>
    <w:p w:rsidR="00720992" w:rsidRPr="009465E0" w:rsidRDefault="00720992" w:rsidP="00720992">
      <w:pPr>
        <w:ind w:left="0"/>
      </w:pPr>
      <w:r w:rsidRPr="009465E0">
        <w:t>Implementation</w:t>
      </w:r>
      <w:r w:rsidRPr="009465E0">
        <w:rPr>
          <w:rFonts w:hint="eastAsia"/>
        </w:rPr>
        <w:t xml:space="preserve"> of a plan is more important than the plan itself. Here in this chapter, realistic investment </w:t>
      </w:r>
      <w:r w:rsidRPr="009465E0">
        <w:t>methodology</w:t>
      </w:r>
      <w:r w:rsidRPr="009465E0">
        <w:rPr>
          <w:rFonts w:hint="eastAsia"/>
        </w:rPr>
        <w:t xml:space="preserve"> is discussed. Generally speaking, </w:t>
      </w:r>
      <w:r w:rsidR="00776C40" w:rsidRPr="009465E0">
        <w:rPr>
          <w:rFonts w:hint="eastAsia"/>
        </w:rPr>
        <w:t xml:space="preserve">available fund is always lass than the cost of necessary </w:t>
      </w:r>
      <w:r w:rsidR="00776C40" w:rsidRPr="009465E0">
        <w:t>infrastructure</w:t>
      </w:r>
      <w:r w:rsidR="00776C40" w:rsidRPr="009465E0">
        <w:rPr>
          <w:rFonts w:hint="eastAsia"/>
        </w:rPr>
        <w:t xml:space="preserve"> development. Nevertheless, CC should establish a system to fund projects based on </w:t>
      </w:r>
      <w:r w:rsidR="00776C40" w:rsidRPr="009465E0">
        <w:t>their</w:t>
      </w:r>
      <w:r w:rsidR="00776C40" w:rsidRPr="009465E0">
        <w:rPr>
          <w:rFonts w:hint="eastAsia"/>
        </w:rPr>
        <w:t xml:space="preserve"> priorities.</w:t>
      </w:r>
    </w:p>
    <w:p w:rsidR="00776C40" w:rsidRPr="009465E0" w:rsidRDefault="00776C40" w:rsidP="00720992">
      <w:pPr>
        <w:ind w:left="0"/>
      </w:pPr>
    </w:p>
    <w:p w:rsidR="002C0C3A" w:rsidRPr="009465E0" w:rsidRDefault="006B4CD2" w:rsidP="00776C40">
      <w:pPr>
        <w:pStyle w:val="Heading2"/>
        <w:spacing w:after="180"/>
        <w:rPr>
          <w:lang w:val="en-US" w:eastAsia="ja-JP"/>
        </w:rPr>
      </w:pPr>
      <w:bookmarkStart w:id="53" w:name="_Toc508709796"/>
      <w:r w:rsidRPr="009465E0">
        <w:rPr>
          <w:lang w:val="en-US" w:eastAsia="ja-JP"/>
        </w:rPr>
        <w:t>Development</w:t>
      </w:r>
      <w:r w:rsidR="009465E0">
        <w:rPr>
          <w:lang w:val="en-US" w:eastAsia="ja-JP"/>
        </w:rPr>
        <w:t xml:space="preserve"> </w:t>
      </w:r>
      <w:r w:rsidR="00776C40" w:rsidRPr="009465E0">
        <w:rPr>
          <w:rFonts w:hint="eastAsia"/>
          <w:lang w:val="en-US" w:eastAsia="ja-JP"/>
        </w:rPr>
        <w:t>Fund</w:t>
      </w:r>
      <w:r w:rsidRPr="009465E0">
        <w:rPr>
          <w:rFonts w:hint="eastAsia"/>
          <w:lang w:val="en-US" w:eastAsia="ja-JP"/>
        </w:rPr>
        <w:t xml:space="preserve">ing </w:t>
      </w:r>
      <w:r w:rsidRPr="009465E0">
        <w:rPr>
          <w:lang w:val="en-US" w:eastAsia="ja-JP"/>
        </w:rPr>
        <w:t>Achievement</w:t>
      </w:r>
      <w:r w:rsidRPr="009465E0">
        <w:rPr>
          <w:rFonts w:hint="eastAsia"/>
          <w:lang w:val="en-US" w:eastAsia="ja-JP"/>
        </w:rPr>
        <w:t xml:space="preserve"> in Last Three Years</w:t>
      </w:r>
      <w:bookmarkEnd w:id="53"/>
    </w:p>
    <w:p w:rsidR="006B4CD2" w:rsidRPr="009465E0" w:rsidRDefault="00776C40" w:rsidP="002C0C3A">
      <w:r w:rsidRPr="009465E0">
        <w:rPr>
          <w:rFonts w:hint="eastAsia"/>
        </w:rPr>
        <w:t xml:space="preserve">There </w:t>
      </w:r>
      <w:r w:rsidR="006513D9" w:rsidRPr="009465E0">
        <w:t>is variety</w:t>
      </w:r>
      <w:r w:rsidR="006513D9" w:rsidRPr="009465E0">
        <w:rPr>
          <w:rFonts w:hint="eastAsia"/>
        </w:rPr>
        <w:t xml:space="preserve"> of funding resources for infrastructure development. CC shall examine the fund resource and make effort to increase them. In this section, only the development budget is </w:t>
      </w:r>
      <w:r w:rsidR="006513D9" w:rsidRPr="009465E0">
        <w:t>discussed</w:t>
      </w:r>
      <w:r w:rsidR="006513D9" w:rsidRPr="009465E0">
        <w:rPr>
          <w:rFonts w:hint="eastAsia"/>
        </w:rPr>
        <w:t>.</w:t>
      </w:r>
    </w:p>
    <w:p w:rsidR="006B4CD2" w:rsidRPr="009465E0" w:rsidRDefault="006B4CD2" w:rsidP="00776C40">
      <w:r w:rsidRPr="009465E0">
        <w:rPr>
          <w:rFonts w:hint="eastAsia"/>
        </w:rPr>
        <w:t xml:space="preserve">Prepare the following tables by putting figures of real </w:t>
      </w:r>
      <w:r w:rsidRPr="009465E0">
        <w:t>revenue</w:t>
      </w:r>
      <w:r w:rsidRPr="009465E0">
        <w:rPr>
          <w:rFonts w:hint="eastAsia"/>
        </w:rPr>
        <w:t xml:space="preserve"> from each fund in the last three years.  Add any fund resource that has allocated development budget to your CC.</w:t>
      </w:r>
      <w:r w:rsidR="002C0C3A" w:rsidRPr="009465E0">
        <w:rPr>
          <w:rFonts w:hint="eastAsia"/>
        </w:rPr>
        <w:t xml:space="preserve"> T</w:t>
      </w:r>
      <w:r w:rsidR="002C0C3A" w:rsidRPr="009465E0">
        <w:t>h</w:t>
      </w:r>
      <w:r w:rsidR="002C0C3A" w:rsidRPr="009465E0">
        <w:rPr>
          <w:rFonts w:hint="eastAsia"/>
        </w:rPr>
        <w:t xml:space="preserve">is is to grasp realistic funding amount for the </w:t>
      </w:r>
      <w:r w:rsidR="002C0C3A" w:rsidRPr="009465E0">
        <w:t>infrastructure</w:t>
      </w:r>
      <w:r w:rsidR="002C0C3A" w:rsidRPr="009465E0">
        <w:rPr>
          <w:rFonts w:hint="eastAsia"/>
        </w:rPr>
        <w:t xml:space="preserve"> development of your CC</w:t>
      </w:r>
      <w:r w:rsidR="000C0099" w:rsidRPr="009465E0">
        <w:rPr>
          <w:rFonts w:hint="eastAsia"/>
        </w:rPr>
        <w:t xml:space="preserve">. JICA CGP project budget should be excluded for this integration.  </w:t>
      </w:r>
    </w:p>
    <w:p w:rsidR="006513D9" w:rsidRPr="009465E0" w:rsidRDefault="006513D9" w:rsidP="00776C40"/>
    <w:p w:rsidR="00FE4AD4" w:rsidRPr="009465E0" w:rsidRDefault="006513D9" w:rsidP="00A21CDE">
      <w:pPr>
        <w:pStyle w:val="Heading4"/>
        <w:numPr>
          <w:ilvl w:val="0"/>
          <w:numId w:val="39"/>
        </w:numPr>
        <w:rPr>
          <w:b w:val="0"/>
        </w:rPr>
      </w:pPr>
      <w:bookmarkStart w:id="54" w:name="_Toc508709797"/>
      <w:r w:rsidRPr="009465E0">
        <w:rPr>
          <w:rFonts w:hint="eastAsia"/>
        </w:rPr>
        <w:t>CC</w:t>
      </w:r>
      <w:r w:rsidRPr="009465E0">
        <w:t>’</w:t>
      </w:r>
      <w:r w:rsidRPr="009465E0">
        <w:rPr>
          <w:rFonts w:hint="eastAsia"/>
        </w:rPr>
        <w:t>s Own Fund</w:t>
      </w:r>
      <w:r w:rsidR="0009272A" w:rsidRPr="009465E0">
        <w:rPr>
          <w:rFonts w:hint="eastAsia"/>
          <w:b w:val="0"/>
        </w:rPr>
        <w:t xml:space="preserve"> (crore)</w:t>
      </w:r>
      <w:bookmarkEnd w:id="54"/>
    </w:p>
    <w:tbl>
      <w:tblPr>
        <w:tblW w:w="8758" w:type="dxa"/>
        <w:jc w:val="right"/>
        <w:tblBorders>
          <w:top w:val="single" w:sz="12" w:space="0" w:color="auto"/>
          <w:bottom w:val="single" w:sz="12" w:space="0" w:color="auto"/>
          <w:insideH w:val="single" w:sz="4" w:space="0" w:color="auto"/>
          <w:insideV w:val="dotted" w:sz="4" w:space="0" w:color="auto"/>
        </w:tblBorders>
        <w:tblLook w:val="04A0"/>
      </w:tblPr>
      <w:tblGrid>
        <w:gridCol w:w="1413"/>
        <w:gridCol w:w="1332"/>
        <w:gridCol w:w="1054"/>
        <w:gridCol w:w="1113"/>
        <w:gridCol w:w="1151"/>
        <w:gridCol w:w="1366"/>
        <w:gridCol w:w="1329"/>
      </w:tblGrid>
      <w:tr w:rsidR="006C4A08" w:rsidRPr="009465E0" w:rsidTr="00DB74AF">
        <w:trPr>
          <w:jc w:val="right"/>
        </w:trPr>
        <w:tc>
          <w:tcPr>
            <w:tcW w:w="1260" w:type="dxa"/>
            <w:tcBorders>
              <w:top w:val="single" w:sz="12" w:space="0" w:color="auto"/>
              <w:left w:val="nil"/>
              <w:bottom w:val="single" w:sz="4" w:space="0" w:color="auto"/>
              <w:right w:val="dotted" w:sz="4" w:space="0" w:color="auto"/>
              <w:tl2br w:val="nil"/>
              <w:tr2bl w:val="nil"/>
            </w:tcBorders>
            <w:vAlign w:val="center"/>
          </w:tcPr>
          <w:p w:rsidR="006C4A08" w:rsidRPr="00DB74AF" w:rsidRDefault="006C4A08" w:rsidP="00DC55F7">
            <w:pPr>
              <w:rPr>
                <w:rFonts w:ascii="Arial Narrow" w:eastAsia="Arial Narrow" w:hAnsi="Arial Narrow"/>
                <w:sz w:val="20"/>
                <w:szCs w:val="20"/>
              </w:rPr>
            </w:pPr>
          </w:p>
        </w:tc>
        <w:tc>
          <w:tcPr>
            <w:tcW w:w="1249" w:type="dxa"/>
            <w:tcBorders>
              <w:top w:val="single" w:sz="12" w:space="0" w:color="auto"/>
              <w:left w:val="dotted" w:sz="4" w:space="0" w:color="auto"/>
              <w:bottom w:val="single" w:sz="4" w:space="0" w:color="auto"/>
              <w:right w:val="dotted" w:sz="4" w:space="0" w:color="auto"/>
              <w:tl2br w:val="nil"/>
              <w:tr2bl w:val="nil"/>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a</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b</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c</w:t>
            </w:r>
          </w:p>
        </w:tc>
        <w:tc>
          <w:tcPr>
            <w:tcW w:w="1249" w:type="dxa"/>
            <w:tcBorders>
              <w:top w:val="single" w:sz="12" w:space="0" w:color="auto"/>
              <w:left w:val="dotted" w:sz="4" w:space="0" w:color="auto"/>
              <w:bottom w:val="single" w:sz="4" w:space="0" w:color="auto"/>
              <w:right w:val="dotted" w:sz="4" w:space="0" w:color="auto"/>
              <w:tl2br w:val="nil"/>
              <w:tr2bl w:val="nil"/>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d</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e</w:t>
            </w:r>
          </w:p>
        </w:tc>
        <w:tc>
          <w:tcPr>
            <w:tcW w:w="1250" w:type="dxa"/>
            <w:tcBorders>
              <w:top w:val="single" w:sz="12" w:space="0" w:color="auto"/>
              <w:left w:val="dotted" w:sz="4" w:space="0" w:color="auto"/>
              <w:bottom w:val="single" w:sz="4" w:space="0" w:color="auto"/>
              <w:right w:val="nil"/>
              <w:tl2br w:val="nil"/>
              <w:tr2bl w:val="nil"/>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f</w:t>
            </w:r>
          </w:p>
        </w:tc>
      </w:tr>
      <w:tr w:rsidR="006C4A08" w:rsidRPr="009465E0" w:rsidTr="00DB74AF">
        <w:trPr>
          <w:jc w:val="right"/>
        </w:trPr>
        <w:tc>
          <w:tcPr>
            <w:tcW w:w="1260" w:type="dxa"/>
            <w:tcBorders>
              <w:top w:val="single" w:sz="4" w:space="0" w:color="auto"/>
              <w:bottom w:val="double" w:sz="4" w:space="0" w:color="auto"/>
            </w:tcBorders>
            <w:vAlign w:val="center"/>
          </w:tcPr>
          <w:p w:rsidR="006C4A08" w:rsidRPr="00DB74AF" w:rsidRDefault="006C4A08" w:rsidP="00DC55F7">
            <w:pPr>
              <w:rPr>
                <w:rFonts w:ascii="Arial Narrow" w:eastAsia="Arial Narrow" w:hAnsi="Arial Narrow"/>
                <w:sz w:val="20"/>
                <w:szCs w:val="20"/>
              </w:rPr>
            </w:pPr>
          </w:p>
        </w:tc>
        <w:tc>
          <w:tcPr>
            <w:tcW w:w="1249" w:type="dxa"/>
            <w:tcBorders>
              <w:top w:val="single" w:sz="4" w:space="0" w:color="auto"/>
              <w:bottom w:val="double" w:sz="4" w:space="0" w:color="auto"/>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Transport</w:t>
            </w:r>
          </w:p>
        </w:tc>
        <w:tc>
          <w:tcPr>
            <w:tcW w:w="1250" w:type="dxa"/>
            <w:tcBorders>
              <w:top w:val="single" w:sz="4" w:space="0" w:color="auto"/>
              <w:bottom w:val="double" w:sz="4" w:space="0" w:color="auto"/>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Drain</w:t>
            </w:r>
          </w:p>
        </w:tc>
        <w:tc>
          <w:tcPr>
            <w:tcW w:w="1250" w:type="dxa"/>
            <w:tcBorders>
              <w:top w:val="single" w:sz="4" w:space="0" w:color="auto"/>
              <w:bottom w:val="double" w:sz="4" w:space="0" w:color="auto"/>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Solid Waste</w:t>
            </w:r>
          </w:p>
        </w:tc>
        <w:tc>
          <w:tcPr>
            <w:tcW w:w="1249" w:type="dxa"/>
            <w:tcBorders>
              <w:top w:val="single" w:sz="4" w:space="0" w:color="auto"/>
              <w:bottom w:val="double" w:sz="4" w:space="0" w:color="auto"/>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 xml:space="preserve">Water </w:t>
            </w:r>
            <w:r w:rsidRPr="00DB74AF">
              <w:rPr>
                <w:rFonts w:ascii="Arial Narrow" w:eastAsia="MS Mincho" w:hAnsi="Arial Narrow"/>
                <w:sz w:val="20"/>
                <w:szCs w:val="20"/>
              </w:rPr>
              <w:t>Supply</w:t>
            </w:r>
          </w:p>
        </w:tc>
        <w:tc>
          <w:tcPr>
            <w:tcW w:w="1250" w:type="dxa"/>
            <w:tcBorders>
              <w:top w:val="single" w:sz="4" w:space="0" w:color="auto"/>
              <w:bottom w:val="double" w:sz="4" w:space="0" w:color="auto"/>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Sanitation</w:t>
            </w:r>
          </w:p>
        </w:tc>
        <w:tc>
          <w:tcPr>
            <w:tcW w:w="1250" w:type="dxa"/>
            <w:tcBorders>
              <w:top w:val="single" w:sz="4" w:space="0" w:color="auto"/>
              <w:bottom w:val="double" w:sz="4" w:space="0" w:color="auto"/>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Municipal Facility</w:t>
            </w:r>
          </w:p>
        </w:tc>
      </w:tr>
      <w:tr w:rsidR="006C4A08" w:rsidRPr="009465E0" w:rsidTr="00DB74AF">
        <w:trPr>
          <w:jc w:val="right"/>
        </w:trPr>
        <w:tc>
          <w:tcPr>
            <w:tcW w:w="1260" w:type="dxa"/>
            <w:tcBorders>
              <w:top w:val="double" w:sz="4" w:space="0" w:color="auto"/>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2011/2012</w:t>
            </w:r>
          </w:p>
        </w:tc>
        <w:tc>
          <w:tcPr>
            <w:tcW w:w="1249" w:type="dxa"/>
            <w:tcBorders>
              <w:top w:val="double" w:sz="4" w:space="0" w:color="auto"/>
            </w:tcBorders>
            <w:vAlign w:val="center"/>
          </w:tcPr>
          <w:p w:rsidR="006C4A08" w:rsidRPr="00DB74AF" w:rsidRDefault="006C4A08" w:rsidP="00DC55F7">
            <w:pPr>
              <w:rPr>
                <w:rFonts w:ascii="Arial Narrow" w:eastAsia="Arial Narrow" w:hAnsi="Arial Narrow"/>
                <w:sz w:val="20"/>
                <w:szCs w:val="20"/>
              </w:rPr>
            </w:pPr>
          </w:p>
        </w:tc>
        <w:tc>
          <w:tcPr>
            <w:tcW w:w="1250" w:type="dxa"/>
            <w:tcBorders>
              <w:top w:val="double" w:sz="4" w:space="0" w:color="auto"/>
            </w:tcBorders>
            <w:vAlign w:val="center"/>
          </w:tcPr>
          <w:p w:rsidR="006C4A08" w:rsidRPr="00DB74AF" w:rsidRDefault="006C4A08" w:rsidP="00DC55F7">
            <w:pPr>
              <w:rPr>
                <w:rFonts w:ascii="Arial Narrow" w:eastAsia="Arial Narrow" w:hAnsi="Arial Narrow"/>
                <w:sz w:val="20"/>
                <w:szCs w:val="20"/>
              </w:rPr>
            </w:pPr>
          </w:p>
        </w:tc>
        <w:tc>
          <w:tcPr>
            <w:tcW w:w="1250" w:type="dxa"/>
            <w:tcBorders>
              <w:top w:val="double" w:sz="4" w:space="0" w:color="auto"/>
            </w:tcBorders>
            <w:vAlign w:val="center"/>
          </w:tcPr>
          <w:p w:rsidR="006C4A08" w:rsidRPr="00DB74AF" w:rsidRDefault="006C4A08" w:rsidP="00DC55F7">
            <w:pPr>
              <w:rPr>
                <w:rFonts w:ascii="Arial Narrow" w:eastAsia="Arial Narrow" w:hAnsi="Arial Narrow"/>
                <w:sz w:val="20"/>
                <w:szCs w:val="20"/>
              </w:rPr>
            </w:pPr>
          </w:p>
        </w:tc>
        <w:tc>
          <w:tcPr>
            <w:tcW w:w="1249" w:type="dxa"/>
            <w:tcBorders>
              <w:top w:val="double" w:sz="4" w:space="0" w:color="auto"/>
            </w:tcBorders>
            <w:vAlign w:val="center"/>
          </w:tcPr>
          <w:p w:rsidR="006C4A08" w:rsidRPr="00DB74AF" w:rsidRDefault="006C4A08" w:rsidP="00DC55F7">
            <w:pPr>
              <w:rPr>
                <w:rFonts w:ascii="Arial Narrow" w:eastAsia="Arial Narrow" w:hAnsi="Arial Narrow"/>
                <w:sz w:val="20"/>
                <w:szCs w:val="20"/>
              </w:rPr>
            </w:pPr>
          </w:p>
        </w:tc>
        <w:tc>
          <w:tcPr>
            <w:tcW w:w="1250" w:type="dxa"/>
            <w:tcBorders>
              <w:top w:val="double" w:sz="4" w:space="0" w:color="auto"/>
            </w:tcBorders>
            <w:vAlign w:val="center"/>
          </w:tcPr>
          <w:p w:rsidR="006C4A08" w:rsidRPr="00DB74AF" w:rsidRDefault="006C4A08" w:rsidP="00DC55F7">
            <w:pPr>
              <w:rPr>
                <w:rFonts w:ascii="Arial Narrow" w:eastAsia="Arial Narrow" w:hAnsi="Arial Narrow"/>
                <w:sz w:val="20"/>
                <w:szCs w:val="20"/>
              </w:rPr>
            </w:pPr>
          </w:p>
        </w:tc>
        <w:tc>
          <w:tcPr>
            <w:tcW w:w="1250" w:type="dxa"/>
            <w:tcBorders>
              <w:top w:val="double" w:sz="4" w:space="0" w:color="auto"/>
            </w:tcBorders>
            <w:vAlign w:val="center"/>
          </w:tcPr>
          <w:p w:rsidR="006C4A08" w:rsidRPr="00DB74AF" w:rsidRDefault="006C4A08" w:rsidP="00DC55F7">
            <w:pPr>
              <w:rPr>
                <w:rFonts w:ascii="Arial Narrow" w:eastAsia="Arial Narrow" w:hAnsi="Arial Narrow"/>
                <w:sz w:val="20"/>
                <w:szCs w:val="20"/>
              </w:rPr>
            </w:pPr>
          </w:p>
        </w:tc>
      </w:tr>
      <w:tr w:rsidR="006C4A08" w:rsidRPr="009465E0" w:rsidTr="00DB74AF">
        <w:trPr>
          <w:jc w:val="right"/>
        </w:trPr>
        <w:tc>
          <w:tcPr>
            <w:tcW w:w="1260" w:type="dxa"/>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2012/2013</w:t>
            </w:r>
          </w:p>
        </w:tc>
        <w:tc>
          <w:tcPr>
            <w:tcW w:w="1249" w:type="dxa"/>
            <w:vAlign w:val="center"/>
          </w:tcPr>
          <w:p w:rsidR="006C4A08" w:rsidRPr="00DB74AF" w:rsidRDefault="006C4A08" w:rsidP="00DC55F7">
            <w:pPr>
              <w:rPr>
                <w:rFonts w:ascii="Arial Narrow" w:eastAsia="Arial Narrow" w:hAnsi="Arial Narrow"/>
                <w:sz w:val="20"/>
                <w:szCs w:val="20"/>
              </w:rPr>
            </w:pPr>
          </w:p>
        </w:tc>
        <w:tc>
          <w:tcPr>
            <w:tcW w:w="1250" w:type="dxa"/>
            <w:vAlign w:val="center"/>
          </w:tcPr>
          <w:p w:rsidR="006C4A08" w:rsidRPr="00DB74AF" w:rsidRDefault="006C4A08" w:rsidP="00DC55F7">
            <w:pPr>
              <w:rPr>
                <w:rFonts w:ascii="Arial Narrow" w:eastAsia="Arial Narrow" w:hAnsi="Arial Narrow"/>
                <w:sz w:val="20"/>
                <w:szCs w:val="20"/>
              </w:rPr>
            </w:pPr>
          </w:p>
        </w:tc>
        <w:tc>
          <w:tcPr>
            <w:tcW w:w="1250" w:type="dxa"/>
            <w:vAlign w:val="center"/>
          </w:tcPr>
          <w:p w:rsidR="006C4A08" w:rsidRPr="00DB74AF" w:rsidRDefault="006C4A08" w:rsidP="00DC55F7">
            <w:pPr>
              <w:rPr>
                <w:rFonts w:ascii="Arial Narrow" w:eastAsia="Arial Narrow" w:hAnsi="Arial Narrow"/>
                <w:sz w:val="20"/>
                <w:szCs w:val="20"/>
              </w:rPr>
            </w:pPr>
          </w:p>
        </w:tc>
        <w:tc>
          <w:tcPr>
            <w:tcW w:w="1249" w:type="dxa"/>
            <w:vAlign w:val="center"/>
          </w:tcPr>
          <w:p w:rsidR="006C4A08" w:rsidRPr="00DB74AF" w:rsidRDefault="006C4A08" w:rsidP="00DC55F7">
            <w:pPr>
              <w:rPr>
                <w:rFonts w:ascii="Arial Narrow" w:eastAsia="Arial Narrow" w:hAnsi="Arial Narrow"/>
                <w:sz w:val="20"/>
                <w:szCs w:val="20"/>
              </w:rPr>
            </w:pPr>
          </w:p>
        </w:tc>
        <w:tc>
          <w:tcPr>
            <w:tcW w:w="1250" w:type="dxa"/>
            <w:vAlign w:val="center"/>
          </w:tcPr>
          <w:p w:rsidR="006C4A08" w:rsidRPr="00DB74AF" w:rsidRDefault="006C4A08" w:rsidP="00DC55F7">
            <w:pPr>
              <w:rPr>
                <w:rFonts w:ascii="Arial Narrow" w:eastAsia="Arial Narrow" w:hAnsi="Arial Narrow"/>
                <w:sz w:val="20"/>
                <w:szCs w:val="20"/>
              </w:rPr>
            </w:pPr>
          </w:p>
        </w:tc>
        <w:tc>
          <w:tcPr>
            <w:tcW w:w="1250" w:type="dxa"/>
            <w:vAlign w:val="center"/>
          </w:tcPr>
          <w:p w:rsidR="006C4A08" w:rsidRPr="00DB74AF" w:rsidRDefault="006C4A08" w:rsidP="00DC55F7">
            <w:pPr>
              <w:rPr>
                <w:rFonts w:ascii="Arial Narrow" w:eastAsia="Arial Narrow" w:hAnsi="Arial Narrow"/>
                <w:sz w:val="20"/>
                <w:szCs w:val="20"/>
              </w:rPr>
            </w:pPr>
          </w:p>
        </w:tc>
      </w:tr>
      <w:tr w:rsidR="006C4A08" w:rsidRPr="009465E0" w:rsidTr="00DB74AF">
        <w:trPr>
          <w:jc w:val="right"/>
        </w:trPr>
        <w:tc>
          <w:tcPr>
            <w:tcW w:w="1260" w:type="dxa"/>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2013/2014</w:t>
            </w:r>
          </w:p>
        </w:tc>
        <w:tc>
          <w:tcPr>
            <w:tcW w:w="1249" w:type="dxa"/>
            <w:vAlign w:val="center"/>
          </w:tcPr>
          <w:p w:rsidR="006C4A08" w:rsidRPr="00DB74AF" w:rsidRDefault="006C4A08" w:rsidP="00DC55F7">
            <w:pPr>
              <w:rPr>
                <w:rFonts w:ascii="Arial Narrow" w:eastAsia="Arial Narrow" w:hAnsi="Arial Narrow"/>
                <w:sz w:val="20"/>
                <w:szCs w:val="20"/>
              </w:rPr>
            </w:pPr>
          </w:p>
        </w:tc>
        <w:tc>
          <w:tcPr>
            <w:tcW w:w="1250" w:type="dxa"/>
            <w:vAlign w:val="center"/>
          </w:tcPr>
          <w:p w:rsidR="006C4A08" w:rsidRPr="00DB74AF" w:rsidRDefault="006C4A08" w:rsidP="00DC55F7">
            <w:pPr>
              <w:rPr>
                <w:rFonts w:ascii="Arial Narrow" w:eastAsia="Arial Narrow" w:hAnsi="Arial Narrow"/>
                <w:sz w:val="20"/>
                <w:szCs w:val="20"/>
              </w:rPr>
            </w:pPr>
          </w:p>
        </w:tc>
        <w:tc>
          <w:tcPr>
            <w:tcW w:w="1250" w:type="dxa"/>
            <w:vAlign w:val="center"/>
          </w:tcPr>
          <w:p w:rsidR="006C4A08" w:rsidRPr="00DB74AF" w:rsidRDefault="006C4A08" w:rsidP="00DC55F7">
            <w:pPr>
              <w:rPr>
                <w:rFonts w:ascii="Arial Narrow" w:eastAsia="Arial Narrow" w:hAnsi="Arial Narrow"/>
                <w:sz w:val="20"/>
                <w:szCs w:val="20"/>
              </w:rPr>
            </w:pPr>
          </w:p>
        </w:tc>
        <w:tc>
          <w:tcPr>
            <w:tcW w:w="1249" w:type="dxa"/>
            <w:vAlign w:val="center"/>
          </w:tcPr>
          <w:p w:rsidR="006C4A08" w:rsidRPr="00DB74AF" w:rsidRDefault="006C4A08" w:rsidP="00DC55F7">
            <w:pPr>
              <w:rPr>
                <w:rFonts w:ascii="Arial Narrow" w:eastAsia="Arial Narrow" w:hAnsi="Arial Narrow"/>
                <w:sz w:val="20"/>
                <w:szCs w:val="20"/>
              </w:rPr>
            </w:pPr>
          </w:p>
        </w:tc>
        <w:tc>
          <w:tcPr>
            <w:tcW w:w="1250" w:type="dxa"/>
            <w:vAlign w:val="center"/>
          </w:tcPr>
          <w:p w:rsidR="006C4A08" w:rsidRPr="00DB74AF" w:rsidRDefault="006C4A08" w:rsidP="00DC55F7">
            <w:pPr>
              <w:rPr>
                <w:rFonts w:ascii="Arial Narrow" w:eastAsia="Arial Narrow" w:hAnsi="Arial Narrow"/>
                <w:sz w:val="20"/>
                <w:szCs w:val="20"/>
              </w:rPr>
            </w:pPr>
          </w:p>
        </w:tc>
        <w:tc>
          <w:tcPr>
            <w:tcW w:w="1250" w:type="dxa"/>
            <w:vAlign w:val="center"/>
          </w:tcPr>
          <w:p w:rsidR="006C4A08" w:rsidRPr="00DB74AF" w:rsidRDefault="006C4A08" w:rsidP="00DC55F7">
            <w:pPr>
              <w:rPr>
                <w:rFonts w:ascii="Arial Narrow" w:eastAsia="Arial Narrow" w:hAnsi="Arial Narrow"/>
                <w:sz w:val="20"/>
                <w:szCs w:val="20"/>
              </w:rPr>
            </w:pPr>
          </w:p>
        </w:tc>
      </w:tr>
    </w:tbl>
    <w:p w:rsidR="006513D9" w:rsidRPr="009465E0" w:rsidRDefault="006513D9" w:rsidP="00116583">
      <w:pPr>
        <w:pStyle w:val="Heading4"/>
        <w:numPr>
          <w:ilvl w:val="0"/>
          <w:numId w:val="0"/>
        </w:numPr>
        <w:ind w:left="840" w:hanging="420"/>
      </w:pPr>
    </w:p>
    <w:p w:rsidR="00116583" w:rsidRPr="009465E0" w:rsidRDefault="00116583" w:rsidP="006C4A08">
      <w:pPr>
        <w:ind w:left="0"/>
      </w:pPr>
    </w:p>
    <w:p w:rsidR="006513D9" w:rsidRPr="009465E0" w:rsidRDefault="00E82F18" w:rsidP="00A21CDE">
      <w:pPr>
        <w:pStyle w:val="Heading4"/>
        <w:numPr>
          <w:ilvl w:val="0"/>
          <w:numId w:val="39"/>
        </w:numPr>
      </w:pPr>
      <w:bookmarkStart w:id="55" w:name="_Toc508709798"/>
      <w:r w:rsidRPr="009465E0">
        <w:t>Annual</w:t>
      </w:r>
      <w:r w:rsidR="00F20342">
        <w:t xml:space="preserve"> </w:t>
      </w:r>
      <w:r w:rsidRPr="009465E0">
        <w:t>Development</w:t>
      </w:r>
      <w:r w:rsidRPr="009465E0">
        <w:rPr>
          <w:rFonts w:hint="eastAsia"/>
        </w:rPr>
        <w:t xml:space="preserve"> Project (</w:t>
      </w:r>
      <w:r w:rsidR="00FE4AD4" w:rsidRPr="009465E0">
        <w:rPr>
          <w:rFonts w:hint="eastAsia"/>
        </w:rPr>
        <w:t>ADP</w:t>
      </w:r>
      <w:r w:rsidRPr="009465E0">
        <w:rPr>
          <w:rFonts w:hint="eastAsia"/>
        </w:rPr>
        <w:t>)</w:t>
      </w:r>
      <w:bookmarkEnd w:id="55"/>
    </w:p>
    <w:tbl>
      <w:tblPr>
        <w:tblW w:w="8758" w:type="dxa"/>
        <w:jc w:val="right"/>
        <w:tblBorders>
          <w:top w:val="single" w:sz="12" w:space="0" w:color="auto"/>
          <w:bottom w:val="single" w:sz="12" w:space="0" w:color="auto"/>
          <w:insideH w:val="single" w:sz="4" w:space="0" w:color="auto"/>
          <w:insideV w:val="dotted" w:sz="4" w:space="0" w:color="auto"/>
        </w:tblBorders>
        <w:tblLook w:val="04A0"/>
      </w:tblPr>
      <w:tblGrid>
        <w:gridCol w:w="1413"/>
        <w:gridCol w:w="1332"/>
        <w:gridCol w:w="1054"/>
        <w:gridCol w:w="1113"/>
        <w:gridCol w:w="1151"/>
        <w:gridCol w:w="1366"/>
        <w:gridCol w:w="1329"/>
      </w:tblGrid>
      <w:tr w:rsidR="006C4A08" w:rsidRPr="009465E0" w:rsidTr="00DB74AF">
        <w:trPr>
          <w:jc w:val="right"/>
        </w:trPr>
        <w:tc>
          <w:tcPr>
            <w:tcW w:w="1260" w:type="dxa"/>
            <w:tcBorders>
              <w:top w:val="single" w:sz="12" w:space="0" w:color="auto"/>
              <w:left w:val="nil"/>
              <w:bottom w:val="single" w:sz="4" w:space="0" w:color="auto"/>
              <w:right w:val="dotted" w:sz="4" w:space="0" w:color="auto"/>
              <w:tl2br w:val="nil"/>
              <w:tr2bl w:val="nil"/>
            </w:tcBorders>
            <w:vAlign w:val="center"/>
          </w:tcPr>
          <w:p w:rsidR="006C4A08" w:rsidRPr="00DB74AF" w:rsidRDefault="006C4A08" w:rsidP="00DC55F7">
            <w:pPr>
              <w:rPr>
                <w:rFonts w:ascii="Arial Narrow" w:eastAsia="Arial Narrow" w:hAnsi="Arial Narrow"/>
                <w:sz w:val="20"/>
                <w:szCs w:val="20"/>
              </w:rPr>
            </w:pPr>
          </w:p>
        </w:tc>
        <w:tc>
          <w:tcPr>
            <w:tcW w:w="1249" w:type="dxa"/>
            <w:tcBorders>
              <w:top w:val="single" w:sz="12" w:space="0" w:color="auto"/>
              <w:left w:val="dotted" w:sz="4" w:space="0" w:color="auto"/>
              <w:bottom w:val="single" w:sz="4" w:space="0" w:color="auto"/>
              <w:right w:val="dotted" w:sz="4" w:space="0" w:color="auto"/>
              <w:tl2br w:val="nil"/>
              <w:tr2bl w:val="nil"/>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a</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b</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c</w:t>
            </w:r>
          </w:p>
        </w:tc>
        <w:tc>
          <w:tcPr>
            <w:tcW w:w="1249" w:type="dxa"/>
            <w:tcBorders>
              <w:top w:val="single" w:sz="12" w:space="0" w:color="auto"/>
              <w:left w:val="dotted" w:sz="4" w:space="0" w:color="auto"/>
              <w:bottom w:val="single" w:sz="4" w:space="0" w:color="auto"/>
              <w:right w:val="dotted" w:sz="4" w:space="0" w:color="auto"/>
              <w:tl2br w:val="nil"/>
              <w:tr2bl w:val="nil"/>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d</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e</w:t>
            </w:r>
          </w:p>
        </w:tc>
        <w:tc>
          <w:tcPr>
            <w:tcW w:w="1250" w:type="dxa"/>
            <w:tcBorders>
              <w:top w:val="single" w:sz="12" w:space="0" w:color="auto"/>
              <w:left w:val="dotted" w:sz="4" w:space="0" w:color="auto"/>
              <w:bottom w:val="single" w:sz="4" w:space="0" w:color="auto"/>
              <w:right w:val="nil"/>
              <w:tl2br w:val="nil"/>
              <w:tr2bl w:val="nil"/>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f</w:t>
            </w:r>
          </w:p>
        </w:tc>
      </w:tr>
      <w:tr w:rsidR="006C4A08" w:rsidRPr="009465E0" w:rsidTr="00DB74AF">
        <w:trPr>
          <w:jc w:val="right"/>
        </w:trPr>
        <w:tc>
          <w:tcPr>
            <w:tcW w:w="1260" w:type="dxa"/>
            <w:tcBorders>
              <w:top w:val="single" w:sz="4" w:space="0" w:color="auto"/>
              <w:bottom w:val="double" w:sz="4" w:space="0" w:color="auto"/>
            </w:tcBorders>
            <w:vAlign w:val="center"/>
          </w:tcPr>
          <w:p w:rsidR="006C4A08" w:rsidRPr="00DB74AF" w:rsidRDefault="006C4A08" w:rsidP="00DC55F7">
            <w:pPr>
              <w:rPr>
                <w:rFonts w:ascii="Arial Narrow" w:eastAsia="Arial Narrow" w:hAnsi="Arial Narrow"/>
                <w:sz w:val="20"/>
                <w:szCs w:val="20"/>
              </w:rPr>
            </w:pPr>
          </w:p>
        </w:tc>
        <w:tc>
          <w:tcPr>
            <w:tcW w:w="1249" w:type="dxa"/>
            <w:tcBorders>
              <w:top w:val="single" w:sz="4" w:space="0" w:color="auto"/>
              <w:bottom w:val="double" w:sz="4" w:space="0" w:color="auto"/>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Transport</w:t>
            </w:r>
          </w:p>
        </w:tc>
        <w:tc>
          <w:tcPr>
            <w:tcW w:w="1250" w:type="dxa"/>
            <w:tcBorders>
              <w:top w:val="single" w:sz="4" w:space="0" w:color="auto"/>
              <w:bottom w:val="double" w:sz="4" w:space="0" w:color="auto"/>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Drain</w:t>
            </w:r>
          </w:p>
        </w:tc>
        <w:tc>
          <w:tcPr>
            <w:tcW w:w="1250" w:type="dxa"/>
            <w:tcBorders>
              <w:top w:val="single" w:sz="4" w:space="0" w:color="auto"/>
              <w:bottom w:val="double" w:sz="4" w:space="0" w:color="auto"/>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Solid Waste</w:t>
            </w:r>
          </w:p>
        </w:tc>
        <w:tc>
          <w:tcPr>
            <w:tcW w:w="1249" w:type="dxa"/>
            <w:tcBorders>
              <w:top w:val="single" w:sz="4" w:space="0" w:color="auto"/>
              <w:bottom w:val="double" w:sz="4" w:space="0" w:color="auto"/>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 xml:space="preserve">Water </w:t>
            </w:r>
            <w:r w:rsidRPr="00DB74AF">
              <w:rPr>
                <w:rFonts w:ascii="Arial Narrow" w:eastAsia="MS Mincho" w:hAnsi="Arial Narrow"/>
                <w:sz w:val="20"/>
                <w:szCs w:val="20"/>
              </w:rPr>
              <w:t>Supply</w:t>
            </w:r>
          </w:p>
        </w:tc>
        <w:tc>
          <w:tcPr>
            <w:tcW w:w="1250" w:type="dxa"/>
            <w:tcBorders>
              <w:top w:val="single" w:sz="4" w:space="0" w:color="auto"/>
              <w:bottom w:val="double" w:sz="4" w:space="0" w:color="auto"/>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Sanitation</w:t>
            </w:r>
          </w:p>
        </w:tc>
        <w:tc>
          <w:tcPr>
            <w:tcW w:w="1250" w:type="dxa"/>
            <w:tcBorders>
              <w:top w:val="single" w:sz="4" w:space="0" w:color="auto"/>
              <w:bottom w:val="double" w:sz="4" w:space="0" w:color="auto"/>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Municipal Facility</w:t>
            </w:r>
          </w:p>
        </w:tc>
      </w:tr>
      <w:tr w:rsidR="006C4A08" w:rsidRPr="009465E0" w:rsidTr="00DB74AF">
        <w:trPr>
          <w:jc w:val="right"/>
        </w:trPr>
        <w:tc>
          <w:tcPr>
            <w:tcW w:w="1260" w:type="dxa"/>
            <w:tcBorders>
              <w:top w:val="double" w:sz="4" w:space="0" w:color="auto"/>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2011/2012</w:t>
            </w:r>
          </w:p>
        </w:tc>
        <w:tc>
          <w:tcPr>
            <w:tcW w:w="1249" w:type="dxa"/>
            <w:tcBorders>
              <w:top w:val="double" w:sz="4" w:space="0" w:color="auto"/>
            </w:tcBorders>
            <w:vAlign w:val="center"/>
          </w:tcPr>
          <w:p w:rsidR="006C4A08" w:rsidRPr="00DB74AF" w:rsidRDefault="006C4A08" w:rsidP="00DC55F7">
            <w:pPr>
              <w:rPr>
                <w:rFonts w:ascii="Arial Narrow" w:eastAsia="Arial Narrow" w:hAnsi="Arial Narrow"/>
                <w:sz w:val="20"/>
                <w:szCs w:val="20"/>
              </w:rPr>
            </w:pPr>
          </w:p>
        </w:tc>
        <w:tc>
          <w:tcPr>
            <w:tcW w:w="1250" w:type="dxa"/>
            <w:tcBorders>
              <w:top w:val="double" w:sz="4" w:space="0" w:color="auto"/>
            </w:tcBorders>
            <w:vAlign w:val="center"/>
          </w:tcPr>
          <w:p w:rsidR="006C4A08" w:rsidRPr="00DB74AF" w:rsidRDefault="006C4A08" w:rsidP="00DC55F7">
            <w:pPr>
              <w:rPr>
                <w:rFonts w:ascii="Arial Narrow" w:eastAsia="Arial Narrow" w:hAnsi="Arial Narrow"/>
                <w:sz w:val="20"/>
                <w:szCs w:val="20"/>
              </w:rPr>
            </w:pPr>
          </w:p>
        </w:tc>
        <w:tc>
          <w:tcPr>
            <w:tcW w:w="1250" w:type="dxa"/>
            <w:tcBorders>
              <w:top w:val="double" w:sz="4" w:space="0" w:color="auto"/>
            </w:tcBorders>
            <w:vAlign w:val="center"/>
          </w:tcPr>
          <w:p w:rsidR="006C4A08" w:rsidRPr="00DB74AF" w:rsidRDefault="006C4A08" w:rsidP="00DC55F7">
            <w:pPr>
              <w:rPr>
                <w:rFonts w:ascii="Arial Narrow" w:eastAsia="Arial Narrow" w:hAnsi="Arial Narrow"/>
                <w:sz w:val="20"/>
                <w:szCs w:val="20"/>
              </w:rPr>
            </w:pPr>
          </w:p>
        </w:tc>
        <w:tc>
          <w:tcPr>
            <w:tcW w:w="1249" w:type="dxa"/>
            <w:tcBorders>
              <w:top w:val="double" w:sz="4" w:space="0" w:color="auto"/>
            </w:tcBorders>
            <w:vAlign w:val="center"/>
          </w:tcPr>
          <w:p w:rsidR="006C4A08" w:rsidRPr="00DB74AF" w:rsidRDefault="006C4A08" w:rsidP="00DC55F7">
            <w:pPr>
              <w:rPr>
                <w:rFonts w:ascii="Arial Narrow" w:eastAsia="Arial Narrow" w:hAnsi="Arial Narrow"/>
                <w:sz w:val="20"/>
                <w:szCs w:val="20"/>
              </w:rPr>
            </w:pPr>
          </w:p>
        </w:tc>
        <w:tc>
          <w:tcPr>
            <w:tcW w:w="1250" w:type="dxa"/>
            <w:tcBorders>
              <w:top w:val="double" w:sz="4" w:space="0" w:color="auto"/>
            </w:tcBorders>
            <w:vAlign w:val="center"/>
          </w:tcPr>
          <w:p w:rsidR="006C4A08" w:rsidRPr="00DB74AF" w:rsidRDefault="006C4A08" w:rsidP="00DC55F7">
            <w:pPr>
              <w:rPr>
                <w:rFonts w:ascii="Arial Narrow" w:eastAsia="Arial Narrow" w:hAnsi="Arial Narrow"/>
                <w:sz w:val="20"/>
                <w:szCs w:val="20"/>
              </w:rPr>
            </w:pPr>
          </w:p>
        </w:tc>
        <w:tc>
          <w:tcPr>
            <w:tcW w:w="1250" w:type="dxa"/>
            <w:tcBorders>
              <w:top w:val="double" w:sz="4" w:space="0" w:color="auto"/>
            </w:tcBorders>
            <w:vAlign w:val="center"/>
          </w:tcPr>
          <w:p w:rsidR="006C4A08" w:rsidRPr="00DB74AF" w:rsidRDefault="006C4A08" w:rsidP="00DC55F7">
            <w:pPr>
              <w:rPr>
                <w:rFonts w:ascii="Arial Narrow" w:eastAsia="Arial Narrow" w:hAnsi="Arial Narrow"/>
                <w:sz w:val="20"/>
                <w:szCs w:val="20"/>
              </w:rPr>
            </w:pPr>
          </w:p>
        </w:tc>
      </w:tr>
      <w:tr w:rsidR="006C4A08" w:rsidRPr="009465E0" w:rsidTr="00DB74AF">
        <w:trPr>
          <w:jc w:val="right"/>
        </w:trPr>
        <w:tc>
          <w:tcPr>
            <w:tcW w:w="1260" w:type="dxa"/>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2012/2013</w:t>
            </w:r>
          </w:p>
        </w:tc>
        <w:tc>
          <w:tcPr>
            <w:tcW w:w="1249" w:type="dxa"/>
            <w:vAlign w:val="center"/>
          </w:tcPr>
          <w:p w:rsidR="006C4A08" w:rsidRPr="00DB74AF" w:rsidRDefault="006C4A08" w:rsidP="00DC55F7">
            <w:pPr>
              <w:rPr>
                <w:rFonts w:ascii="Arial Narrow" w:eastAsia="Arial Narrow" w:hAnsi="Arial Narrow"/>
                <w:sz w:val="20"/>
                <w:szCs w:val="20"/>
              </w:rPr>
            </w:pPr>
          </w:p>
        </w:tc>
        <w:tc>
          <w:tcPr>
            <w:tcW w:w="1250" w:type="dxa"/>
            <w:vAlign w:val="center"/>
          </w:tcPr>
          <w:p w:rsidR="006C4A08" w:rsidRPr="00DB74AF" w:rsidRDefault="006C4A08" w:rsidP="00DC55F7">
            <w:pPr>
              <w:rPr>
                <w:rFonts w:ascii="Arial Narrow" w:eastAsia="Arial Narrow" w:hAnsi="Arial Narrow"/>
                <w:sz w:val="20"/>
                <w:szCs w:val="20"/>
              </w:rPr>
            </w:pPr>
          </w:p>
        </w:tc>
        <w:tc>
          <w:tcPr>
            <w:tcW w:w="1250" w:type="dxa"/>
            <w:vAlign w:val="center"/>
          </w:tcPr>
          <w:p w:rsidR="006C4A08" w:rsidRPr="00DB74AF" w:rsidRDefault="006C4A08" w:rsidP="00DC55F7">
            <w:pPr>
              <w:rPr>
                <w:rFonts w:ascii="Arial Narrow" w:eastAsia="Arial Narrow" w:hAnsi="Arial Narrow"/>
                <w:sz w:val="20"/>
                <w:szCs w:val="20"/>
              </w:rPr>
            </w:pPr>
          </w:p>
        </w:tc>
        <w:tc>
          <w:tcPr>
            <w:tcW w:w="1249" w:type="dxa"/>
            <w:vAlign w:val="center"/>
          </w:tcPr>
          <w:p w:rsidR="006C4A08" w:rsidRPr="00DB74AF" w:rsidRDefault="006C4A08" w:rsidP="00DC55F7">
            <w:pPr>
              <w:rPr>
                <w:rFonts w:ascii="Arial Narrow" w:eastAsia="Arial Narrow" w:hAnsi="Arial Narrow"/>
                <w:sz w:val="20"/>
                <w:szCs w:val="20"/>
              </w:rPr>
            </w:pPr>
          </w:p>
        </w:tc>
        <w:tc>
          <w:tcPr>
            <w:tcW w:w="1250" w:type="dxa"/>
            <w:vAlign w:val="center"/>
          </w:tcPr>
          <w:p w:rsidR="006C4A08" w:rsidRPr="00DB74AF" w:rsidRDefault="006C4A08" w:rsidP="00DC55F7">
            <w:pPr>
              <w:rPr>
                <w:rFonts w:ascii="Arial Narrow" w:eastAsia="Arial Narrow" w:hAnsi="Arial Narrow"/>
                <w:sz w:val="20"/>
                <w:szCs w:val="20"/>
              </w:rPr>
            </w:pPr>
          </w:p>
        </w:tc>
        <w:tc>
          <w:tcPr>
            <w:tcW w:w="1250" w:type="dxa"/>
            <w:vAlign w:val="center"/>
          </w:tcPr>
          <w:p w:rsidR="006C4A08" w:rsidRPr="00DB74AF" w:rsidRDefault="006C4A08" w:rsidP="00DC55F7">
            <w:pPr>
              <w:rPr>
                <w:rFonts w:ascii="Arial Narrow" w:eastAsia="Arial Narrow" w:hAnsi="Arial Narrow"/>
                <w:sz w:val="20"/>
                <w:szCs w:val="20"/>
              </w:rPr>
            </w:pPr>
          </w:p>
        </w:tc>
      </w:tr>
      <w:tr w:rsidR="006C4A08" w:rsidRPr="009465E0" w:rsidTr="00DB74AF">
        <w:trPr>
          <w:jc w:val="right"/>
        </w:trPr>
        <w:tc>
          <w:tcPr>
            <w:tcW w:w="1260" w:type="dxa"/>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2013/2014</w:t>
            </w:r>
          </w:p>
        </w:tc>
        <w:tc>
          <w:tcPr>
            <w:tcW w:w="1249" w:type="dxa"/>
            <w:vAlign w:val="center"/>
          </w:tcPr>
          <w:p w:rsidR="006C4A08" w:rsidRPr="00DB74AF" w:rsidRDefault="006C4A08" w:rsidP="00DC55F7">
            <w:pPr>
              <w:rPr>
                <w:rFonts w:ascii="Arial Narrow" w:eastAsia="Arial Narrow" w:hAnsi="Arial Narrow"/>
                <w:sz w:val="20"/>
                <w:szCs w:val="20"/>
              </w:rPr>
            </w:pPr>
          </w:p>
        </w:tc>
        <w:tc>
          <w:tcPr>
            <w:tcW w:w="1250" w:type="dxa"/>
            <w:vAlign w:val="center"/>
          </w:tcPr>
          <w:p w:rsidR="006C4A08" w:rsidRPr="00DB74AF" w:rsidRDefault="006C4A08" w:rsidP="00DC55F7">
            <w:pPr>
              <w:rPr>
                <w:rFonts w:ascii="Arial Narrow" w:eastAsia="Arial Narrow" w:hAnsi="Arial Narrow"/>
                <w:sz w:val="20"/>
                <w:szCs w:val="20"/>
              </w:rPr>
            </w:pPr>
          </w:p>
        </w:tc>
        <w:tc>
          <w:tcPr>
            <w:tcW w:w="1250" w:type="dxa"/>
            <w:vAlign w:val="center"/>
          </w:tcPr>
          <w:p w:rsidR="006C4A08" w:rsidRPr="00DB74AF" w:rsidRDefault="006C4A08" w:rsidP="00DC55F7">
            <w:pPr>
              <w:rPr>
                <w:rFonts w:ascii="Arial Narrow" w:eastAsia="Arial Narrow" w:hAnsi="Arial Narrow"/>
                <w:sz w:val="20"/>
                <w:szCs w:val="20"/>
              </w:rPr>
            </w:pPr>
          </w:p>
        </w:tc>
        <w:tc>
          <w:tcPr>
            <w:tcW w:w="1249" w:type="dxa"/>
            <w:vAlign w:val="center"/>
          </w:tcPr>
          <w:p w:rsidR="006C4A08" w:rsidRPr="00DB74AF" w:rsidRDefault="006C4A08" w:rsidP="00DC55F7">
            <w:pPr>
              <w:rPr>
                <w:rFonts w:ascii="Arial Narrow" w:eastAsia="Arial Narrow" w:hAnsi="Arial Narrow"/>
                <w:sz w:val="20"/>
                <w:szCs w:val="20"/>
              </w:rPr>
            </w:pPr>
          </w:p>
        </w:tc>
        <w:tc>
          <w:tcPr>
            <w:tcW w:w="1250" w:type="dxa"/>
            <w:vAlign w:val="center"/>
          </w:tcPr>
          <w:p w:rsidR="006C4A08" w:rsidRPr="00DB74AF" w:rsidRDefault="006C4A08" w:rsidP="00DC55F7">
            <w:pPr>
              <w:rPr>
                <w:rFonts w:ascii="Arial Narrow" w:eastAsia="Arial Narrow" w:hAnsi="Arial Narrow"/>
                <w:sz w:val="20"/>
                <w:szCs w:val="20"/>
              </w:rPr>
            </w:pPr>
          </w:p>
        </w:tc>
        <w:tc>
          <w:tcPr>
            <w:tcW w:w="1250" w:type="dxa"/>
            <w:vAlign w:val="center"/>
          </w:tcPr>
          <w:p w:rsidR="006C4A08" w:rsidRPr="00DB74AF" w:rsidRDefault="006C4A08" w:rsidP="00DC55F7">
            <w:pPr>
              <w:rPr>
                <w:rFonts w:ascii="Arial Narrow" w:eastAsia="Arial Narrow" w:hAnsi="Arial Narrow"/>
                <w:sz w:val="20"/>
                <w:szCs w:val="20"/>
              </w:rPr>
            </w:pPr>
          </w:p>
        </w:tc>
      </w:tr>
    </w:tbl>
    <w:p w:rsidR="00FE4AD4" w:rsidRPr="009465E0" w:rsidRDefault="00FE4AD4" w:rsidP="00FE4AD4"/>
    <w:p w:rsidR="006C4A08" w:rsidRPr="009465E0" w:rsidRDefault="006C4A08" w:rsidP="00FE4AD4"/>
    <w:p w:rsidR="00FE4AD4" w:rsidRPr="009465E0" w:rsidRDefault="00E82F18" w:rsidP="00A21CDE">
      <w:pPr>
        <w:pStyle w:val="Heading4"/>
        <w:numPr>
          <w:ilvl w:val="0"/>
          <w:numId w:val="39"/>
        </w:numPr>
      </w:pPr>
      <w:bookmarkStart w:id="56" w:name="_Toc508709799"/>
      <w:r w:rsidRPr="009465E0">
        <w:rPr>
          <w:rFonts w:hint="eastAsia"/>
        </w:rPr>
        <w:t>Development Project Proposal (</w:t>
      </w:r>
      <w:r w:rsidR="00FE4AD4" w:rsidRPr="009465E0">
        <w:rPr>
          <w:rFonts w:hint="eastAsia"/>
        </w:rPr>
        <w:t>DPP</w:t>
      </w:r>
      <w:r w:rsidRPr="009465E0">
        <w:rPr>
          <w:rFonts w:hint="eastAsia"/>
        </w:rPr>
        <w:t>)</w:t>
      </w:r>
      <w:bookmarkEnd w:id="56"/>
      <w:r w:rsidRPr="009465E0">
        <w:rPr>
          <w:rFonts w:hint="eastAsia"/>
        </w:rPr>
        <w:t xml:space="preserve"> </w:t>
      </w:r>
    </w:p>
    <w:tbl>
      <w:tblPr>
        <w:tblW w:w="8758" w:type="dxa"/>
        <w:jc w:val="right"/>
        <w:tblBorders>
          <w:top w:val="single" w:sz="12" w:space="0" w:color="auto"/>
          <w:bottom w:val="single" w:sz="12" w:space="0" w:color="auto"/>
          <w:insideH w:val="single" w:sz="4" w:space="0" w:color="auto"/>
          <w:insideV w:val="dotted" w:sz="4" w:space="0" w:color="auto"/>
        </w:tblBorders>
        <w:tblLook w:val="04A0"/>
      </w:tblPr>
      <w:tblGrid>
        <w:gridCol w:w="1413"/>
        <w:gridCol w:w="1332"/>
        <w:gridCol w:w="1054"/>
        <w:gridCol w:w="1113"/>
        <w:gridCol w:w="1151"/>
        <w:gridCol w:w="1366"/>
        <w:gridCol w:w="1329"/>
      </w:tblGrid>
      <w:tr w:rsidR="006C4A08" w:rsidRPr="009465E0" w:rsidTr="00DB74AF">
        <w:trPr>
          <w:jc w:val="right"/>
        </w:trPr>
        <w:tc>
          <w:tcPr>
            <w:tcW w:w="1260" w:type="dxa"/>
            <w:tcBorders>
              <w:top w:val="single" w:sz="12" w:space="0" w:color="auto"/>
              <w:left w:val="nil"/>
              <w:bottom w:val="single" w:sz="4" w:space="0" w:color="auto"/>
              <w:right w:val="dotted" w:sz="4" w:space="0" w:color="auto"/>
              <w:tl2br w:val="nil"/>
              <w:tr2bl w:val="nil"/>
            </w:tcBorders>
            <w:vAlign w:val="center"/>
          </w:tcPr>
          <w:p w:rsidR="006C4A08" w:rsidRPr="00DB74AF" w:rsidRDefault="006C4A08" w:rsidP="00DC55F7">
            <w:pPr>
              <w:rPr>
                <w:rFonts w:ascii="Arial Narrow" w:eastAsia="Arial Narrow" w:hAnsi="Arial Narrow"/>
                <w:sz w:val="20"/>
                <w:szCs w:val="20"/>
              </w:rPr>
            </w:pPr>
          </w:p>
        </w:tc>
        <w:tc>
          <w:tcPr>
            <w:tcW w:w="1249" w:type="dxa"/>
            <w:tcBorders>
              <w:top w:val="single" w:sz="12" w:space="0" w:color="auto"/>
              <w:left w:val="dotted" w:sz="4" w:space="0" w:color="auto"/>
              <w:bottom w:val="single" w:sz="4" w:space="0" w:color="auto"/>
              <w:right w:val="dotted" w:sz="4" w:space="0" w:color="auto"/>
              <w:tl2br w:val="nil"/>
              <w:tr2bl w:val="nil"/>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a</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b</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c</w:t>
            </w:r>
          </w:p>
        </w:tc>
        <w:tc>
          <w:tcPr>
            <w:tcW w:w="1249" w:type="dxa"/>
            <w:tcBorders>
              <w:top w:val="single" w:sz="12" w:space="0" w:color="auto"/>
              <w:left w:val="dotted" w:sz="4" w:space="0" w:color="auto"/>
              <w:bottom w:val="single" w:sz="4" w:space="0" w:color="auto"/>
              <w:right w:val="dotted" w:sz="4" w:space="0" w:color="auto"/>
              <w:tl2br w:val="nil"/>
              <w:tr2bl w:val="nil"/>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d</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e</w:t>
            </w:r>
          </w:p>
        </w:tc>
        <w:tc>
          <w:tcPr>
            <w:tcW w:w="1250" w:type="dxa"/>
            <w:tcBorders>
              <w:top w:val="single" w:sz="12" w:space="0" w:color="auto"/>
              <w:left w:val="dotted" w:sz="4" w:space="0" w:color="auto"/>
              <w:bottom w:val="single" w:sz="4" w:space="0" w:color="auto"/>
              <w:right w:val="nil"/>
              <w:tl2br w:val="nil"/>
              <w:tr2bl w:val="nil"/>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f</w:t>
            </w:r>
          </w:p>
        </w:tc>
      </w:tr>
      <w:tr w:rsidR="006C4A08" w:rsidRPr="009465E0" w:rsidTr="00DB74AF">
        <w:trPr>
          <w:jc w:val="right"/>
        </w:trPr>
        <w:tc>
          <w:tcPr>
            <w:tcW w:w="1260" w:type="dxa"/>
            <w:tcBorders>
              <w:top w:val="single" w:sz="4" w:space="0" w:color="auto"/>
              <w:bottom w:val="double" w:sz="4" w:space="0" w:color="auto"/>
            </w:tcBorders>
            <w:vAlign w:val="center"/>
          </w:tcPr>
          <w:p w:rsidR="006C4A08" w:rsidRPr="00DB74AF" w:rsidRDefault="006C4A08" w:rsidP="00DC55F7">
            <w:pPr>
              <w:rPr>
                <w:rFonts w:ascii="Arial Narrow" w:eastAsia="Arial Narrow" w:hAnsi="Arial Narrow"/>
                <w:sz w:val="20"/>
                <w:szCs w:val="20"/>
              </w:rPr>
            </w:pPr>
          </w:p>
        </w:tc>
        <w:tc>
          <w:tcPr>
            <w:tcW w:w="1249" w:type="dxa"/>
            <w:tcBorders>
              <w:top w:val="single" w:sz="4" w:space="0" w:color="auto"/>
              <w:bottom w:val="double" w:sz="4" w:space="0" w:color="auto"/>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Transport</w:t>
            </w:r>
          </w:p>
        </w:tc>
        <w:tc>
          <w:tcPr>
            <w:tcW w:w="1250" w:type="dxa"/>
            <w:tcBorders>
              <w:top w:val="single" w:sz="4" w:space="0" w:color="auto"/>
              <w:bottom w:val="double" w:sz="4" w:space="0" w:color="auto"/>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Drain</w:t>
            </w:r>
          </w:p>
        </w:tc>
        <w:tc>
          <w:tcPr>
            <w:tcW w:w="1250" w:type="dxa"/>
            <w:tcBorders>
              <w:top w:val="single" w:sz="4" w:space="0" w:color="auto"/>
              <w:bottom w:val="double" w:sz="4" w:space="0" w:color="auto"/>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Solid Waste</w:t>
            </w:r>
          </w:p>
        </w:tc>
        <w:tc>
          <w:tcPr>
            <w:tcW w:w="1249" w:type="dxa"/>
            <w:tcBorders>
              <w:top w:val="single" w:sz="4" w:space="0" w:color="auto"/>
              <w:bottom w:val="double" w:sz="4" w:space="0" w:color="auto"/>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 xml:space="preserve">Water </w:t>
            </w:r>
            <w:r w:rsidRPr="00DB74AF">
              <w:rPr>
                <w:rFonts w:ascii="Arial Narrow" w:eastAsia="MS Mincho" w:hAnsi="Arial Narrow"/>
                <w:sz w:val="20"/>
                <w:szCs w:val="20"/>
              </w:rPr>
              <w:t>Supply</w:t>
            </w:r>
          </w:p>
        </w:tc>
        <w:tc>
          <w:tcPr>
            <w:tcW w:w="1250" w:type="dxa"/>
            <w:tcBorders>
              <w:top w:val="single" w:sz="4" w:space="0" w:color="auto"/>
              <w:bottom w:val="double" w:sz="4" w:space="0" w:color="auto"/>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Sanitation</w:t>
            </w:r>
          </w:p>
        </w:tc>
        <w:tc>
          <w:tcPr>
            <w:tcW w:w="1250" w:type="dxa"/>
            <w:tcBorders>
              <w:top w:val="single" w:sz="4" w:space="0" w:color="auto"/>
              <w:bottom w:val="double" w:sz="4" w:space="0" w:color="auto"/>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Municipal Facility</w:t>
            </w:r>
          </w:p>
        </w:tc>
      </w:tr>
      <w:tr w:rsidR="006C4A08" w:rsidRPr="009465E0" w:rsidTr="00DB74AF">
        <w:trPr>
          <w:jc w:val="right"/>
        </w:trPr>
        <w:tc>
          <w:tcPr>
            <w:tcW w:w="1260" w:type="dxa"/>
            <w:tcBorders>
              <w:top w:val="double" w:sz="4" w:space="0" w:color="auto"/>
            </w:tcBorders>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lastRenderedPageBreak/>
              <w:t>2011/2012</w:t>
            </w:r>
          </w:p>
        </w:tc>
        <w:tc>
          <w:tcPr>
            <w:tcW w:w="1249" w:type="dxa"/>
            <w:tcBorders>
              <w:top w:val="double" w:sz="4" w:space="0" w:color="auto"/>
            </w:tcBorders>
            <w:vAlign w:val="center"/>
          </w:tcPr>
          <w:p w:rsidR="006C4A08" w:rsidRPr="00DB74AF" w:rsidRDefault="006C4A08" w:rsidP="00DC55F7">
            <w:pPr>
              <w:rPr>
                <w:rFonts w:ascii="Arial Narrow" w:eastAsia="Arial Narrow" w:hAnsi="Arial Narrow"/>
                <w:sz w:val="20"/>
                <w:szCs w:val="20"/>
              </w:rPr>
            </w:pPr>
          </w:p>
        </w:tc>
        <w:tc>
          <w:tcPr>
            <w:tcW w:w="1250" w:type="dxa"/>
            <w:tcBorders>
              <w:top w:val="double" w:sz="4" w:space="0" w:color="auto"/>
            </w:tcBorders>
            <w:vAlign w:val="center"/>
          </w:tcPr>
          <w:p w:rsidR="006C4A08" w:rsidRPr="00DB74AF" w:rsidRDefault="006C4A08" w:rsidP="00DC55F7">
            <w:pPr>
              <w:rPr>
                <w:rFonts w:ascii="Arial Narrow" w:eastAsia="Arial Narrow" w:hAnsi="Arial Narrow"/>
                <w:sz w:val="20"/>
                <w:szCs w:val="20"/>
              </w:rPr>
            </w:pPr>
          </w:p>
        </w:tc>
        <w:tc>
          <w:tcPr>
            <w:tcW w:w="1250" w:type="dxa"/>
            <w:tcBorders>
              <w:top w:val="double" w:sz="4" w:space="0" w:color="auto"/>
            </w:tcBorders>
            <w:vAlign w:val="center"/>
          </w:tcPr>
          <w:p w:rsidR="006C4A08" w:rsidRPr="00DB74AF" w:rsidRDefault="006C4A08" w:rsidP="00DC55F7">
            <w:pPr>
              <w:rPr>
                <w:rFonts w:ascii="Arial Narrow" w:eastAsia="Arial Narrow" w:hAnsi="Arial Narrow"/>
                <w:sz w:val="20"/>
                <w:szCs w:val="20"/>
              </w:rPr>
            </w:pPr>
          </w:p>
        </w:tc>
        <w:tc>
          <w:tcPr>
            <w:tcW w:w="1249" w:type="dxa"/>
            <w:tcBorders>
              <w:top w:val="double" w:sz="4" w:space="0" w:color="auto"/>
            </w:tcBorders>
            <w:vAlign w:val="center"/>
          </w:tcPr>
          <w:p w:rsidR="006C4A08" w:rsidRPr="00DB74AF" w:rsidRDefault="006C4A08" w:rsidP="00DC55F7">
            <w:pPr>
              <w:rPr>
                <w:rFonts w:ascii="Arial Narrow" w:eastAsia="Arial Narrow" w:hAnsi="Arial Narrow"/>
                <w:sz w:val="20"/>
                <w:szCs w:val="20"/>
              </w:rPr>
            </w:pPr>
          </w:p>
        </w:tc>
        <w:tc>
          <w:tcPr>
            <w:tcW w:w="1250" w:type="dxa"/>
            <w:tcBorders>
              <w:top w:val="double" w:sz="4" w:space="0" w:color="auto"/>
            </w:tcBorders>
            <w:vAlign w:val="center"/>
          </w:tcPr>
          <w:p w:rsidR="006C4A08" w:rsidRPr="00DB74AF" w:rsidRDefault="006C4A08" w:rsidP="00DC55F7">
            <w:pPr>
              <w:rPr>
                <w:rFonts w:ascii="Arial Narrow" w:eastAsia="Arial Narrow" w:hAnsi="Arial Narrow"/>
                <w:sz w:val="20"/>
                <w:szCs w:val="20"/>
              </w:rPr>
            </w:pPr>
          </w:p>
        </w:tc>
        <w:tc>
          <w:tcPr>
            <w:tcW w:w="1250" w:type="dxa"/>
            <w:tcBorders>
              <w:top w:val="double" w:sz="4" w:space="0" w:color="auto"/>
            </w:tcBorders>
            <w:vAlign w:val="center"/>
          </w:tcPr>
          <w:p w:rsidR="006C4A08" w:rsidRPr="00DB74AF" w:rsidRDefault="006C4A08" w:rsidP="00DC55F7">
            <w:pPr>
              <w:rPr>
                <w:rFonts w:ascii="Arial Narrow" w:eastAsia="Arial Narrow" w:hAnsi="Arial Narrow"/>
                <w:sz w:val="20"/>
                <w:szCs w:val="20"/>
              </w:rPr>
            </w:pPr>
          </w:p>
        </w:tc>
      </w:tr>
      <w:tr w:rsidR="006C4A08" w:rsidRPr="009465E0" w:rsidTr="00DB74AF">
        <w:trPr>
          <w:jc w:val="right"/>
        </w:trPr>
        <w:tc>
          <w:tcPr>
            <w:tcW w:w="1260" w:type="dxa"/>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2012/2013</w:t>
            </w:r>
          </w:p>
        </w:tc>
        <w:tc>
          <w:tcPr>
            <w:tcW w:w="1249" w:type="dxa"/>
            <w:vAlign w:val="center"/>
          </w:tcPr>
          <w:p w:rsidR="006C4A08" w:rsidRPr="00DB74AF" w:rsidRDefault="006C4A08" w:rsidP="00DC55F7">
            <w:pPr>
              <w:rPr>
                <w:rFonts w:ascii="Arial Narrow" w:eastAsia="Arial Narrow" w:hAnsi="Arial Narrow"/>
                <w:sz w:val="20"/>
                <w:szCs w:val="20"/>
              </w:rPr>
            </w:pPr>
          </w:p>
        </w:tc>
        <w:tc>
          <w:tcPr>
            <w:tcW w:w="1250" w:type="dxa"/>
            <w:vAlign w:val="center"/>
          </w:tcPr>
          <w:p w:rsidR="006C4A08" w:rsidRPr="00DB74AF" w:rsidRDefault="006C4A08" w:rsidP="00DC55F7">
            <w:pPr>
              <w:rPr>
                <w:rFonts w:ascii="Arial Narrow" w:eastAsia="Arial Narrow" w:hAnsi="Arial Narrow"/>
                <w:sz w:val="20"/>
                <w:szCs w:val="20"/>
              </w:rPr>
            </w:pPr>
          </w:p>
        </w:tc>
        <w:tc>
          <w:tcPr>
            <w:tcW w:w="1250" w:type="dxa"/>
            <w:vAlign w:val="center"/>
          </w:tcPr>
          <w:p w:rsidR="006C4A08" w:rsidRPr="00DB74AF" w:rsidRDefault="006C4A08" w:rsidP="00DC55F7">
            <w:pPr>
              <w:rPr>
                <w:rFonts w:ascii="Arial Narrow" w:eastAsia="Arial Narrow" w:hAnsi="Arial Narrow"/>
                <w:sz w:val="20"/>
                <w:szCs w:val="20"/>
              </w:rPr>
            </w:pPr>
          </w:p>
        </w:tc>
        <w:tc>
          <w:tcPr>
            <w:tcW w:w="1249" w:type="dxa"/>
            <w:vAlign w:val="center"/>
          </w:tcPr>
          <w:p w:rsidR="006C4A08" w:rsidRPr="00DB74AF" w:rsidRDefault="006C4A08" w:rsidP="00DC55F7">
            <w:pPr>
              <w:rPr>
                <w:rFonts w:ascii="Arial Narrow" w:eastAsia="Arial Narrow" w:hAnsi="Arial Narrow"/>
                <w:sz w:val="20"/>
                <w:szCs w:val="20"/>
              </w:rPr>
            </w:pPr>
          </w:p>
        </w:tc>
        <w:tc>
          <w:tcPr>
            <w:tcW w:w="1250" w:type="dxa"/>
            <w:vAlign w:val="center"/>
          </w:tcPr>
          <w:p w:rsidR="006C4A08" w:rsidRPr="00DB74AF" w:rsidRDefault="006C4A08" w:rsidP="00DC55F7">
            <w:pPr>
              <w:rPr>
                <w:rFonts w:ascii="Arial Narrow" w:eastAsia="Arial Narrow" w:hAnsi="Arial Narrow"/>
                <w:sz w:val="20"/>
                <w:szCs w:val="20"/>
              </w:rPr>
            </w:pPr>
          </w:p>
        </w:tc>
        <w:tc>
          <w:tcPr>
            <w:tcW w:w="1250" w:type="dxa"/>
            <w:vAlign w:val="center"/>
          </w:tcPr>
          <w:p w:rsidR="006C4A08" w:rsidRPr="00DB74AF" w:rsidRDefault="006C4A08" w:rsidP="00DC55F7">
            <w:pPr>
              <w:rPr>
                <w:rFonts w:ascii="Arial Narrow" w:eastAsia="Arial Narrow" w:hAnsi="Arial Narrow"/>
                <w:sz w:val="20"/>
                <w:szCs w:val="20"/>
              </w:rPr>
            </w:pPr>
          </w:p>
        </w:tc>
      </w:tr>
      <w:tr w:rsidR="006C4A08" w:rsidRPr="009465E0" w:rsidTr="00DB74AF">
        <w:trPr>
          <w:jc w:val="right"/>
        </w:trPr>
        <w:tc>
          <w:tcPr>
            <w:tcW w:w="1260" w:type="dxa"/>
            <w:vAlign w:val="center"/>
          </w:tcPr>
          <w:p w:rsidR="006C4A08" w:rsidRPr="00DB74AF" w:rsidRDefault="006C4A08" w:rsidP="00DC55F7">
            <w:pPr>
              <w:rPr>
                <w:rFonts w:ascii="Arial Narrow" w:eastAsia="MS Mincho" w:hAnsi="Arial Narrow"/>
                <w:sz w:val="20"/>
                <w:szCs w:val="20"/>
              </w:rPr>
            </w:pPr>
            <w:r w:rsidRPr="00DB74AF">
              <w:rPr>
                <w:rFonts w:ascii="Arial Narrow" w:eastAsia="MS Mincho" w:hAnsi="Arial Narrow" w:hint="eastAsia"/>
                <w:sz w:val="20"/>
                <w:szCs w:val="20"/>
              </w:rPr>
              <w:t>2013/2014</w:t>
            </w:r>
          </w:p>
        </w:tc>
        <w:tc>
          <w:tcPr>
            <w:tcW w:w="1249" w:type="dxa"/>
            <w:vAlign w:val="center"/>
          </w:tcPr>
          <w:p w:rsidR="006C4A08" w:rsidRPr="00DB74AF" w:rsidRDefault="006C4A08" w:rsidP="00DC55F7">
            <w:pPr>
              <w:rPr>
                <w:rFonts w:ascii="Arial Narrow" w:eastAsia="Arial Narrow" w:hAnsi="Arial Narrow"/>
                <w:sz w:val="20"/>
                <w:szCs w:val="20"/>
              </w:rPr>
            </w:pPr>
          </w:p>
        </w:tc>
        <w:tc>
          <w:tcPr>
            <w:tcW w:w="1250" w:type="dxa"/>
            <w:vAlign w:val="center"/>
          </w:tcPr>
          <w:p w:rsidR="006C4A08" w:rsidRPr="00DB74AF" w:rsidRDefault="006C4A08" w:rsidP="00DC55F7">
            <w:pPr>
              <w:rPr>
                <w:rFonts w:ascii="Arial Narrow" w:eastAsia="Arial Narrow" w:hAnsi="Arial Narrow"/>
                <w:sz w:val="20"/>
                <w:szCs w:val="20"/>
              </w:rPr>
            </w:pPr>
          </w:p>
        </w:tc>
        <w:tc>
          <w:tcPr>
            <w:tcW w:w="1250" w:type="dxa"/>
            <w:vAlign w:val="center"/>
          </w:tcPr>
          <w:p w:rsidR="006C4A08" w:rsidRPr="00DB74AF" w:rsidRDefault="006C4A08" w:rsidP="00DC55F7">
            <w:pPr>
              <w:rPr>
                <w:rFonts w:ascii="Arial Narrow" w:eastAsia="Arial Narrow" w:hAnsi="Arial Narrow"/>
                <w:sz w:val="20"/>
                <w:szCs w:val="20"/>
              </w:rPr>
            </w:pPr>
          </w:p>
        </w:tc>
        <w:tc>
          <w:tcPr>
            <w:tcW w:w="1249" w:type="dxa"/>
            <w:vAlign w:val="center"/>
          </w:tcPr>
          <w:p w:rsidR="006C4A08" w:rsidRPr="00DB74AF" w:rsidRDefault="006C4A08" w:rsidP="00DC55F7">
            <w:pPr>
              <w:rPr>
                <w:rFonts w:ascii="Arial Narrow" w:eastAsia="Arial Narrow" w:hAnsi="Arial Narrow"/>
                <w:sz w:val="20"/>
                <w:szCs w:val="20"/>
              </w:rPr>
            </w:pPr>
          </w:p>
        </w:tc>
        <w:tc>
          <w:tcPr>
            <w:tcW w:w="1250" w:type="dxa"/>
            <w:vAlign w:val="center"/>
          </w:tcPr>
          <w:p w:rsidR="006C4A08" w:rsidRPr="00DB74AF" w:rsidRDefault="006C4A08" w:rsidP="00DC55F7">
            <w:pPr>
              <w:rPr>
                <w:rFonts w:ascii="Arial Narrow" w:eastAsia="Arial Narrow" w:hAnsi="Arial Narrow"/>
                <w:sz w:val="20"/>
                <w:szCs w:val="20"/>
              </w:rPr>
            </w:pPr>
          </w:p>
        </w:tc>
        <w:tc>
          <w:tcPr>
            <w:tcW w:w="1250" w:type="dxa"/>
            <w:vAlign w:val="center"/>
          </w:tcPr>
          <w:p w:rsidR="006C4A08" w:rsidRPr="00DB74AF" w:rsidRDefault="006C4A08" w:rsidP="00DC55F7">
            <w:pPr>
              <w:rPr>
                <w:rFonts w:ascii="Arial Narrow" w:eastAsia="Arial Narrow" w:hAnsi="Arial Narrow"/>
                <w:sz w:val="20"/>
                <w:szCs w:val="20"/>
              </w:rPr>
            </w:pPr>
          </w:p>
        </w:tc>
      </w:tr>
    </w:tbl>
    <w:p w:rsidR="00225C73" w:rsidRPr="009465E0" w:rsidRDefault="00225C73" w:rsidP="00225C73"/>
    <w:p w:rsidR="006C4A08" w:rsidRPr="009465E0" w:rsidRDefault="006C4A08" w:rsidP="00225C73"/>
    <w:p w:rsidR="00225C73" w:rsidRPr="009465E0" w:rsidRDefault="00225C73" w:rsidP="00A21CDE">
      <w:pPr>
        <w:pStyle w:val="Heading4"/>
        <w:numPr>
          <w:ilvl w:val="0"/>
          <w:numId w:val="39"/>
        </w:numPr>
      </w:pPr>
      <w:bookmarkStart w:id="57" w:name="_Toc508709800"/>
      <w:r w:rsidRPr="009465E0">
        <w:rPr>
          <w:rFonts w:hint="eastAsia"/>
        </w:rPr>
        <w:t>Donors</w:t>
      </w:r>
      <w:bookmarkEnd w:id="57"/>
    </w:p>
    <w:p w:rsidR="00225C73" w:rsidRPr="009465E0" w:rsidRDefault="00B540A1" w:rsidP="00A21CDE">
      <w:pPr>
        <w:pStyle w:val="ListParagraph"/>
        <w:numPr>
          <w:ilvl w:val="0"/>
          <w:numId w:val="40"/>
        </w:numPr>
        <w:ind w:leftChars="0"/>
      </w:pPr>
      <w:r w:rsidRPr="009465E0">
        <w:rPr>
          <w:rFonts w:hint="eastAsia"/>
        </w:rPr>
        <w:t>Bangladesh Municipal Development Fund (BMDF)</w:t>
      </w:r>
    </w:p>
    <w:tbl>
      <w:tblPr>
        <w:tblW w:w="8758" w:type="dxa"/>
        <w:jc w:val="right"/>
        <w:tblBorders>
          <w:top w:val="single" w:sz="12" w:space="0" w:color="auto"/>
          <w:bottom w:val="single" w:sz="12" w:space="0" w:color="auto"/>
          <w:insideH w:val="single" w:sz="4" w:space="0" w:color="auto"/>
          <w:insideV w:val="dotted" w:sz="4" w:space="0" w:color="auto"/>
        </w:tblBorders>
        <w:tblLook w:val="04A0"/>
      </w:tblPr>
      <w:tblGrid>
        <w:gridCol w:w="1413"/>
        <w:gridCol w:w="1332"/>
        <w:gridCol w:w="1054"/>
        <w:gridCol w:w="1113"/>
        <w:gridCol w:w="1151"/>
        <w:gridCol w:w="1366"/>
        <w:gridCol w:w="1329"/>
      </w:tblGrid>
      <w:tr w:rsidR="007C04A9" w:rsidRPr="009465E0" w:rsidTr="00DB74AF">
        <w:trPr>
          <w:jc w:val="right"/>
        </w:trPr>
        <w:tc>
          <w:tcPr>
            <w:tcW w:w="1260" w:type="dxa"/>
            <w:tcBorders>
              <w:top w:val="single" w:sz="12" w:space="0" w:color="auto"/>
              <w:left w:val="nil"/>
              <w:bottom w:val="single" w:sz="4" w:space="0" w:color="auto"/>
              <w:right w:val="dotted" w:sz="4" w:space="0" w:color="auto"/>
              <w:tl2br w:val="nil"/>
              <w:tr2bl w:val="nil"/>
            </w:tcBorders>
            <w:vAlign w:val="center"/>
          </w:tcPr>
          <w:p w:rsidR="007C04A9" w:rsidRPr="00DB74AF" w:rsidRDefault="007C04A9" w:rsidP="00DC55F7">
            <w:pPr>
              <w:rPr>
                <w:rFonts w:ascii="Arial Narrow" w:eastAsia="Arial Narrow" w:hAnsi="Arial Narrow"/>
                <w:sz w:val="20"/>
                <w:szCs w:val="20"/>
              </w:rPr>
            </w:pPr>
          </w:p>
        </w:tc>
        <w:tc>
          <w:tcPr>
            <w:tcW w:w="1249"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a</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b</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c</w:t>
            </w:r>
          </w:p>
        </w:tc>
        <w:tc>
          <w:tcPr>
            <w:tcW w:w="1249"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d</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e</w:t>
            </w:r>
          </w:p>
        </w:tc>
        <w:tc>
          <w:tcPr>
            <w:tcW w:w="1250" w:type="dxa"/>
            <w:tcBorders>
              <w:top w:val="single" w:sz="12" w:space="0" w:color="auto"/>
              <w:left w:val="dotted" w:sz="4" w:space="0" w:color="auto"/>
              <w:bottom w:val="single" w:sz="4" w:space="0" w:color="auto"/>
              <w:right w:val="nil"/>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f</w:t>
            </w:r>
          </w:p>
        </w:tc>
      </w:tr>
      <w:tr w:rsidR="007C04A9" w:rsidRPr="009465E0" w:rsidTr="00DB74AF">
        <w:trPr>
          <w:jc w:val="right"/>
        </w:trPr>
        <w:tc>
          <w:tcPr>
            <w:tcW w:w="1260" w:type="dxa"/>
            <w:tcBorders>
              <w:top w:val="single" w:sz="4" w:space="0" w:color="auto"/>
              <w:bottom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49"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Transport</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Drain</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Solid Waste</w:t>
            </w:r>
          </w:p>
        </w:tc>
        <w:tc>
          <w:tcPr>
            <w:tcW w:w="1249"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 xml:space="preserve">Water </w:t>
            </w:r>
            <w:r w:rsidRPr="00DB74AF">
              <w:rPr>
                <w:rFonts w:ascii="Arial Narrow" w:eastAsia="MS Mincho" w:hAnsi="Arial Narrow"/>
                <w:sz w:val="20"/>
                <w:szCs w:val="20"/>
              </w:rPr>
              <w:t>Supply</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Sanitation</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Municipal Facility</w:t>
            </w:r>
          </w:p>
        </w:tc>
      </w:tr>
      <w:tr w:rsidR="007C04A9" w:rsidRPr="009465E0" w:rsidTr="00DB74AF">
        <w:trPr>
          <w:jc w:val="right"/>
        </w:trPr>
        <w:tc>
          <w:tcPr>
            <w:tcW w:w="1260" w:type="dxa"/>
            <w:tcBorders>
              <w:top w:val="double" w:sz="4" w:space="0" w:color="auto"/>
            </w:tcBorders>
            <w:vAlign w:val="center"/>
          </w:tcPr>
          <w:p w:rsidR="007C04A9" w:rsidRPr="00DB74AF" w:rsidRDefault="007C04A9" w:rsidP="005F1549">
            <w:pPr>
              <w:rPr>
                <w:rFonts w:ascii="Arial Narrow" w:eastAsia="MS Mincho" w:hAnsi="Arial Narrow"/>
                <w:sz w:val="20"/>
                <w:szCs w:val="20"/>
              </w:rPr>
            </w:pPr>
            <w:r w:rsidRPr="00DB74AF">
              <w:rPr>
                <w:rFonts w:ascii="Arial Narrow" w:eastAsia="MS Mincho" w:hAnsi="Arial Narrow" w:hint="eastAsia"/>
                <w:sz w:val="20"/>
                <w:szCs w:val="20"/>
              </w:rPr>
              <w:t>2011/2012</w:t>
            </w:r>
          </w:p>
        </w:tc>
        <w:tc>
          <w:tcPr>
            <w:tcW w:w="1249" w:type="dxa"/>
            <w:tcBorders>
              <w:top w:val="double" w:sz="4" w:space="0" w:color="auto"/>
            </w:tcBorders>
            <w:vAlign w:val="center"/>
          </w:tcPr>
          <w:p w:rsidR="007C04A9" w:rsidRPr="00DB74AF" w:rsidRDefault="007C04A9" w:rsidP="005F1549">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5F1549">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5F1549">
            <w:pPr>
              <w:rPr>
                <w:rFonts w:ascii="Arial Narrow" w:eastAsia="Arial Narrow" w:hAnsi="Arial Narrow"/>
                <w:sz w:val="20"/>
                <w:szCs w:val="20"/>
              </w:rPr>
            </w:pPr>
          </w:p>
        </w:tc>
        <w:tc>
          <w:tcPr>
            <w:tcW w:w="1249" w:type="dxa"/>
            <w:tcBorders>
              <w:top w:val="double" w:sz="4" w:space="0" w:color="auto"/>
            </w:tcBorders>
            <w:vAlign w:val="center"/>
          </w:tcPr>
          <w:p w:rsidR="007C04A9" w:rsidRPr="00DB74AF" w:rsidRDefault="007C04A9" w:rsidP="005F1549">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5F1549">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5F1549">
            <w:pPr>
              <w:rPr>
                <w:rFonts w:ascii="Arial Narrow" w:eastAsia="Arial Narrow" w:hAnsi="Arial Narrow"/>
                <w:sz w:val="20"/>
                <w:szCs w:val="20"/>
              </w:rPr>
            </w:pPr>
          </w:p>
        </w:tc>
      </w:tr>
      <w:tr w:rsidR="007C04A9" w:rsidRPr="009465E0" w:rsidTr="00DB74AF">
        <w:trPr>
          <w:jc w:val="right"/>
        </w:trPr>
        <w:tc>
          <w:tcPr>
            <w:tcW w:w="1260" w:type="dxa"/>
            <w:vAlign w:val="center"/>
          </w:tcPr>
          <w:p w:rsidR="007C04A9" w:rsidRPr="00DB74AF" w:rsidRDefault="007C04A9" w:rsidP="005F1549">
            <w:pPr>
              <w:rPr>
                <w:rFonts w:ascii="Arial Narrow" w:eastAsia="MS Mincho" w:hAnsi="Arial Narrow"/>
                <w:sz w:val="20"/>
                <w:szCs w:val="20"/>
              </w:rPr>
            </w:pPr>
            <w:r w:rsidRPr="00DB74AF">
              <w:rPr>
                <w:rFonts w:ascii="Arial Narrow" w:eastAsia="MS Mincho" w:hAnsi="Arial Narrow" w:hint="eastAsia"/>
                <w:sz w:val="20"/>
                <w:szCs w:val="20"/>
              </w:rPr>
              <w:t>2012/2013</w:t>
            </w:r>
          </w:p>
        </w:tc>
        <w:tc>
          <w:tcPr>
            <w:tcW w:w="1249" w:type="dxa"/>
            <w:vAlign w:val="center"/>
          </w:tcPr>
          <w:p w:rsidR="007C04A9" w:rsidRPr="00DB74AF" w:rsidRDefault="007C04A9" w:rsidP="005F1549">
            <w:pPr>
              <w:rPr>
                <w:rFonts w:ascii="Arial Narrow" w:eastAsia="Arial Narrow" w:hAnsi="Arial Narrow"/>
                <w:sz w:val="20"/>
                <w:szCs w:val="20"/>
              </w:rPr>
            </w:pPr>
          </w:p>
        </w:tc>
        <w:tc>
          <w:tcPr>
            <w:tcW w:w="1250" w:type="dxa"/>
            <w:vAlign w:val="center"/>
          </w:tcPr>
          <w:p w:rsidR="007C04A9" w:rsidRPr="00DB74AF" w:rsidRDefault="007C04A9" w:rsidP="005F1549">
            <w:pPr>
              <w:rPr>
                <w:rFonts w:ascii="Arial Narrow" w:eastAsia="Arial Narrow" w:hAnsi="Arial Narrow"/>
                <w:sz w:val="20"/>
                <w:szCs w:val="20"/>
              </w:rPr>
            </w:pPr>
          </w:p>
        </w:tc>
        <w:tc>
          <w:tcPr>
            <w:tcW w:w="1250" w:type="dxa"/>
            <w:vAlign w:val="center"/>
          </w:tcPr>
          <w:p w:rsidR="007C04A9" w:rsidRPr="00DB74AF" w:rsidRDefault="007C04A9" w:rsidP="005F1549">
            <w:pPr>
              <w:rPr>
                <w:rFonts w:ascii="Arial Narrow" w:eastAsia="Arial Narrow" w:hAnsi="Arial Narrow"/>
                <w:sz w:val="20"/>
                <w:szCs w:val="20"/>
              </w:rPr>
            </w:pPr>
          </w:p>
        </w:tc>
        <w:tc>
          <w:tcPr>
            <w:tcW w:w="1249" w:type="dxa"/>
            <w:vAlign w:val="center"/>
          </w:tcPr>
          <w:p w:rsidR="007C04A9" w:rsidRPr="00DB74AF" w:rsidRDefault="007C04A9" w:rsidP="005F1549">
            <w:pPr>
              <w:rPr>
                <w:rFonts w:ascii="Arial Narrow" w:eastAsia="Arial Narrow" w:hAnsi="Arial Narrow"/>
                <w:sz w:val="20"/>
                <w:szCs w:val="20"/>
              </w:rPr>
            </w:pPr>
          </w:p>
        </w:tc>
        <w:tc>
          <w:tcPr>
            <w:tcW w:w="1250" w:type="dxa"/>
            <w:vAlign w:val="center"/>
          </w:tcPr>
          <w:p w:rsidR="007C04A9" w:rsidRPr="00DB74AF" w:rsidRDefault="007C04A9" w:rsidP="005F1549">
            <w:pPr>
              <w:rPr>
                <w:rFonts w:ascii="Arial Narrow" w:eastAsia="Arial Narrow" w:hAnsi="Arial Narrow"/>
                <w:sz w:val="20"/>
                <w:szCs w:val="20"/>
              </w:rPr>
            </w:pPr>
          </w:p>
        </w:tc>
        <w:tc>
          <w:tcPr>
            <w:tcW w:w="1250" w:type="dxa"/>
            <w:vAlign w:val="center"/>
          </w:tcPr>
          <w:p w:rsidR="007C04A9" w:rsidRPr="00DB74AF" w:rsidRDefault="007C04A9" w:rsidP="005F1549">
            <w:pPr>
              <w:rPr>
                <w:rFonts w:ascii="Arial Narrow" w:eastAsia="Arial Narrow" w:hAnsi="Arial Narrow"/>
                <w:sz w:val="20"/>
                <w:szCs w:val="20"/>
              </w:rPr>
            </w:pPr>
          </w:p>
        </w:tc>
      </w:tr>
      <w:tr w:rsidR="007C04A9" w:rsidRPr="009465E0" w:rsidTr="00DB74AF">
        <w:trPr>
          <w:jc w:val="right"/>
        </w:trPr>
        <w:tc>
          <w:tcPr>
            <w:tcW w:w="1260" w:type="dxa"/>
            <w:vAlign w:val="center"/>
          </w:tcPr>
          <w:p w:rsidR="007C04A9" w:rsidRPr="00DB74AF" w:rsidRDefault="007C04A9" w:rsidP="005F1549">
            <w:pPr>
              <w:rPr>
                <w:rFonts w:ascii="Arial Narrow" w:eastAsia="MS Mincho" w:hAnsi="Arial Narrow"/>
                <w:sz w:val="20"/>
                <w:szCs w:val="20"/>
              </w:rPr>
            </w:pPr>
            <w:r w:rsidRPr="00DB74AF">
              <w:rPr>
                <w:rFonts w:ascii="Arial Narrow" w:eastAsia="MS Mincho" w:hAnsi="Arial Narrow" w:hint="eastAsia"/>
                <w:sz w:val="20"/>
                <w:szCs w:val="20"/>
              </w:rPr>
              <w:t>2013/2014</w:t>
            </w:r>
          </w:p>
        </w:tc>
        <w:tc>
          <w:tcPr>
            <w:tcW w:w="1249" w:type="dxa"/>
            <w:vAlign w:val="center"/>
          </w:tcPr>
          <w:p w:rsidR="007C04A9" w:rsidRPr="00DB74AF" w:rsidRDefault="007C04A9" w:rsidP="005F1549">
            <w:pPr>
              <w:rPr>
                <w:rFonts w:ascii="Arial Narrow" w:eastAsia="Arial Narrow" w:hAnsi="Arial Narrow"/>
                <w:sz w:val="20"/>
                <w:szCs w:val="20"/>
              </w:rPr>
            </w:pPr>
          </w:p>
        </w:tc>
        <w:tc>
          <w:tcPr>
            <w:tcW w:w="1250" w:type="dxa"/>
            <w:vAlign w:val="center"/>
          </w:tcPr>
          <w:p w:rsidR="007C04A9" w:rsidRPr="00DB74AF" w:rsidRDefault="007C04A9" w:rsidP="005F1549">
            <w:pPr>
              <w:rPr>
                <w:rFonts w:ascii="Arial Narrow" w:eastAsia="Arial Narrow" w:hAnsi="Arial Narrow"/>
                <w:sz w:val="20"/>
                <w:szCs w:val="20"/>
              </w:rPr>
            </w:pPr>
          </w:p>
        </w:tc>
        <w:tc>
          <w:tcPr>
            <w:tcW w:w="1250" w:type="dxa"/>
            <w:vAlign w:val="center"/>
          </w:tcPr>
          <w:p w:rsidR="007C04A9" w:rsidRPr="00DB74AF" w:rsidRDefault="007C04A9" w:rsidP="005F1549">
            <w:pPr>
              <w:rPr>
                <w:rFonts w:ascii="Arial Narrow" w:eastAsia="Arial Narrow" w:hAnsi="Arial Narrow"/>
                <w:sz w:val="20"/>
                <w:szCs w:val="20"/>
              </w:rPr>
            </w:pPr>
          </w:p>
        </w:tc>
        <w:tc>
          <w:tcPr>
            <w:tcW w:w="1249" w:type="dxa"/>
            <w:vAlign w:val="center"/>
          </w:tcPr>
          <w:p w:rsidR="007C04A9" w:rsidRPr="00DB74AF" w:rsidRDefault="007C04A9" w:rsidP="005F1549">
            <w:pPr>
              <w:rPr>
                <w:rFonts w:ascii="Arial Narrow" w:eastAsia="Arial Narrow" w:hAnsi="Arial Narrow"/>
                <w:sz w:val="20"/>
                <w:szCs w:val="20"/>
              </w:rPr>
            </w:pPr>
          </w:p>
        </w:tc>
        <w:tc>
          <w:tcPr>
            <w:tcW w:w="1250" w:type="dxa"/>
            <w:vAlign w:val="center"/>
          </w:tcPr>
          <w:p w:rsidR="007C04A9" w:rsidRPr="00DB74AF" w:rsidRDefault="007C04A9" w:rsidP="005F1549">
            <w:pPr>
              <w:rPr>
                <w:rFonts w:ascii="Arial Narrow" w:eastAsia="Arial Narrow" w:hAnsi="Arial Narrow"/>
                <w:sz w:val="20"/>
                <w:szCs w:val="20"/>
              </w:rPr>
            </w:pPr>
          </w:p>
        </w:tc>
        <w:tc>
          <w:tcPr>
            <w:tcW w:w="1250" w:type="dxa"/>
            <w:vAlign w:val="center"/>
          </w:tcPr>
          <w:p w:rsidR="007C04A9" w:rsidRPr="00DB74AF" w:rsidRDefault="007C04A9" w:rsidP="005F1549">
            <w:pPr>
              <w:rPr>
                <w:rFonts w:ascii="Arial Narrow" w:eastAsia="Arial Narrow" w:hAnsi="Arial Narrow"/>
                <w:sz w:val="20"/>
                <w:szCs w:val="20"/>
              </w:rPr>
            </w:pPr>
          </w:p>
        </w:tc>
      </w:tr>
    </w:tbl>
    <w:p w:rsidR="007C04A9" w:rsidRPr="009465E0" w:rsidRDefault="007C04A9" w:rsidP="007C04A9">
      <w:pPr>
        <w:pStyle w:val="ListParagraph"/>
        <w:ind w:leftChars="0" w:left="780"/>
      </w:pPr>
    </w:p>
    <w:p w:rsidR="00B540A1" w:rsidRPr="009465E0" w:rsidRDefault="00B540A1" w:rsidP="00A21CDE">
      <w:pPr>
        <w:pStyle w:val="ListParagraph"/>
        <w:numPr>
          <w:ilvl w:val="0"/>
          <w:numId w:val="40"/>
        </w:numPr>
        <w:ind w:leftChars="0"/>
      </w:pPr>
      <w:r w:rsidRPr="009465E0">
        <w:rPr>
          <w:rFonts w:hint="eastAsia"/>
        </w:rPr>
        <w:t>C</w:t>
      </w:r>
      <w:r w:rsidRPr="009465E0">
        <w:t>i</w:t>
      </w:r>
      <w:r w:rsidRPr="009465E0">
        <w:rPr>
          <w:rFonts w:hint="eastAsia"/>
        </w:rPr>
        <w:t>ty Region Development Project (CRDP/ WB)</w:t>
      </w:r>
    </w:p>
    <w:tbl>
      <w:tblPr>
        <w:tblW w:w="8758" w:type="dxa"/>
        <w:jc w:val="right"/>
        <w:tblBorders>
          <w:top w:val="single" w:sz="12" w:space="0" w:color="auto"/>
          <w:bottom w:val="single" w:sz="12" w:space="0" w:color="auto"/>
          <w:insideH w:val="single" w:sz="4" w:space="0" w:color="auto"/>
          <w:insideV w:val="dotted" w:sz="4" w:space="0" w:color="auto"/>
        </w:tblBorders>
        <w:tblLook w:val="04A0"/>
      </w:tblPr>
      <w:tblGrid>
        <w:gridCol w:w="1413"/>
        <w:gridCol w:w="1332"/>
        <w:gridCol w:w="1054"/>
        <w:gridCol w:w="1113"/>
        <w:gridCol w:w="1151"/>
        <w:gridCol w:w="1366"/>
        <w:gridCol w:w="1329"/>
      </w:tblGrid>
      <w:tr w:rsidR="007C04A9" w:rsidRPr="009465E0" w:rsidTr="00DB74AF">
        <w:trPr>
          <w:jc w:val="right"/>
        </w:trPr>
        <w:tc>
          <w:tcPr>
            <w:tcW w:w="1260" w:type="dxa"/>
            <w:tcBorders>
              <w:top w:val="single" w:sz="12" w:space="0" w:color="auto"/>
              <w:left w:val="nil"/>
              <w:bottom w:val="single" w:sz="4" w:space="0" w:color="auto"/>
              <w:right w:val="dotted" w:sz="4" w:space="0" w:color="auto"/>
              <w:tl2br w:val="nil"/>
              <w:tr2bl w:val="nil"/>
            </w:tcBorders>
            <w:vAlign w:val="center"/>
          </w:tcPr>
          <w:p w:rsidR="007C04A9" w:rsidRPr="00DB74AF" w:rsidRDefault="007C04A9" w:rsidP="00DC55F7">
            <w:pPr>
              <w:rPr>
                <w:rFonts w:ascii="Arial Narrow" w:eastAsia="Arial Narrow" w:hAnsi="Arial Narrow"/>
                <w:sz w:val="20"/>
                <w:szCs w:val="20"/>
              </w:rPr>
            </w:pPr>
          </w:p>
        </w:tc>
        <w:tc>
          <w:tcPr>
            <w:tcW w:w="1249"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a</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b</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c</w:t>
            </w:r>
          </w:p>
        </w:tc>
        <w:tc>
          <w:tcPr>
            <w:tcW w:w="1249"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d</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e</w:t>
            </w:r>
          </w:p>
        </w:tc>
        <w:tc>
          <w:tcPr>
            <w:tcW w:w="1250" w:type="dxa"/>
            <w:tcBorders>
              <w:top w:val="single" w:sz="12" w:space="0" w:color="auto"/>
              <w:left w:val="dotted" w:sz="4" w:space="0" w:color="auto"/>
              <w:bottom w:val="single" w:sz="4" w:space="0" w:color="auto"/>
              <w:right w:val="nil"/>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f</w:t>
            </w:r>
          </w:p>
        </w:tc>
      </w:tr>
      <w:tr w:rsidR="007C04A9" w:rsidRPr="009465E0" w:rsidTr="00DB74AF">
        <w:trPr>
          <w:jc w:val="right"/>
        </w:trPr>
        <w:tc>
          <w:tcPr>
            <w:tcW w:w="1260" w:type="dxa"/>
            <w:tcBorders>
              <w:top w:val="single" w:sz="4" w:space="0" w:color="auto"/>
              <w:bottom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49"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Transport</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Drain</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Solid Waste</w:t>
            </w:r>
          </w:p>
        </w:tc>
        <w:tc>
          <w:tcPr>
            <w:tcW w:w="1249"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 xml:space="preserve">Water </w:t>
            </w:r>
            <w:r w:rsidRPr="00DB74AF">
              <w:rPr>
                <w:rFonts w:ascii="Arial Narrow" w:eastAsia="MS Mincho" w:hAnsi="Arial Narrow"/>
                <w:sz w:val="20"/>
                <w:szCs w:val="20"/>
              </w:rPr>
              <w:t>Supply</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Sanitation</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Municipal Facility</w:t>
            </w:r>
          </w:p>
        </w:tc>
      </w:tr>
      <w:tr w:rsidR="007C04A9" w:rsidRPr="009465E0" w:rsidTr="00DB74AF">
        <w:trPr>
          <w:jc w:val="right"/>
        </w:trPr>
        <w:tc>
          <w:tcPr>
            <w:tcW w:w="1260" w:type="dxa"/>
            <w:tcBorders>
              <w:top w:val="double" w:sz="4" w:space="0" w:color="auto"/>
            </w:tcBorders>
            <w:vAlign w:val="center"/>
          </w:tcPr>
          <w:p w:rsidR="007C04A9" w:rsidRPr="00DB74AF" w:rsidRDefault="007C04A9" w:rsidP="005F1549">
            <w:pPr>
              <w:rPr>
                <w:rFonts w:ascii="Arial Narrow" w:eastAsia="MS Mincho" w:hAnsi="Arial Narrow"/>
                <w:sz w:val="20"/>
                <w:szCs w:val="20"/>
              </w:rPr>
            </w:pPr>
            <w:r w:rsidRPr="00DB74AF">
              <w:rPr>
                <w:rFonts w:ascii="Arial Narrow" w:eastAsia="MS Mincho" w:hAnsi="Arial Narrow" w:hint="eastAsia"/>
                <w:sz w:val="20"/>
                <w:szCs w:val="20"/>
              </w:rPr>
              <w:t>2011/2012</w:t>
            </w:r>
          </w:p>
        </w:tc>
        <w:tc>
          <w:tcPr>
            <w:tcW w:w="1249" w:type="dxa"/>
            <w:tcBorders>
              <w:top w:val="double" w:sz="4" w:space="0" w:color="auto"/>
            </w:tcBorders>
            <w:vAlign w:val="center"/>
          </w:tcPr>
          <w:p w:rsidR="007C04A9" w:rsidRPr="00DB74AF" w:rsidRDefault="007C04A9" w:rsidP="005F1549">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5F1549">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5F1549">
            <w:pPr>
              <w:rPr>
                <w:rFonts w:ascii="Arial Narrow" w:eastAsia="Arial Narrow" w:hAnsi="Arial Narrow"/>
                <w:sz w:val="20"/>
                <w:szCs w:val="20"/>
              </w:rPr>
            </w:pPr>
          </w:p>
        </w:tc>
        <w:tc>
          <w:tcPr>
            <w:tcW w:w="1249" w:type="dxa"/>
            <w:tcBorders>
              <w:top w:val="double" w:sz="4" w:space="0" w:color="auto"/>
            </w:tcBorders>
            <w:vAlign w:val="center"/>
          </w:tcPr>
          <w:p w:rsidR="007C04A9" w:rsidRPr="00DB74AF" w:rsidRDefault="007C04A9" w:rsidP="005F1549">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5F1549">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5F1549">
            <w:pPr>
              <w:rPr>
                <w:rFonts w:ascii="Arial Narrow" w:eastAsia="Arial Narrow" w:hAnsi="Arial Narrow"/>
                <w:sz w:val="20"/>
                <w:szCs w:val="20"/>
              </w:rPr>
            </w:pPr>
          </w:p>
        </w:tc>
      </w:tr>
      <w:tr w:rsidR="007C04A9" w:rsidRPr="009465E0" w:rsidTr="00DB74AF">
        <w:trPr>
          <w:jc w:val="right"/>
        </w:trPr>
        <w:tc>
          <w:tcPr>
            <w:tcW w:w="1260" w:type="dxa"/>
            <w:vAlign w:val="center"/>
          </w:tcPr>
          <w:p w:rsidR="007C04A9" w:rsidRPr="00DB74AF" w:rsidRDefault="007C04A9" w:rsidP="005F1549">
            <w:pPr>
              <w:rPr>
                <w:rFonts w:ascii="Arial Narrow" w:eastAsia="MS Mincho" w:hAnsi="Arial Narrow"/>
                <w:sz w:val="20"/>
                <w:szCs w:val="20"/>
              </w:rPr>
            </w:pPr>
            <w:r w:rsidRPr="00DB74AF">
              <w:rPr>
                <w:rFonts w:ascii="Arial Narrow" w:eastAsia="MS Mincho" w:hAnsi="Arial Narrow" w:hint="eastAsia"/>
                <w:sz w:val="20"/>
                <w:szCs w:val="20"/>
              </w:rPr>
              <w:t>2012/2013</w:t>
            </w:r>
          </w:p>
        </w:tc>
        <w:tc>
          <w:tcPr>
            <w:tcW w:w="1249" w:type="dxa"/>
            <w:vAlign w:val="center"/>
          </w:tcPr>
          <w:p w:rsidR="007C04A9" w:rsidRPr="00DB74AF" w:rsidRDefault="007C04A9" w:rsidP="005F1549">
            <w:pPr>
              <w:rPr>
                <w:rFonts w:ascii="Arial Narrow" w:eastAsia="Arial Narrow" w:hAnsi="Arial Narrow"/>
                <w:sz w:val="20"/>
                <w:szCs w:val="20"/>
              </w:rPr>
            </w:pPr>
          </w:p>
        </w:tc>
        <w:tc>
          <w:tcPr>
            <w:tcW w:w="1250" w:type="dxa"/>
            <w:vAlign w:val="center"/>
          </w:tcPr>
          <w:p w:rsidR="007C04A9" w:rsidRPr="00DB74AF" w:rsidRDefault="007C04A9" w:rsidP="005F1549">
            <w:pPr>
              <w:rPr>
                <w:rFonts w:ascii="Arial Narrow" w:eastAsia="Arial Narrow" w:hAnsi="Arial Narrow"/>
                <w:sz w:val="20"/>
                <w:szCs w:val="20"/>
              </w:rPr>
            </w:pPr>
          </w:p>
        </w:tc>
        <w:tc>
          <w:tcPr>
            <w:tcW w:w="1250" w:type="dxa"/>
            <w:vAlign w:val="center"/>
          </w:tcPr>
          <w:p w:rsidR="007C04A9" w:rsidRPr="00DB74AF" w:rsidRDefault="007C04A9" w:rsidP="005F1549">
            <w:pPr>
              <w:rPr>
                <w:rFonts w:ascii="Arial Narrow" w:eastAsia="Arial Narrow" w:hAnsi="Arial Narrow"/>
                <w:sz w:val="20"/>
                <w:szCs w:val="20"/>
              </w:rPr>
            </w:pPr>
          </w:p>
        </w:tc>
        <w:tc>
          <w:tcPr>
            <w:tcW w:w="1249" w:type="dxa"/>
            <w:vAlign w:val="center"/>
          </w:tcPr>
          <w:p w:rsidR="007C04A9" w:rsidRPr="00DB74AF" w:rsidRDefault="007C04A9" w:rsidP="005F1549">
            <w:pPr>
              <w:rPr>
                <w:rFonts w:ascii="Arial Narrow" w:eastAsia="Arial Narrow" w:hAnsi="Arial Narrow"/>
                <w:sz w:val="20"/>
                <w:szCs w:val="20"/>
              </w:rPr>
            </w:pPr>
          </w:p>
        </w:tc>
        <w:tc>
          <w:tcPr>
            <w:tcW w:w="1250" w:type="dxa"/>
            <w:vAlign w:val="center"/>
          </w:tcPr>
          <w:p w:rsidR="007C04A9" w:rsidRPr="00DB74AF" w:rsidRDefault="007C04A9" w:rsidP="005F1549">
            <w:pPr>
              <w:rPr>
                <w:rFonts w:ascii="Arial Narrow" w:eastAsia="Arial Narrow" w:hAnsi="Arial Narrow"/>
                <w:sz w:val="20"/>
                <w:szCs w:val="20"/>
              </w:rPr>
            </w:pPr>
          </w:p>
        </w:tc>
        <w:tc>
          <w:tcPr>
            <w:tcW w:w="1250" w:type="dxa"/>
            <w:vAlign w:val="center"/>
          </w:tcPr>
          <w:p w:rsidR="007C04A9" w:rsidRPr="00DB74AF" w:rsidRDefault="007C04A9" w:rsidP="005F1549">
            <w:pPr>
              <w:rPr>
                <w:rFonts w:ascii="Arial Narrow" w:eastAsia="Arial Narrow" w:hAnsi="Arial Narrow"/>
                <w:sz w:val="20"/>
                <w:szCs w:val="20"/>
              </w:rPr>
            </w:pPr>
          </w:p>
        </w:tc>
      </w:tr>
      <w:tr w:rsidR="007C04A9" w:rsidRPr="009465E0" w:rsidTr="00DB74AF">
        <w:trPr>
          <w:jc w:val="right"/>
        </w:trPr>
        <w:tc>
          <w:tcPr>
            <w:tcW w:w="1260" w:type="dxa"/>
            <w:vAlign w:val="center"/>
          </w:tcPr>
          <w:p w:rsidR="007C04A9" w:rsidRPr="00DB74AF" w:rsidRDefault="007C04A9" w:rsidP="005F1549">
            <w:pPr>
              <w:rPr>
                <w:rFonts w:ascii="Arial Narrow" w:eastAsia="MS Mincho" w:hAnsi="Arial Narrow"/>
                <w:sz w:val="20"/>
                <w:szCs w:val="20"/>
              </w:rPr>
            </w:pPr>
            <w:r w:rsidRPr="00DB74AF">
              <w:rPr>
                <w:rFonts w:ascii="Arial Narrow" w:eastAsia="MS Mincho" w:hAnsi="Arial Narrow" w:hint="eastAsia"/>
                <w:sz w:val="20"/>
                <w:szCs w:val="20"/>
              </w:rPr>
              <w:t>2013/2014</w:t>
            </w:r>
          </w:p>
        </w:tc>
        <w:tc>
          <w:tcPr>
            <w:tcW w:w="1249" w:type="dxa"/>
            <w:vAlign w:val="center"/>
          </w:tcPr>
          <w:p w:rsidR="007C04A9" w:rsidRPr="00DB74AF" w:rsidRDefault="007C04A9" w:rsidP="005F1549">
            <w:pPr>
              <w:rPr>
                <w:rFonts w:ascii="Arial Narrow" w:eastAsia="Arial Narrow" w:hAnsi="Arial Narrow"/>
                <w:sz w:val="20"/>
                <w:szCs w:val="20"/>
              </w:rPr>
            </w:pPr>
          </w:p>
        </w:tc>
        <w:tc>
          <w:tcPr>
            <w:tcW w:w="1250" w:type="dxa"/>
            <w:vAlign w:val="center"/>
          </w:tcPr>
          <w:p w:rsidR="007C04A9" w:rsidRPr="00DB74AF" w:rsidRDefault="007C04A9" w:rsidP="005F1549">
            <w:pPr>
              <w:rPr>
                <w:rFonts w:ascii="Arial Narrow" w:eastAsia="Arial Narrow" w:hAnsi="Arial Narrow"/>
                <w:sz w:val="20"/>
                <w:szCs w:val="20"/>
              </w:rPr>
            </w:pPr>
          </w:p>
        </w:tc>
        <w:tc>
          <w:tcPr>
            <w:tcW w:w="1250" w:type="dxa"/>
            <w:vAlign w:val="center"/>
          </w:tcPr>
          <w:p w:rsidR="007C04A9" w:rsidRPr="00DB74AF" w:rsidRDefault="007C04A9" w:rsidP="005F1549">
            <w:pPr>
              <w:rPr>
                <w:rFonts w:ascii="Arial Narrow" w:eastAsia="Arial Narrow" w:hAnsi="Arial Narrow"/>
                <w:sz w:val="20"/>
                <w:szCs w:val="20"/>
              </w:rPr>
            </w:pPr>
          </w:p>
        </w:tc>
        <w:tc>
          <w:tcPr>
            <w:tcW w:w="1249" w:type="dxa"/>
            <w:vAlign w:val="center"/>
          </w:tcPr>
          <w:p w:rsidR="007C04A9" w:rsidRPr="00DB74AF" w:rsidRDefault="007C04A9" w:rsidP="005F1549">
            <w:pPr>
              <w:rPr>
                <w:rFonts w:ascii="Arial Narrow" w:eastAsia="Arial Narrow" w:hAnsi="Arial Narrow"/>
                <w:sz w:val="20"/>
                <w:szCs w:val="20"/>
              </w:rPr>
            </w:pPr>
          </w:p>
        </w:tc>
        <w:tc>
          <w:tcPr>
            <w:tcW w:w="1250" w:type="dxa"/>
            <w:vAlign w:val="center"/>
          </w:tcPr>
          <w:p w:rsidR="007C04A9" w:rsidRPr="00DB74AF" w:rsidRDefault="007C04A9" w:rsidP="005F1549">
            <w:pPr>
              <w:rPr>
                <w:rFonts w:ascii="Arial Narrow" w:eastAsia="Arial Narrow" w:hAnsi="Arial Narrow"/>
                <w:sz w:val="20"/>
                <w:szCs w:val="20"/>
              </w:rPr>
            </w:pPr>
          </w:p>
        </w:tc>
        <w:tc>
          <w:tcPr>
            <w:tcW w:w="1250" w:type="dxa"/>
            <w:vAlign w:val="center"/>
          </w:tcPr>
          <w:p w:rsidR="007C04A9" w:rsidRPr="00DB74AF" w:rsidRDefault="007C04A9" w:rsidP="005F1549">
            <w:pPr>
              <w:rPr>
                <w:rFonts w:ascii="Arial Narrow" w:eastAsia="Arial Narrow" w:hAnsi="Arial Narrow"/>
                <w:sz w:val="20"/>
                <w:szCs w:val="20"/>
              </w:rPr>
            </w:pPr>
          </w:p>
        </w:tc>
      </w:tr>
    </w:tbl>
    <w:p w:rsidR="005A348C" w:rsidRPr="009465E0" w:rsidRDefault="005A348C" w:rsidP="007C04A9"/>
    <w:p w:rsidR="00B540A1" w:rsidRPr="009465E0" w:rsidRDefault="00B540A1" w:rsidP="00A21CDE">
      <w:pPr>
        <w:pStyle w:val="ListParagraph"/>
        <w:numPr>
          <w:ilvl w:val="0"/>
          <w:numId w:val="40"/>
        </w:numPr>
        <w:ind w:leftChars="0"/>
      </w:pPr>
      <w:r w:rsidRPr="009465E0">
        <w:rPr>
          <w:rFonts w:hint="eastAsia"/>
        </w:rPr>
        <w:t>Urban Partnership for Poverty Reduction  (UPPR)</w:t>
      </w:r>
    </w:p>
    <w:tbl>
      <w:tblPr>
        <w:tblW w:w="8758" w:type="dxa"/>
        <w:jc w:val="right"/>
        <w:tblBorders>
          <w:top w:val="single" w:sz="12" w:space="0" w:color="auto"/>
          <w:bottom w:val="single" w:sz="12" w:space="0" w:color="auto"/>
          <w:insideH w:val="single" w:sz="4" w:space="0" w:color="auto"/>
          <w:insideV w:val="dotted" w:sz="4" w:space="0" w:color="auto"/>
        </w:tblBorders>
        <w:tblLook w:val="04A0"/>
      </w:tblPr>
      <w:tblGrid>
        <w:gridCol w:w="1413"/>
        <w:gridCol w:w="1332"/>
        <w:gridCol w:w="1054"/>
        <w:gridCol w:w="1113"/>
        <w:gridCol w:w="1151"/>
        <w:gridCol w:w="1366"/>
        <w:gridCol w:w="1329"/>
      </w:tblGrid>
      <w:tr w:rsidR="007C04A9" w:rsidRPr="009465E0" w:rsidTr="00DB74AF">
        <w:trPr>
          <w:jc w:val="right"/>
        </w:trPr>
        <w:tc>
          <w:tcPr>
            <w:tcW w:w="1260" w:type="dxa"/>
            <w:tcBorders>
              <w:top w:val="single" w:sz="12" w:space="0" w:color="auto"/>
              <w:left w:val="nil"/>
              <w:bottom w:val="single" w:sz="4" w:space="0" w:color="auto"/>
              <w:right w:val="dotted" w:sz="4" w:space="0" w:color="auto"/>
              <w:tl2br w:val="nil"/>
              <w:tr2bl w:val="nil"/>
            </w:tcBorders>
            <w:vAlign w:val="center"/>
          </w:tcPr>
          <w:p w:rsidR="007C04A9" w:rsidRPr="00DB74AF" w:rsidRDefault="007C04A9" w:rsidP="00DC55F7">
            <w:pPr>
              <w:rPr>
                <w:rFonts w:ascii="Arial Narrow" w:eastAsia="Arial Narrow" w:hAnsi="Arial Narrow"/>
                <w:sz w:val="20"/>
                <w:szCs w:val="20"/>
              </w:rPr>
            </w:pPr>
          </w:p>
        </w:tc>
        <w:tc>
          <w:tcPr>
            <w:tcW w:w="1249"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a</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b</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c</w:t>
            </w:r>
          </w:p>
        </w:tc>
        <w:tc>
          <w:tcPr>
            <w:tcW w:w="1249"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d</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e</w:t>
            </w:r>
          </w:p>
        </w:tc>
        <w:tc>
          <w:tcPr>
            <w:tcW w:w="1250" w:type="dxa"/>
            <w:tcBorders>
              <w:top w:val="single" w:sz="12" w:space="0" w:color="auto"/>
              <w:left w:val="dotted" w:sz="4" w:space="0" w:color="auto"/>
              <w:bottom w:val="single" w:sz="4" w:space="0" w:color="auto"/>
              <w:right w:val="nil"/>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f</w:t>
            </w:r>
          </w:p>
        </w:tc>
      </w:tr>
      <w:tr w:rsidR="007C04A9" w:rsidRPr="009465E0" w:rsidTr="00DB74AF">
        <w:trPr>
          <w:jc w:val="right"/>
        </w:trPr>
        <w:tc>
          <w:tcPr>
            <w:tcW w:w="1260" w:type="dxa"/>
            <w:tcBorders>
              <w:top w:val="single" w:sz="4" w:space="0" w:color="auto"/>
              <w:bottom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49"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Transport</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Drain</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Solid Waste</w:t>
            </w:r>
          </w:p>
        </w:tc>
        <w:tc>
          <w:tcPr>
            <w:tcW w:w="1249"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 xml:space="preserve">Water </w:t>
            </w:r>
            <w:r w:rsidRPr="00DB74AF">
              <w:rPr>
                <w:rFonts w:ascii="Arial Narrow" w:eastAsia="MS Mincho" w:hAnsi="Arial Narrow"/>
                <w:sz w:val="20"/>
                <w:szCs w:val="20"/>
              </w:rPr>
              <w:t>Supply</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Sanitation</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Municipal Facility</w:t>
            </w:r>
          </w:p>
        </w:tc>
      </w:tr>
      <w:tr w:rsidR="007C04A9" w:rsidRPr="009465E0" w:rsidTr="00DB74AF">
        <w:trPr>
          <w:jc w:val="right"/>
        </w:trPr>
        <w:tc>
          <w:tcPr>
            <w:tcW w:w="1260" w:type="dxa"/>
            <w:tcBorders>
              <w:top w:val="double" w:sz="4" w:space="0" w:color="auto"/>
            </w:tcBorders>
            <w:vAlign w:val="center"/>
          </w:tcPr>
          <w:p w:rsidR="007C04A9" w:rsidRPr="00DB74AF" w:rsidRDefault="007C04A9" w:rsidP="005F1549">
            <w:pPr>
              <w:rPr>
                <w:rFonts w:ascii="Arial Narrow" w:eastAsia="MS Mincho" w:hAnsi="Arial Narrow"/>
                <w:sz w:val="20"/>
                <w:szCs w:val="20"/>
              </w:rPr>
            </w:pPr>
            <w:r w:rsidRPr="00DB74AF">
              <w:rPr>
                <w:rFonts w:ascii="Arial Narrow" w:eastAsia="MS Mincho" w:hAnsi="Arial Narrow" w:hint="eastAsia"/>
                <w:sz w:val="20"/>
                <w:szCs w:val="20"/>
              </w:rPr>
              <w:t>2011/2012</w:t>
            </w:r>
          </w:p>
        </w:tc>
        <w:tc>
          <w:tcPr>
            <w:tcW w:w="1249" w:type="dxa"/>
            <w:tcBorders>
              <w:top w:val="double" w:sz="4" w:space="0" w:color="auto"/>
            </w:tcBorders>
            <w:vAlign w:val="center"/>
          </w:tcPr>
          <w:p w:rsidR="007C04A9" w:rsidRPr="00DB74AF" w:rsidRDefault="007C04A9" w:rsidP="005F1549">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5F1549">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5F1549">
            <w:pPr>
              <w:rPr>
                <w:rFonts w:ascii="Arial Narrow" w:eastAsia="Arial Narrow" w:hAnsi="Arial Narrow"/>
                <w:sz w:val="20"/>
                <w:szCs w:val="20"/>
              </w:rPr>
            </w:pPr>
          </w:p>
        </w:tc>
        <w:tc>
          <w:tcPr>
            <w:tcW w:w="1249" w:type="dxa"/>
            <w:tcBorders>
              <w:top w:val="double" w:sz="4" w:space="0" w:color="auto"/>
            </w:tcBorders>
            <w:vAlign w:val="center"/>
          </w:tcPr>
          <w:p w:rsidR="007C04A9" w:rsidRPr="00DB74AF" w:rsidRDefault="007C04A9" w:rsidP="005F1549">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5F1549">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5F1549">
            <w:pPr>
              <w:rPr>
                <w:rFonts w:ascii="Arial Narrow" w:eastAsia="Arial Narrow" w:hAnsi="Arial Narrow"/>
                <w:sz w:val="20"/>
                <w:szCs w:val="20"/>
              </w:rPr>
            </w:pPr>
          </w:p>
        </w:tc>
      </w:tr>
      <w:tr w:rsidR="007C04A9" w:rsidRPr="009465E0" w:rsidTr="00DB74AF">
        <w:trPr>
          <w:jc w:val="right"/>
        </w:trPr>
        <w:tc>
          <w:tcPr>
            <w:tcW w:w="1260" w:type="dxa"/>
            <w:vAlign w:val="center"/>
          </w:tcPr>
          <w:p w:rsidR="007C04A9" w:rsidRPr="00DB74AF" w:rsidRDefault="007C04A9" w:rsidP="005F1549">
            <w:pPr>
              <w:rPr>
                <w:rFonts w:ascii="Arial Narrow" w:eastAsia="MS Mincho" w:hAnsi="Arial Narrow"/>
                <w:sz w:val="20"/>
                <w:szCs w:val="20"/>
              </w:rPr>
            </w:pPr>
            <w:r w:rsidRPr="00DB74AF">
              <w:rPr>
                <w:rFonts w:ascii="Arial Narrow" w:eastAsia="MS Mincho" w:hAnsi="Arial Narrow" w:hint="eastAsia"/>
                <w:sz w:val="20"/>
                <w:szCs w:val="20"/>
              </w:rPr>
              <w:t>2012/2013</w:t>
            </w:r>
          </w:p>
        </w:tc>
        <w:tc>
          <w:tcPr>
            <w:tcW w:w="1249" w:type="dxa"/>
            <w:vAlign w:val="center"/>
          </w:tcPr>
          <w:p w:rsidR="007C04A9" w:rsidRPr="00DB74AF" w:rsidRDefault="007C04A9" w:rsidP="005F1549">
            <w:pPr>
              <w:rPr>
                <w:rFonts w:ascii="Arial Narrow" w:eastAsia="Arial Narrow" w:hAnsi="Arial Narrow"/>
                <w:sz w:val="20"/>
                <w:szCs w:val="20"/>
              </w:rPr>
            </w:pPr>
          </w:p>
        </w:tc>
        <w:tc>
          <w:tcPr>
            <w:tcW w:w="1250" w:type="dxa"/>
            <w:vAlign w:val="center"/>
          </w:tcPr>
          <w:p w:rsidR="007C04A9" w:rsidRPr="00DB74AF" w:rsidRDefault="007C04A9" w:rsidP="005F1549">
            <w:pPr>
              <w:rPr>
                <w:rFonts w:ascii="Arial Narrow" w:eastAsia="Arial Narrow" w:hAnsi="Arial Narrow"/>
                <w:sz w:val="20"/>
                <w:szCs w:val="20"/>
              </w:rPr>
            </w:pPr>
          </w:p>
        </w:tc>
        <w:tc>
          <w:tcPr>
            <w:tcW w:w="1250" w:type="dxa"/>
            <w:vAlign w:val="center"/>
          </w:tcPr>
          <w:p w:rsidR="007C04A9" w:rsidRPr="00DB74AF" w:rsidRDefault="007C04A9" w:rsidP="005F1549">
            <w:pPr>
              <w:rPr>
                <w:rFonts w:ascii="Arial Narrow" w:eastAsia="Arial Narrow" w:hAnsi="Arial Narrow"/>
                <w:sz w:val="20"/>
                <w:szCs w:val="20"/>
              </w:rPr>
            </w:pPr>
          </w:p>
        </w:tc>
        <w:tc>
          <w:tcPr>
            <w:tcW w:w="1249" w:type="dxa"/>
            <w:vAlign w:val="center"/>
          </w:tcPr>
          <w:p w:rsidR="007C04A9" w:rsidRPr="00DB74AF" w:rsidRDefault="007C04A9" w:rsidP="005F1549">
            <w:pPr>
              <w:rPr>
                <w:rFonts w:ascii="Arial Narrow" w:eastAsia="Arial Narrow" w:hAnsi="Arial Narrow"/>
                <w:sz w:val="20"/>
                <w:szCs w:val="20"/>
              </w:rPr>
            </w:pPr>
          </w:p>
        </w:tc>
        <w:tc>
          <w:tcPr>
            <w:tcW w:w="1250" w:type="dxa"/>
            <w:vAlign w:val="center"/>
          </w:tcPr>
          <w:p w:rsidR="007C04A9" w:rsidRPr="00DB74AF" w:rsidRDefault="007C04A9" w:rsidP="005F1549">
            <w:pPr>
              <w:rPr>
                <w:rFonts w:ascii="Arial Narrow" w:eastAsia="Arial Narrow" w:hAnsi="Arial Narrow"/>
                <w:sz w:val="20"/>
                <w:szCs w:val="20"/>
              </w:rPr>
            </w:pPr>
          </w:p>
        </w:tc>
        <w:tc>
          <w:tcPr>
            <w:tcW w:w="1250" w:type="dxa"/>
            <w:vAlign w:val="center"/>
          </w:tcPr>
          <w:p w:rsidR="007C04A9" w:rsidRPr="00DB74AF" w:rsidRDefault="007C04A9" w:rsidP="005F1549">
            <w:pPr>
              <w:rPr>
                <w:rFonts w:ascii="Arial Narrow" w:eastAsia="Arial Narrow" w:hAnsi="Arial Narrow"/>
                <w:sz w:val="20"/>
                <w:szCs w:val="20"/>
              </w:rPr>
            </w:pPr>
          </w:p>
        </w:tc>
      </w:tr>
      <w:tr w:rsidR="007C04A9" w:rsidRPr="009465E0" w:rsidTr="00DB74AF">
        <w:trPr>
          <w:jc w:val="right"/>
        </w:trPr>
        <w:tc>
          <w:tcPr>
            <w:tcW w:w="1260" w:type="dxa"/>
            <w:vAlign w:val="center"/>
          </w:tcPr>
          <w:p w:rsidR="007C04A9" w:rsidRPr="00DB74AF" w:rsidRDefault="007C04A9" w:rsidP="005F1549">
            <w:pPr>
              <w:rPr>
                <w:rFonts w:ascii="Arial Narrow" w:eastAsia="MS Mincho" w:hAnsi="Arial Narrow"/>
                <w:sz w:val="20"/>
                <w:szCs w:val="20"/>
              </w:rPr>
            </w:pPr>
            <w:r w:rsidRPr="00DB74AF">
              <w:rPr>
                <w:rFonts w:ascii="Arial Narrow" w:eastAsia="MS Mincho" w:hAnsi="Arial Narrow" w:hint="eastAsia"/>
                <w:sz w:val="20"/>
                <w:szCs w:val="20"/>
              </w:rPr>
              <w:t>2013/2014</w:t>
            </w:r>
          </w:p>
        </w:tc>
        <w:tc>
          <w:tcPr>
            <w:tcW w:w="1249" w:type="dxa"/>
            <w:vAlign w:val="center"/>
          </w:tcPr>
          <w:p w:rsidR="007C04A9" w:rsidRPr="00DB74AF" w:rsidRDefault="007C04A9" w:rsidP="005F1549">
            <w:pPr>
              <w:rPr>
                <w:rFonts w:ascii="Arial Narrow" w:eastAsia="Arial Narrow" w:hAnsi="Arial Narrow"/>
                <w:sz w:val="20"/>
                <w:szCs w:val="20"/>
              </w:rPr>
            </w:pPr>
          </w:p>
        </w:tc>
        <w:tc>
          <w:tcPr>
            <w:tcW w:w="1250" w:type="dxa"/>
            <w:vAlign w:val="center"/>
          </w:tcPr>
          <w:p w:rsidR="007C04A9" w:rsidRPr="00DB74AF" w:rsidRDefault="007C04A9" w:rsidP="005F1549">
            <w:pPr>
              <w:rPr>
                <w:rFonts w:ascii="Arial Narrow" w:eastAsia="Arial Narrow" w:hAnsi="Arial Narrow"/>
                <w:sz w:val="20"/>
                <w:szCs w:val="20"/>
              </w:rPr>
            </w:pPr>
          </w:p>
        </w:tc>
        <w:tc>
          <w:tcPr>
            <w:tcW w:w="1250" w:type="dxa"/>
            <w:vAlign w:val="center"/>
          </w:tcPr>
          <w:p w:rsidR="007C04A9" w:rsidRPr="00DB74AF" w:rsidRDefault="007C04A9" w:rsidP="005F1549">
            <w:pPr>
              <w:rPr>
                <w:rFonts w:ascii="Arial Narrow" w:eastAsia="Arial Narrow" w:hAnsi="Arial Narrow"/>
                <w:sz w:val="20"/>
                <w:szCs w:val="20"/>
              </w:rPr>
            </w:pPr>
          </w:p>
        </w:tc>
        <w:tc>
          <w:tcPr>
            <w:tcW w:w="1249" w:type="dxa"/>
            <w:vAlign w:val="center"/>
          </w:tcPr>
          <w:p w:rsidR="007C04A9" w:rsidRPr="00DB74AF" w:rsidRDefault="007C04A9" w:rsidP="005F1549">
            <w:pPr>
              <w:rPr>
                <w:rFonts w:ascii="Arial Narrow" w:eastAsia="Arial Narrow" w:hAnsi="Arial Narrow"/>
                <w:sz w:val="20"/>
                <w:szCs w:val="20"/>
              </w:rPr>
            </w:pPr>
          </w:p>
        </w:tc>
        <w:tc>
          <w:tcPr>
            <w:tcW w:w="1250" w:type="dxa"/>
            <w:vAlign w:val="center"/>
          </w:tcPr>
          <w:p w:rsidR="007C04A9" w:rsidRPr="00DB74AF" w:rsidRDefault="007C04A9" w:rsidP="005F1549">
            <w:pPr>
              <w:rPr>
                <w:rFonts w:ascii="Arial Narrow" w:eastAsia="Arial Narrow" w:hAnsi="Arial Narrow"/>
                <w:sz w:val="20"/>
                <w:szCs w:val="20"/>
              </w:rPr>
            </w:pPr>
          </w:p>
        </w:tc>
        <w:tc>
          <w:tcPr>
            <w:tcW w:w="1250" w:type="dxa"/>
            <w:vAlign w:val="center"/>
          </w:tcPr>
          <w:p w:rsidR="007C04A9" w:rsidRPr="00DB74AF" w:rsidRDefault="007C04A9" w:rsidP="005F1549">
            <w:pPr>
              <w:rPr>
                <w:rFonts w:ascii="Arial Narrow" w:eastAsia="Arial Narrow" w:hAnsi="Arial Narrow"/>
                <w:sz w:val="20"/>
                <w:szCs w:val="20"/>
              </w:rPr>
            </w:pPr>
          </w:p>
        </w:tc>
      </w:tr>
    </w:tbl>
    <w:p w:rsidR="007C04A9" w:rsidRPr="009465E0" w:rsidRDefault="007C04A9" w:rsidP="007C04A9"/>
    <w:p w:rsidR="00B540A1" w:rsidRPr="009465E0" w:rsidRDefault="007C04A9" w:rsidP="00A21CDE">
      <w:pPr>
        <w:pStyle w:val="ListParagraph"/>
        <w:numPr>
          <w:ilvl w:val="0"/>
          <w:numId w:val="40"/>
        </w:numPr>
        <w:ind w:leftChars="0"/>
      </w:pPr>
      <w:r w:rsidRPr="009465E0">
        <w:rPr>
          <w:rFonts w:hint="eastAsia"/>
        </w:rPr>
        <w:t>Inclusive City Governance Project (ICGP/JICA)</w:t>
      </w:r>
    </w:p>
    <w:tbl>
      <w:tblPr>
        <w:tblW w:w="8758" w:type="dxa"/>
        <w:jc w:val="right"/>
        <w:tblBorders>
          <w:top w:val="single" w:sz="12" w:space="0" w:color="auto"/>
          <w:bottom w:val="single" w:sz="12" w:space="0" w:color="auto"/>
          <w:insideH w:val="single" w:sz="4" w:space="0" w:color="auto"/>
          <w:insideV w:val="dotted" w:sz="4" w:space="0" w:color="auto"/>
        </w:tblBorders>
        <w:tblLook w:val="04A0"/>
      </w:tblPr>
      <w:tblGrid>
        <w:gridCol w:w="1413"/>
        <w:gridCol w:w="1332"/>
        <w:gridCol w:w="1054"/>
        <w:gridCol w:w="1113"/>
        <w:gridCol w:w="1151"/>
        <w:gridCol w:w="1366"/>
        <w:gridCol w:w="1329"/>
      </w:tblGrid>
      <w:tr w:rsidR="007C04A9" w:rsidRPr="009465E0" w:rsidTr="00DB74AF">
        <w:trPr>
          <w:jc w:val="right"/>
        </w:trPr>
        <w:tc>
          <w:tcPr>
            <w:tcW w:w="1260" w:type="dxa"/>
            <w:tcBorders>
              <w:top w:val="single" w:sz="12" w:space="0" w:color="auto"/>
              <w:left w:val="nil"/>
              <w:bottom w:val="single" w:sz="4" w:space="0" w:color="auto"/>
              <w:right w:val="dotted" w:sz="4" w:space="0" w:color="auto"/>
              <w:tl2br w:val="nil"/>
              <w:tr2bl w:val="nil"/>
            </w:tcBorders>
            <w:vAlign w:val="center"/>
          </w:tcPr>
          <w:p w:rsidR="007C04A9" w:rsidRPr="00DB74AF" w:rsidRDefault="007C04A9" w:rsidP="00DC55F7">
            <w:pPr>
              <w:rPr>
                <w:rFonts w:ascii="Arial Narrow" w:eastAsia="Arial Narrow" w:hAnsi="Arial Narrow"/>
                <w:sz w:val="20"/>
                <w:szCs w:val="20"/>
              </w:rPr>
            </w:pPr>
          </w:p>
        </w:tc>
        <w:tc>
          <w:tcPr>
            <w:tcW w:w="1249"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a</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b</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c</w:t>
            </w:r>
          </w:p>
        </w:tc>
        <w:tc>
          <w:tcPr>
            <w:tcW w:w="1249"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d</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e</w:t>
            </w:r>
          </w:p>
        </w:tc>
        <w:tc>
          <w:tcPr>
            <w:tcW w:w="1250" w:type="dxa"/>
            <w:tcBorders>
              <w:top w:val="single" w:sz="12" w:space="0" w:color="auto"/>
              <w:left w:val="dotted" w:sz="4" w:space="0" w:color="auto"/>
              <w:bottom w:val="single" w:sz="4" w:space="0" w:color="auto"/>
              <w:right w:val="nil"/>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f</w:t>
            </w:r>
          </w:p>
        </w:tc>
      </w:tr>
      <w:tr w:rsidR="007C04A9" w:rsidRPr="009465E0" w:rsidTr="00DB74AF">
        <w:trPr>
          <w:jc w:val="right"/>
        </w:trPr>
        <w:tc>
          <w:tcPr>
            <w:tcW w:w="1260" w:type="dxa"/>
            <w:tcBorders>
              <w:top w:val="single" w:sz="4" w:space="0" w:color="auto"/>
              <w:bottom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49"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Transport</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Drain</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Solid Waste</w:t>
            </w:r>
          </w:p>
        </w:tc>
        <w:tc>
          <w:tcPr>
            <w:tcW w:w="1249"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 xml:space="preserve">Water </w:t>
            </w:r>
            <w:r w:rsidRPr="00DB74AF">
              <w:rPr>
                <w:rFonts w:ascii="Arial Narrow" w:eastAsia="MS Mincho" w:hAnsi="Arial Narrow"/>
                <w:sz w:val="20"/>
                <w:szCs w:val="20"/>
              </w:rPr>
              <w:t>Supply</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Sanitation</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Municipal Facility</w:t>
            </w:r>
          </w:p>
        </w:tc>
      </w:tr>
      <w:tr w:rsidR="007C04A9" w:rsidRPr="009465E0" w:rsidTr="00DB74AF">
        <w:trPr>
          <w:jc w:val="right"/>
        </w:trPr>
        <w:tc>
          <w:tcPr>
            <w:tcW w:w="1260" w:type="dxa"/>
            <w:tcBorders>
              <w:top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2011/2012</w:t>
            </w:r>
          </w:p>
        </w:tc>
        <w:tc>
          <w:tcPr>
            <w:tcW w:w="1249"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49"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r>
      <w:tr w:rsidR="007C04A9" w:rsidRPr="009465E0" w:rsidTr="00DB74AF">
        <w:trPr>
          <w:jc w:val="right"/>
        </w:trPr>
        <w:tc>
          <w:tcPr>
            <w:tcW w:w="1260" w:type="dxa"/>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2012/2013</w:t>
            </w:r>
          </w:p>
        </w:tc>
        <w:tc>
          <w:tcPr>
            <w:tcW w:w="1249"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49"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r>
      <w:tr w:rsidR="007C04A9" w:rsidRPr="009465E0" w:rsidTr="00DB74AF">
        <w:trPr>
          <w:jc w:val="right"/>
        </w:trPr>
        <w:tc>
          <w:tcPr>
            <w:tcW w:w="1260" w:type="dxa"/>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2013/2014</w:t>
            </w:r>
          </w:p>
        </w:tc>
        <w:tc>
          <w:tcPr>
            <w:tcW w:w="1249"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49"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r>
    </w:tbl>
    <w:p w:rsidR="007C04A9" w:rsidRPr="009465E0" w:rsidRDefault="007C04A9" w:rsidP="007C04A9">
      <w:pPr>
        <w:pStyle w:val="ListParagraph"/>
      </w:pPr>
    </w:p>
    <w:p w:rsidR="00B540A1" w:rsidRPr="009465E0" w:rsidRDefault="00B540A1" w:rsidP="00A21CDE">
      <w:pPr>
        <w:pStyle w:val="ListParagraph"/>
        <w:numPr>
          <w:ilvl w:val="0"/>
          <w:numId w:val="40"/>
        </w:numPr>
        <w:ind w:leftChars="0"/>
      </w:pPr>
      <w:r w:rsidRPr="009465E0">
        <w:rPr>
          <w:rFonts w:hint="eastAsia"/>
        </w:rPr>
        <w:lastRenderedPageBreak/>
        <w:t>Important Urban Infrastructure Development Project (IUIDP)</w:t>
      </w:r>
    </w:p>
    <w:tbl>
      <w:tblPr>
        <w:tblW w:w="8758" w:type="dxa"/>
        <w:jc w:val="right"/>
        <w:tblBorders>
          <w:top w:val="single" w:sz="12" w:space="0" w:color="auto"/>
          <w:bottom w:val="single" w:sz="12" w:space="0" w:color="auto"/>
          <w:insideH w:val="single" w:sz="4" w:space="0" w:color="auto"/>
          <w:insideV w:val="dotted" w:sz="4" w:space="0" w:color="auto"/>
        </w:tblBorders>
        <w:tblLook w:val="04A0"/>
      </w:tblPr>
      <w:tblGrid>
        <w:gridCol w:w="1413"/>
        <w:gridCol w:w="1332"/>
        <w:gridCol w:w="1054"/>
        <w:gridCol w:w="1113"/>
        <w:gridCol w:w="1151"/>
        <w:gridCol w:w="1366"/>
        <w:gridCol w:w="1329"/>
      </w:tblGrid>
      <w:tr w:rsidR="007C04A9" w:rsidRPr="009465E0" w:rsidTr="00DB74AF">
        <w:trPr>
          <w:jc w:val="right"/>
        </w:trPr>
        <w:tc>
          <w:tcPr>
            <w:tcW w:w="1260" w:type="dxa"/>
            <w:tcBorders>
              <w:top w:val="single" w:sz="12" w:space="0" w:color="auto"/>
              <w:left w:val="nil"/>
              <w:bottom w:val="single" w:sz="4" w:space="0" w:color="auto"/>
              <w:right w:val="dotted" w:sz="4" w:space="0" w:color="auto"/>
              <w:tl2br w:val="nil"/>
              <w:tr2bl w:val="nil"/>
            </w:tcBorders>
            <w:vAlign w:val="center"/>
          </w:tcPr>
          <w:p w:rsidR="007C04A9" w:rsidRPr="00DB74AF" w:rsidRDefault="007C04A9" w:rsidP="00DC55F7">
            <w:pPr>
              <w:rPr>
                <w:rFonts w:ascii="Arial Narrow" w:eastAsia="Arial Narrow" w:hAnsi="Arial Narrow"/>
                <w:sz w:val="20"/>
                <w:szCs w:val="20"/>
              </w:rPr>
            </w:pPr>
          </w:p>
        </w:tc>
        <w:tc>
          <w:tcPr>
            <w:tcW w:w="1249"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a</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b</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c</w:t>
            </w:r>
          </w:p>
        </w:tc>
        <w:tc>
          <w:tcPr>
            <w:tcW w:w="1249"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d</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e</w:t>
            </w:r>
          </w:p>
        </w:tc>
        <w:tc>
          <w:tcPr>
            <w:tcW w:w="1250" w:type="dxa"/>
            <w:tcBorders>
              <w:top w:val="single" w:sz="12" w:space="0" w:color="auto"/>
              <w:left w:val="dotted" w:sz="4" w:space="0" w:color="auto"/>
              <w:bottom w:val="single" w:sz="4" w:space="0" w:color="auto"/>
              <w:right w:val="nil"/>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f</w:t>
            </w:r>
          </w:p>
        </w:tc>
      </w:tr>
      <w:tr w:rsidR="007C04A9" w:rsidRPr="009465E0" w:rsidTr="00DB74AF">
        <w:trPr>
          <w:jc w:val="right"/>
        </w:trPr>
        <w:tc>
          <w:tcPr>
            <w:tcW w:w="1260" w:type="dxa"/>
            <w:tcBorders>
              <w:top w:val="single" w:sz="4" w:space="0" w:color="auto"/>
              <w:bottom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49"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Transport</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Drain</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Solid Waste</w:t>
            </w:r>
          </w:p>
        </w:tc>
        <w:tc>
          <w:tcPr>
            <w:tcW w:w="1249"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 xml:space="preserve">Water </w:t>
            </w:r>
            <w:r w:rsidRPr="00DB74AF">
              <w:rPr>
                <w:rFonts w:ascii="Arial Narrow" w:eastAsia="MS Mincho" w:hAnsi="Arial Narrow"/>
                <w:sz w:val="20"/>
                <w:szCs w:val="20"/>
              </w:rPr>
              <w:t>Supply</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Sanitation</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Municipal Facility</w:t>
            </w:r>
          </w:p>
        </w:tc>
      </w:tr>
      <w:tr w:rsidR="007C04A9" w:rsidRPr="009465E0" w:rsidTr="00DB74AF">
        <w:trPr>
          <w:jc w:val="right"/>
        </w:trPr>
        <w:tc>
          <w:tcPr>
            <w:tcW w:w="1260" w:type="dxa"/>
            <w:tcBorders>
              <w:top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2011/2012</w:t>
            </w:r>
          </w:p>
        </w:tc>
        <w:tc>
          <w:tcPr>
            <w:tcW w:w="1249"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49"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r>
      <w:tr w:rsidR="007C04A9" w:rsidRPr="009465E0" w:rsidTr="00DB74AF">
        <w:trPr>
          <w:jc w:val="right"/>
        </w:trPr>
        <w:tc>
          <w:tcPr>
            <w:tcW w:w="1260" w:type="dxa"/>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2012/2013</w:t>
            </w:r>
          </w:p>
        </w:tc>
        <w:tc>
          <w:tcPr>
            <w:tcW w:w="1249"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49"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r>
      <w:tr w:rsidR="007C04A9" w:rsidRPr="009465E0" w:rsidTr="00DB74AF">
        <w:trPr>
          <w:jc w:val="right"/>
        </w:trPr>
        <w:tc>
          <w:tcPr>
            <w:tcW w:w="1260" w:type="dxa"/>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2013/2014</w:t>
            </w:r>
          </w:p>
        </w:tc>
        <w:tc>
          <w:tcPr>
            <w:tcW w:w="1249"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49"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r>
    </w:tbl>
    <w:p w:rsidR="007C04A9" w:rsidRPr="009465E0" w:rsidRDefault="007C04A9" w:rsidP="007C04A9"/>
    <w:p w:rsidR="007C04A9" w:rsidRPr="009465E0" w:rsidRDefault="007C04A9" w:rsidP="007C04A9"/>
    <w:p w:rsidR="00B540A1" w:rsidRPr="009465E0" w:rsidRDefault="00B540A1" w:rsidP="00A21CDE">
      <w:pPr>
        <w:pStyle w:val="ListParagraph"/>
        <w:numPr>
          <w:ilvl w:val="0"/>
          <w:numId w:val="40"/>
        </w:numPr>
        <w:ind w:leftChars="0"/>
      </w:pPr>
      <w:r w:rsidRPr="009465E0">
        <w:rPr>
          <w:rFonts w:hint="eastAsia"/>
        </w:rPr>
        <w:t>Urban Primary H</w:t>
      </w:r>
      <w:r w:rsidRPr="009465E0">
        <w:t>e</w:t>
      </w:r>
      <w:r w:rsidRPr="009465E0">
        <w:rPr>
          <w:rFonts w:hint="eastAsia"/>
        </w:rPr>
        <w:t xml:space="preserve">alth Care </w:t>
      </w:r>
      <w:r w:rsidRPr="009465E0">
        <w:t>Services</w:t>
      </w:r>
      <w:r w:rsidRPr="009465E0">
        <w:rPr>
          <w:rFonts w:hint="eastAsia"/>
        </w:rPr>
        <w:t xml:space="preserve"> Delivery Project (UPHCSDP)</w:t>
      </w:r>
    </w:p>
    <w:tbl>
      <w:tblPr>
        <w:tblW w:w="8758" w:type="dxa"/>
        <w:jc w:val="right"/>
        <w:tblBorders>
          <w:top w:val="single" w:sz="12" w:space="0" w:color="auto"/>
          <w:bottom w:val="single" w:sz="12" w:space="0" w:color="auto"/>
          <w:insideH w:val="single" w:sz="4" w:space="0" w:color="auto"/>
          <w:insideV w:val="dotted" w:sz="4" w:space="0" w:color="auto"/>
        </w:tblBorders>
        <w:tblLook w:val="04A0"/>
      </w:tblPr>
      <w:tblGrid>
        <w:gridCol w:w="1413"/>
        <w:gridCol w:w="1332"/>
        <w:gridCol w:w="1054"/>
        <w:gridCol w:w="1113"/>
        <w:gridCol w:w="1151"/>
        <w:gridCol w:w="1366"/>
        <w:gridCol w:w="1329"/>
      </w:tblGrid>
      <w:tr w:rsidR="007C04A9" w:rsidRPr="009465E0" w:rsidTr="00DB74AF">
        <w:trPr>
          <w:jc w:val="right"/>
        </w:trPr>
        <w:tc>
          <w:tcPr>
            <w:tcW w:w="1260" w:type="dxa"/>
            <w:tcBorders>
              <w:top w:val="single" w:sz="12" w:space="0" w:color="auto"/>
              <w:left w:val="nil"/>
              <w:bottom w:val="single" w:sz="4" w:space="0" w:color="auto"/>
              <w:right w:val="dotted" w:sz="4" w:space="0" w:color="auto"/>
              <w:tl2br w:val="nil"/>
              <w:tr2bl w:val="nil"/>
            </w:tcBorders>
            <w:vAlign w:val="center"/>
          </w:tcPr>
          <w:p w:rsidR="007C04A9" w:rsidRPr="00DB74AF" w:rsidRDefault="007C04A9" w:rsidP="00DC55F7">
            <w:pPr>
              <w:rPr>
                <w:rFonts w:ascii="Arial Narrow" w:eastAsia="Arial Narrow" w:hAnsi="Arial Narrow"/>
                <w:sz w:val="20"/>
                <w:szCs w:val="20"/>
              </w:rPr>
            </w:pPr>
          </w:p>
        </w:tc>
        <w:tc>
          <w:tcPr>
            <w:tcW w:w="1249"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a</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b</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c</w:t>
            </w:r>
          </w:p>
        </w:tc>
        <w:tc>
          <w:tcPr>
            <w:tcW w:w="1249"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d</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e</w:t>
            </w:r>
          </w:p>
        </w:tc>
        <w:tc>
          <w:tcPr>
            <w:tcW w:w="1250" w:type="dxa"/>
            <w:tcBorders>
              <w:top w:val="single" w:sz="12" w:space="0" w:color="auto"/>
              <w:left w:val="dotted" w:sz="4" w:space="0" w:color="auto"/>
              <w:bottom w:val="single" w:sz="4" w:space="0" w:color="auto"/>
              <w:right w:val="nil"/>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f</w:t>
            </w:r>
          </w:p>
        </w:tc>
      </w:tr>
      <w:tr w:rsidR="007C04A9" w:rsidRPr="009465E0" w:rsidTr="00DB74AF">
        <w:trPr>
          <w:jc w:val="right"/>
        </w:trPr>
        <w:tc>
          <w:tcPr>
            <w:tcW w:w="1260" w:type="dxa"/>
            <w:tcBorders>
              <w:top w:val="single" w:sz="4" w:space="0" w:color="auto"/>
              <w:bottom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49"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Transport</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Drain</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Solid Waste</w:t>
            </w:r>
          </w:p>
        </w:tc>
        <w:tc>
          <w:tcPr>
            <w:tcW w:w="1249"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 xml:space="preserve">Water </w:t>
            </w:r>
            <w:r w:rsidRPr="00DB74AF">
              <w:rPr>
                <w:rFonts w:ascii="Arial Narrow" w:eastAsia="MS Mincho" w:hAnsi="Arial Narrow"/>
                <w:sz w:val="20"/>
                <w:szCs w:val="20"/>
              </w:rPr>
              <w:t>Supply</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Sanitation</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Municipal Facility</w:t>
            </w:r>
          </w:p>
        </w:tc>
      </w:tr>
      <w:tr w:rsidR="007C04A9" w:rsidRPr="009465E0" w:rsidTr="00DB74AF">
        <w:trPr>
          <w:jc w:val="right"/>
        </w:trPr>
        <w:tc>
          <w:tcPr>
            <w:tcW w:w="1260" w:type="dxa"/>
            <w:tcBorders>
              <w:top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2011/2012</w:t>
            </w:r>
          </w:p>
        </w:tc>
        <w:tc>
          <w:tcPr>
            <w:tcW w:w="1249"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49"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r>
      <w:tr w:rsidR="007C04A9" w:rsidRPr="009465E0" w:rsidTr="00DB74AF">
        <w:trPr>
          <w:jc w:val="right"/>
        </w:trPr>
        <w:tc>
          <w:tcPr>
            <w:tcW w:w="1260" w:type="dxa"/>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2012/2013</w:t>
            </w:r>
          </w:p>
        </w:tc>
        <w:tc>
          <w:tcPr>
            <w:tcW w:w="1249"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49"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r>
      <w:tr w:rsidR="007C04A9" w:rsidRPr="009465E0" w:rsidTr="00DB74AF">
        <w:trPr>
          <w:jc w:val="right"/>
        </w:trPr>
        <w:tc>
          <w:tcPr>
            <w:tcW w:w="1260" w:type="dxa"/>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2013/2014</w:t>
            </w:r>
          </w:p>
        </w:tc>
        <w:tc>
          <w:tcPr>
            <w:tcW w:w="1249"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49"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r>
    </w:tbl>
    <w:p w:rsidR="007C04A9" w:rsidRPr="009465E0" w:rsidRDefault="007C04A9" w:rsidP="007C04A9">
      <w:pPr>
        <w:pStyle w:val="ListParagraph"/>
      </w:pPr>
    </w:p>
    <w:p w:rsidR="00B540A1" w:rsidRPr="009465E0" w:rsidRDefault="00E30FBD" w:rsidP="00A21CDE">
      <w:pPr>
        <w:pStyle w:val="ListParagraph"/>
        <w:numPr>
          <w:ilvl w:val="0"/>
          <w:numId w:val="40"/>
        </w:numPr>
        <w:ind w:leftChars="0"/>
      </w:pPr>
      <w:r w:rsidRPr="009465E0">
        <w:rPr>
          <w:rFonts w:hint="eastAsia"/>
        </w:rPr>
        <w:t>Urban G</w:t>
      </w:r>
      <w:r w:rsidRPr="009465E0">
        <w:t>o</w:t>
      </w:r>
      <w:r w:rsidRPr="009465E0">
        <w:rPr>
          <w:rFonts w:hint="eastAsia"/>
        </w:rPr>
        <w:t xml:space="preserve">vernance </w:t>
      </w:r>
      <w:r w:rsidRPr="009465E0">
        <w:t>Infrastructure</w:t>
      </w:r>
      <w:r w:rsidRPr="009465E0">
        <w:rPr>
          <w:rFonts w:hint="eastAsia"/>
        </w:rPr>
        <w:t xml:space="preserve"> Project (UGIP/ADP)</w:t>
      </w:r>
    </w:p>
    <w:tbl>
      <w:tblPr>
        <w:tblW w:w="8758" w:type="dxa"/>
        <w:jc w:val="right"/>
        <w:tblBorders>
          <w:top w:val="single" w:sz="12" w:space="0" w:color="auto"/>
          <w:bottom w:val="single" w:sz="12" w:space="0" w:color="auto"/>
          <w:insideH w:val="single" w:sz="4" w:space="0" w:color="auto"/>
          <w:insideV w:val="dotted" w:sz="4" w:space="0" w:color="auto"/>
        </w:tblBorders>
        <w:tblLook w:val="04A0"/>
      </w:tblPr>
      <w:tblGrid>
        <w:gridCol w:w="1413"/>
        <w:gridCol w:w="1332"/>
        <w:gridCol w:w="1054"/>
        <w:gridCol w:w="1113"/>
        <w:gridCol w:w="1151"/>
        <w:gridCol w:w="1366"/>
        <w:gridCol w:w="1329"/>
      </w:tblGrid>
      <w:tr w:rsidR="007C04A9" w:rsidRPr="009465E0" w:rsidTr="00DB74AF">
        <w:trPr>
          <w:jc w:val="right"/>
        </w:trPr>
        <w:tc>
          <w:tcPr>
            <w:tcW w:w="1260" w:type="dxa"/>
            <w:tcBorders>
              <w:top w:val="single" w:sz="12" w:space="0" w:color="auto"/>
              <w:left w:val="nil"/>
              <w:bottom w:val="single" w:sz="4" w:space="0" w:color="auto"/>
              <w:right w:val="dotted" w:sz="4" w:space="0" w:color="auto"/>
              <w:tl2br w:val="nil"/>
              <w:tr2bl w:val="nil"/>
            </w:tcBorders>
            <w:vAlign w:val="center"/>
          </w:tcPr>
          <w:p w:rsidR="007C04A9" w:rsidRPr="00DB74AF" w:rsidRDefault="007C04A9" w:rsidP="00DC55F7">
            <w:pPr>
              <w:rPr>
                <w:rFonts w:ascii="Arial Narrow" w:eastAsia="Arial Narrow" w:hAnsi="Arial Narrow"/>
                <w:sz w:val="20"/>
                <w:szCs w:val="20"/>
              </w:rPr>
            </w:pPr>
          </w:p>
        </w:tc>
        <w:tc>
          <w:tcPr>
            <w:tcW w:w="1249"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a</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b</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c</w:t>
            </w:r>
          </w:p>
        </w:tc>
        <w:tc>
          <w:tcPr>
            <w:tcW w:w="1249"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d</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e</w:t>
            </w:r>
          </w:p>
        </w:tc>
        <w:tc>
          <w:tcPr>
            <w:tcW w:w="1250" w:type="dxa"/>
            <w:tcBorders>
              <w:top w:val="single" w:sz="12" w:space="0" w:color="auto"/>
              <w:left w:val="dotted" w:sz="4" w:space="0" w:color="auto"/>
              <w:bottom w:val="single" w:sz="4" w:space="0" w:color="auto"/>
              <w:right w:val="nil"/>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f</w:t>
            </w:r>
          </w:p>
        </w:tc>
      </w:tr>
      <w:tr w:rsidR="007C04A9" w:rsidRPr="009465E0" w:rsidTr="00DB74AF">
        <w:trPr>
          <w:jc w:val="right"/>
        </w:trPr>
        <w:tc>
          <w:tcPr>
            <w:tcW w:w="1260" w:type="dxa"/>
            <w:tcBorders>
              <w:top w:val="single" w:sz="4" w:space="0" w:color="auto"/>
              <w:bottom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49"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Transport</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Drain</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Solid Waste</w:t>
            </w:r>
          </w:p>
        </w:tc>
        <w:tc>
          <w:tcPr>
            <w:tcW w:w="1249"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 xml:space="preserve">Water </w:t>
            </w:r>
            <w:r w:rsidRPr="00DB74AF">
              <w:rPr>
                <w:rFonts w:ascii="Arial Narrow" w:eastAsia="MS Mincho" w:hAnsi="Arial Narrow"/>
                <w:sz w:val="20"/>
                <w:szCs w:val="20"/>
              </w:rPr>
              <w:t>Supply</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Sanitation</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Municipal Facility</w:t>
            </w:r>
          </w:p>
        </w:tc>
      </w:tr>
      <w:tr w:rsidR="007C04A9" w:rsidRPr="009465E0" w:rsidTr="00DB74AF">
        <w:trPr>
          <w:jc w:val="right"/>
        </w:trPr>
        <w:tc>
          <w:tcPr>
            <w:tcW w:w="1260" w:type="dxa"/>
            <w:tcBorders>
              <w:top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2011/2012</w:t>
            </w:r>
          </w:p>
        </w:tc>
        <w:tc>
          <w:tcPr>
            <w:tcW w:w="1249"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49"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r>
      <w:tr w:rsidR="007C04A9" w:rsidRPr="009465E0" w:rsidTr="00DB74AF">
        <w:trPr>
          <w:jc w:val="right"/>
        </w:trPr>
        <w:tc>
          <w:tcPr>
            <w:tcW w:w="1260" w:type="dxa"/>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2012/2013</w:t>
            </w:r>
          </w:p>
        </w:tc>
        <w:tc>
          <w:tcPr>
            <w:tcW w:w="1249"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49"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r>
      <w:tr w:rsidR="007C04A9" w:rsidRPr="009465E0" w:rsidTr="00DB74AF">
        <w:trPr>
          <w:jc w:val="right"/>
        </w:trPr>
        <w:tc>
          <w:tcPr>
            <w:tcW w:w="1260" w:type="dxa"/>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2013/2014</w:t>
            </w:r>
          </w:p>
        </w:tc>
        <w:tc>
          <w:tcPr>
            <w:tcW w:w="1249"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49"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r>
    </w:tbl>
    <w:p w:rsidR="007C04A9" w:rsidRPr="009465E0" w:rsidRDefault="007C04A9" w:rsidP="007C04A9"/>
    <w:p w:rsidR="007C04A9" w:rsidRPr="009465E0" w:rsidRDefault="007C04A9" w:rsidP="007C04A9"/>
    <w:p w:rsidR="00225C73" w:rsidRPr="009465E0" w:rsidRDefault="00E30FBD" w:rsidP="00A21CDE">
      <w:pPr>
        <w:pStyle w:val="ListParagraph"/>
        <w:numPr>
          <w:ilvl w:val="0"/>
          <w:numId w:val="40"/>
        </w:numPr>
        <w:ind w:leftChars="0"/>
      </w:pPr>
      <w:r w:rsidRPr="009465E0">
        <w:rPr>
          <w:rFonts w:hint="eastAsia"/>
        </w:rPr>
        <w:t>Municipal G</w:t>
      </w:r>
      <w:r w:rsidRPr="009465E0">
        <w:t>o</w:t>
      </w:r>
      <w:r w:rsidRPr="009465E0">
        <w:rPr>
          <w:rFonts w:hint="eastAsia"/>
        </w:rPr>
        <w:t>vernance Strengthen Project (MGSP/WB)</w:t>
      </w:r>
    </w:p>
    <w:tbl>
      <w:tblPr>
        <w:tblW w:w="8758" w:type="dxa"/>
        <w:jc w:val="right"/>
        <w:tblBorders>
          <w:top w:val="single" w:sz="12" w:space="0" w:color="auto"/>
          <w:bottom w:val="single" w:sz="12" w:space="0" w:color="auto"/>
          <w:insideH w:val="single" w:sz="4" w:space="0" w:color="auto"/>
          <w:insideV w:val="dotted" w:sz="4" w:space="0" w:color="auto"/>
        </w:tblBorders>
        <w:tblLook w:val="04A0"/>
      </w:tblPr>
      <w:tblGrid>
        <w:gridCol w:w="1413"/>
        <w:gridCol w:w="1332"/>
        <w:gridCol w:w="1054"/>
        <w:gridCol w:w="1113"/>
        <w:gridCol w:w="1151"/>
        <w:gridCol w:w="1366"/>
        <w:gridCol w:w="1329"/>
      </w:tblGrid>
      <w:tr w:rsidR="007C04A9" w:rsidRPr="009465E0" w:rsidTr="00DB74AF">
        <w:trPr>
          <w:jc w:val="right"/>
        </w:trPr>
        <w:tc>
          <w:tcPr>
            <w:tcW w:w="1260" w:type="dxa"/>
            <w:tcBorders>
              <w:top w:val="single" w:sz="12" w:space="0" w:color="auto"/>
              <w:left w:val="nil"/>
              <w:bottom w:val="single" w:sz="4" w:space="0" w:color="auto"/>
              <w:right w:val="dotted" w:sz="4" w:space="0" w:color="auto"/>
              <w:tl2br w:val="nil"/>
              <w:tr2bl w:val="nil"/>
            </w:tcBorders>
            <w:vAlign w:val="center"/>
          </w:tcPr>
          <w:p w:rsidR="007C04A9" w:rsidRPr="00DB74AF" w:rsidRDefault="007C04A9" w:rsidP="00DC55F7">
            <w:pPr>
              <w:rPr>
                <w:rFonts w:ascii="Arial Narrow" w:eastAsia="Arial Narrow" w:hAnsi="Arial Narrow"/>
                <w:sz w:val="20"/>
                <w:szCs w:val="20"/>
              </w:rPr>
            </w:pPr>
          </w:p>
        </w:tc>
        <w:tc>
          <w:tcPr>
            <w:tcW w:w="1249"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a</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b</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c</w:t>
            </w:r>
          </w:p>
        </w:tc>
        <w:tc>
          <w:tcPr>
            <w:tcW w:w="1249"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d</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e</w:t>
            </w:r>
          </w:p>
        </w:tc>
        <w:tc>
          <w:tcPr>
            <w:tcW w:w="1250" w:type="dxa"/>
            <w:tcBorders>
              <w:top w:val="single" w:sz="12" w:space="0" w:color="auto"/>
              <w:left w:val="dotted" w:sz="4" w:space="0" w:color="auto"/>
              <w:bottom w:val="single" w:sz="4" w:space="0" w:color="auto"/>
              <w:right w:val="nil"/>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f</w:t>
            </w:r>
          </w:p>
        </w:tc>
      </w:tr>
      <w:tr w:rsidR="007C04A9" w:rsidRPr="009465E0" w:rsidTr="00DB74AF">
        <w:trPr>
          <w:jc w:val="right"/>
        </w:trPr>
        <w:tc>
          <w:tcPr>
            <w:tcW w:w="1260" w:type="dxa"/>
            <w:tcBorders>
              <w:top w:val="single" w:sz="4" w:space="0" w:color="auto"/>
              <w:bottom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49"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Transport</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Drain</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Solid Waste</w:t>
            </w:r>
          </w:p>
        </w:tc>
        <w:tc>
          <w:tcPr>
            <w:tcW w:w="1249"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 xml:space="preserve">Water </w:t>
            </w:r>
            <w:r w:rsidRPr="00DB74AF">
              <w:rPr>
                <w:rFonts w:ascii="Arial Narrow" w:eastAsia="MS Mincho" w:hAnsi="Arial Narrow"/>
                <w:sz w:val="20"/>
                <w:szCs w:val="20"/>
              </w:rPr>
              <w:t>Supply</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Sanitation</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Municipal Facility</w:t>
            </w:r>
          </w:p>
        </w:tc>
      </w:tr>
      <w:tr w:rsidR="007C04A9" w:rsidRPr="009465E0" w:rsidTr="00DB74AF">
        <w:trPr>
          <w:jc w:val="right"/>
        </w:trPr>
        <w:tc>
          <w:tcPr>
            <w:tcW w:w="1260" w:type="dxa"/>
            <w:tcBorders>
              <w:top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2011/2012</w:t>
            </w:r>
          </w:p>
        </w:tc>
        <w:tc>
          <w:tcPr>
            <w:tcW w:w="1249"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49"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r>
      <w:tr w:rsidR="007C04A9" w:rsidRPr="009465E0" w:rsidTr="00DB74AF">
        <w:trPr>
          <w:jc w:val="right"/>
        </w:trPr>
        <w:tc>
          <w:tcPr>
            <w:tcW w:w="1260" w:type="dxa"/>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2012/2013</w:t>
            </w:r>
          </w:p>
        </w:tc>
        <w:tc>
          <w:tcPr>
            <w:tcW w:w="1249"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49"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r>
      <w:tr w:rsidR="007C04A9" w:rsidRPr="009465E0" w:rsidTr="00DB74AF">
        <w:trPr>
          <w:jc w:val="right"/>
        </w:trPr>
        <w:tc>
          <w:tcPr>
            <w:tcW w:w="1260" w:type="dxa"/>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2013/2014</w:t>
            </w:r>
          </w:p>
        </w:tc>
        <w:tc>
          <w:tcPr>
            <w:tcW w:w="1249"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49"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r>
    </w:tbl>
    <w:p w:rsidR="007C04A9" w:rsidRPr="009465E0" w:rsidRDefault="007C04A9" w:rsidP="007C04A9">
      <w:pPr>
        <w:pStyle w:val="ListParagraph"/>
      </w:pPr>
    </w:p>
    <w:p w:rsidR="007C04A9" w:rsidRPr="009465E0" w:rsidRDefault="007C04A9" w:rsidP="007C04A9"/>
    <w:p w:rsidR="00E30FBD" w:rsidRPr="009465E0" w:rsidRDefault="007C04A9" w:rsidP="00A21CDE">
      <w:pPr>
        <w:pStyle w:val="ListParagraph"/>
        <w:numPr>
          <w:ilvl w:val="0"/>
          <w:numId w:val="40"/>
        </w:numPr>
        <w:ind w:leftChars="0"/>
      </w:pPr>
      <w:r w:rsidRPr="009465E0">
        <w:rPr>
          <w:rFonts w:hint="eastAsia"/>
        </w:rPr>
        <w:t xml:space="preserve"> Water S</w:t>
      </w:r>
      <w:r w:rsidRPr="009465E0">
        <w:t>u</w:t>
      </w:r>
      <w:r w:rsidRPr="009465E0">
        <w:rPr>
          <w:rFonts w:hint="eastAsia"/>
        </w:rPr>
        <w:t xml:space="preserve">pply and </w:t>
      </w:r>
      <w:r w:rsidRPr="009465E0">
        <w:t>Drainage</w:t>
      </w:r>
      <w:r w:rsidRPr="009465E0">
        <w:rPr>
          <w:rFonts w:hint="eastAsia"/>
        </w:rPr>
        <w:t xml:space="preserve"> Master Plan (WSDM/</w:t>
      </w:r>
      <w:r w:rsidR="00E30FBD" w:rsidRPr="009465E0">
        <w:rPr>
          <w:rFonts w:hint="eastAsia"/>
        </w:rPr>
        <w:t>KOICA)</w:t>
      </w:r>
    </w:p>
    <w:tbl>
      <w:tblPr>
        <w:tblW w:w="8758" w:type="dxa"/>
        <w:jc w:val="right"/>
        <w:tblBorders>
          <w:top w:val="single" w:sz="12" w:space="0" w:color="auto"/>
          <w:bottom w:val="single" w:sz="12" w:space="0" w:color="auto"/>
          <w:insideH w:val="single" w:sz="4" w:space="0" w:color="auto"/>
          <w:insideV w:val="dotted" w:sz="4" w:space="0" w:color="auto"/>
        </w:tblBorders>
        <w:tblLook w:val="04A0"/>
      </w:tblPr>
      <w:tblGrid>
        <w:gridCol w:w="1413"/>
        <w:gridCol w:w="1332"/>
        <w:gridCol w:w="1054"/>
        <w:gridCol w:w="1113"/>
        <w:gridCol w:w="1151"/>
        <w:gridCol w:w="1366"/>
        <w:gridCol w:w="1329"/>
      </w:tblGrid>
      <w:tr w:rsidR="007C04A9" w:rsidRPr="009465E0" w:rsidTr="00DB74AF">
        <w:trPr>
          <w:jc w:val="right"/>
        </w:trPr>
        <w:tc>
          <w:tcPr>
            <w:tcW w:w="1260" w:type="dxa"/>
            <w:tcBorders>
              <w:top w:val="single" w:sz="12" w:space="0" w:color="auto"/>
              <w:left w:val="nil"/>
              <w:bottom w:val="single" w:sz="4" w:space="0" w:color="auto"/>
              <w:right w:val="dotted" w:sz="4" w:space="0" w:color="auto"/>
              <w:tl2br w:val="nil"/>
              <w:tr2bl w:val="nil"/>
            </w:tcBorders>
            <w:vAlign w:val="center"/>
          </w:tcPr>
          <w:p w:rsidR="007C04A9" w:rsidRPr="00DB74AF" w:rsidRDefault="007C04A9" w:rsidP="00DC55F7">
            <w:pPr>
              <w:rPr>
                <w:rFonts w:ascii="Arial Narrow" w:eastAsia="Arial Narrow" w:hAnsi="Arial Narrow"/>
                <w:sz w:val="20"/>
                <w:szCs w:val="20"/>
              </w:rPr>
            </w:pPr>
          </w:p>
        </w:tc>
        <w:tc>
          <w:tcPr>
            <w:tcW w:w="1249"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a</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b</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c</w:t>
            </w:r>
          </w:p>
        </w:tc>
        <w:tc>
          <w:tcPr>
            <w:tcW w:w="1249"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d</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e</w:t>
            </w:r>
          </w:p>
        </w:tc>
        <w:tc>
          <w:tcPr>
            <w:tcW w:w="1250" w:type="dxa"/>
            <w:tcBorders>
              <w:top w:val="single" w:sz="12" w:space="0" w:color="auto"/>
              <w:left w:val="dotted" w:sz="4" w:space="0" w:color="auto"/>
              <w:bottom w:val="single" w:sz="4" w:space="0" w:color="auto"/>
              <w:right w:val="nil"/>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f</w:t>
            </w:r>
          </w:p>
        </w:tc>
      </w:tr>
      <w:tr w:rsidR="007C04A9" w:rsidRPr="009465E0" w:rsidTr="00DB74AF">
        <w:trPr>
          <w:jc w:val="right"/>
        </w:trPr>
        <w:tc>
          <w:tcPr>
            <w:tcW w:w="1260" w:type="dxa"/>
            <w:tcBorders>
              <w:top w:val="single" w:sz="4" w:space="0" w:color="auto"/>
              <w:bottom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49"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Transport</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Drain</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 xml:space="preserve">Solid </w:t>
            </w:r>
            <w:r w:rsidRPr="00DB74AF">
              <w:rPr>
                <w:rFonts w:ascii="Arial Narrow" w:eastAsia="MS Mincho" w:hAnsi="Arial Narrow" w:hint="eastAsia"/>
                <w:sz w:val="20"/>
                <w:szCs w:val="20"/>
              </w:rPr>
              <w:lastRenderedPageBreak/>
              <w:t>Waste</w:t>
            </w:r>
          </w:p>
        </w:tc>
        <w:tc>
          <w:tcPr>
            <w:tcW w:w="1249"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lastRenderedPageBreak/>
              <w:t xml:space="preserve">Water </w:t>
            </w:r>
            <w:r w:rsidRPr="00DB74AF">
              <w:rPr>
                <w:rFonts w:ascii="Arial Narrow" w:eastAsia="MS Mincho" w:hAnsi="Arial Narrow"/>
                <w:sz w:val="20"/>
                <w:szCs w:val="20"/>
              </w:rPr>
              <w:lastRenderedPageBreak/>
              <w:t>Supply</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lastRenderedPageBreak/>
              <w:t>Sanitation</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 xml:space="preserve">Municipal </w:t>
            </w:r>
            <w:r w:rsidRPr="00DB74AF">
              <w:rPr>
                <w:rFonts w:ascii="Arial Narrow" w:eastAsia="MS Mincho" w:hAnsi="Arial Narrow" w:hint="eastAsia"/>
                <w:sz w:val="20"/>
                <w:szCs w:val="20"/>
              </w:rPr>
              <w:lastRenderedPageBreak/>
              <w:t>Facility</w:t>
            </w:r>
          </w:p>
        </w:tc>
      </w:tr>
      <w:tr w:rsidR="007C04A9" w:rsidRPr="009465E0" w:rsidTr="00DB74AF">
        <w:trPr>
          <w:jc w:val="right"/>
        </w:trPr>
        <w:tc>
          <w:tcPr>
            <w:tcW w:w="1260" w:type="dxa"/>
            <w:tcBorders>
              <w:top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lastRenderedPageBreak/>
              <w:t>2011/2012</w:t>
            </w:r>
          </w:p>
        </w:tc>
        <w:tc>
          <w:tcPr>
            <w:tcW w:w="1249"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49"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r>
      <w:tr w:rsidR="007C04A9" w:rsidRPr="009465E0" w:rsidTr="00DB74AF">
        <w:trPr>
          <w:jc w:val="right"/>
        </w:trPr>
        <w:tc>
          <w:tcPr>
            <w:tcW w:w="1260" w:type="dxa"/>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2012/2013</w:t>
            </w:r>
          </w:p>
        </w:tc>
        <w:tc>
          <w:tcPr>
            <w:tcW w:w="1249"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49"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r>
      <w:tr w:rsidR="007C04A9" w:rsidRPr="009465E0" w:rsidTr="00DB74AF">
        <w:trPr>
          <w:jc w:val="right"/>
        </w:trPr>
        <w:tc>
          <w:tcPr>
            <w:tcW w:w="1260" w:type="dxa"/>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2013/2014</w:t>
            </w:r>
          </w:p>
        </w:tc>
        <w:tc>
          <w:tcPr>
            <w:tcW w:w="1249"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49"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r>
    </w:tbl>
    <w:p w:rsidR="007C04A9" w:rsidRPr="009465E0" w:rsidRDefault="007C04A9" w:rsidP="007C04A9">
      <w:pPr>
        <w:pStyle w:val="ListParagraph"/>
        <w:ind w:leftChars="0" w:left="780"/>
      </w:pPr>
    </w:p>
    <w:p w:rsidR="00E30FBD" w:rsidRPr="009465E0" w:rsidRDefault="00BB478B" w:rsidP="00A21CDE">
      <w:pPr>
        <w:pStyle w:val="ListParagraph"/>
        <w:numPr>
          <w:ilvl w:val="0"/>
          <w:numId w:val="40"/>
        </w:numPr>
        <w:ind w:leftChars="0"/>
      </w:pPr>
      <w:r w:rsidRPr="009465E0">
        <w:rPr>
          <w:rFonts w:hint="eastAsia"/>
        </w:rPr>
        <w:t xml:space="preserve">  Water Supply Project for 37 Districts (GOB/UNICEF/UNDP)</w:t>
      </w:r>
    </w:p>
    <w:tbl>
      <w:tblPr>
        <w:tblW w:w="8758" w:type="dxa"/>
        <w:jc w:val="right"/>
        <w:tblBorders>
          <w:top w:val="single" w:sz="12" w:space="0" w:color="auto"/>
          <w:bottom w:val="single" w:sz="12" w:space="0" w:color="auto"/>
          <w:insideH w:val="single" w:sz="4" w:space="0" w:color="auto"/>
          <w:insideV w:val="dotted" w:sz="4" w:space="0" w:color="auto"/>
        </w:tblBorders>
        <w:tblLook w:val="04A0"/>
      </w:tblPr>
      <w:tblGrid>
        <w:gridCol w:w="1413"/>
        <w:gridCol w:w="1332"/>
        <w:gridCol w:w="1054"/>
        <w:gridCol w:w="1113"/>
        <w:gridCol w:w="1151"/>
        <w:gridCol w:w="1366"/>
        <w:gridCol w:w="1329"/>
      </w:tblGrid>
      <w:tr w:rsidR="00BB478B" w:rsidRPr="009465E0" w:rsidTr="00DB74AF">
        <w:trPr>
          <w:jc w:val="right"/>
        </w:trPr>
        <w:tc>
          <w:tcPr>
            <w:tcW w:w="1260" w:type="dxa"/>
            <w:tcBorders>
              <w:top w:val="single" w:sz="12" w:space="0" w:color="auto"/>
              <w:left w:val="nil"/>
              <w:bottom w:val="single" w:sz="4" w:space="0" w:color="auto"/>
              <w:right w:val="dotted" w:sz="4" w:space="0" w:color="auto"/>
              <w:tl2br w:val="nil"/>
              <w:tr2bl w:val="nil"/>
            </w:tcBorders>
            <w:vAlign w:val="center"/>
          </w:tcPr>
          <w:p w:rsidR="00BB478B" w:rsidRPr="00DB74AF" w:rsidRDefault="00BB478B" w:rsidP="00DC55F7">
            <w:pPr>
              <w:rPr>
                <w:rFonts w:ascii="Arial Narrow" w:eastAsia="Arial Narrow" w:hAnsi="Arial Narrow"/>
                <w:sz w:val="20"/>
                <w:szCs w:val="20"/>
              </w:rPr>
            </w:pPr>
          </w:p>
        </w:tc>
        <w:tc>
          <w:tcPr>
            <w:tcW w:w="1249" w:type="dxa"/>
            <w:tcBorders>
              <w:top w:val="single" w:sz="12" w:space="0" w:color="auto"/>
              <w:left w:val="dotted" w:sz="4" w:space="0" w:color="auto"/>
              <w:bottom w:val="single" w:sz="4" w:space="0" w:color="auto"/>
              <w:right w:val="dotted" w:sz="4" w:space="0" w:color="auto"/>
              <w:tl2br w:val="nil"/>
              <w:tr2bl w:val="nil"/>
            </w:tcBorders>
            <w:vAlign w:val="center"/>
          </w:tcPr>
          <w:p w:rsidR="00BB478B" w:rsidRPr="00DB74AF" w:rsidRDefault="00BB478B" w:rsidP="00DC55F7">
            <w:pPr>
              <w:rPr>
                <w:rFonts w:ascii="Arial Narrow" w:eastAsia="MS Mincho" w:hAnsi="Arial Narrow"/>
                <w:sz w:val="20"/>
                <w:szCs w:val="20"/>
              </w:rPr>
            </w:pPr>
            <w:r w:rsidRPr="00DB74AF">
              <w:rPr>
                <w:rFonts w:ascii="Arial Narrow" w:eastAsia="MS Mincho" w:hAnsi="Arial Narrow" w:hint="eastAsia"/>
                <w:sz w:val="20"/>
                <w:szCs w:val="20"/>
              </w:rPr>
              <w:t>a</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BB478B" w:rsidRPr="00DB74AF" w:rsidRDefault="00BB478B" w:rsidP="00DC55F7">
            <w:pPr>
              <w:rPr>
                <w:rFonts w:ascii="Arial Narrow" w:eastAsia="MS Mincho" w:hAnsi="Arial Narrow"/>
                <w:sz w:val="20"/>
                <w:szCs w:val="20"/>
              </w:rPr>
            </w:pPr>
            <w:r w:rsidRPr="00DB74AF">
              <w:rPr>
                <w:rFonts w:ascii="Arial Narrow" w:eastAsia="MS Mincho" w:hAnsi="Arial Narrow" w:hint="eastAsia"/>
                <w:sz w:val="20"/>
                <w:szCs w:val="20"/>
              </w:rPr>
              <w:t>b</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BB478B" w:rsidRPr="00DB74AF" w:rsidRDefault="00BB478B" w:rsidP="00DC55F7">
            <w:pPr>
              <w:rPr>
                <w:rFonts w:ascii="Arial Narrow" w:eastAsia="MS Mincho" w:hAnsi="Arial Narrow"/>
                <w:sz w:val="20"/>
                <w:szCs w:val="20"/>
              </w:rPr>
            </w:pPr>
            <w:r w:rsidRPr="00DB74AF">
              <w:rPr>
                <w:rFonts w:ascii="Arial Narrow" w:eastAsia="MS Mincho" w:hAnsi="Arial Narrow" w:hint="eastAsia"/>
                <w:sz w:val="20"/>
                <w:szCs w:val="20"/>
              </w:rPr>
              <w:t>c</w:t>
            </w:r>
          </w:p>
        </w:tc>
        <w:tc>
          <w:tcPr>
            <w:tcW w:w="1249" w:type="dxa"/>
            <w:tcBorders>
              <w:top w:val="single" w:sz="12" w:space="0" w:color="auto"/>
              <w:left w:val="dotted" w:sz="4" w:space="0" w:color="auto"/>
              <w:bottom w:val="single" w:sz="4" w:space="0" w:color="auto"/>
              <w:right w:val="dotted" w:sz="4" w:space="0" w:color="auto"/>
              <w:tl2br w:val="nil"/>
              <w:tr2bl w:val="nil"/>
            </w:tcBorders>
            <w:vAlign w:val="center"/>
          </w:tcPr>
          <w:p w:rsidR="00BB478B" w:rsidRPr="00DB74AF" w:rsidRDefault="00BB478B" w:rsidP="00DC55F7">
            <w:pPr>
              <w:rPr>
                <w:rFonts w:ascii="Arial Narrow" w:eastAsia="MS Mincho" w:hAnsi="Arial Narrow"/>
                <w:sz w:val="20"/>
                <w:szCs w:val="20"/>
              </w:rPr>
            </w:pPr>
            <w:r w:rsidRPr="00DB74AF">
              <w:rPr>
                <w:rFonts w:ascii="Arial Narrow" w:eastAsia="MS Mincho" w:hAnsi="Arial Narrow" w:hint="eastAsia"/>
                <w:sz w:val="20"/>
                <w:szCs w:val="20"/>
              </w:rPr>
              <w:t>d</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BB478B" w:rsidRPr="00DB74AF" w:rsidRDefault="00BB478B" w:rsidP="00DC55F7">
            <w:pPr>
              <w:rPr>
                <w:rFonts w:ascii="Arial Narrow" w:eastAsia="MS Mincho" w:hAnsi="Arial Narrow"/>
                <w:sz w:val="20"/>
                <w:szCs w:val="20"/>
              </w:rPr>
            </w:pPr>
            <w:r w:rsidRPr="00DB74AF">
              <w:rPr>
                <w:rFonts w:ascii="Arial Narrow" w:eastAsia="MS Mincho" w:hAnsi="Arial Narrow" w:hint="eastAsia"/>
                <w:sz w:val="20"/>
                <w:szCs w:val="20"/>
              </w:rPr>
              <w:t>e</w:t>
            </w:r>
          </w:p>
        </w:tc>
        <w:tc>
          <w:tcPr>
            <w:tcW w:w="1250" w:type="dxa"/>
            <w:tcBorders>
              <w:top w:val="single" w:sz="12" w:space="0" w:color="auto"/>
              <w:left w:val="dotted" w:sz="4" w:space="0" w:color="auto"/>
              <w:bottom w:val="single" w:sz="4" w:space="0" w:color="auto"/>
              <w:right w:val="nil"/>
              <w:tl2br w:val="nil"/>
              <w:tr2bl w:val="nil"/>
            </w:tcBorders>
            <w:vAlign w:val="center"/>
          </w:tcPr>
          <w:p w:rsidR="00BB478B" w:rsidRPr="00DB74AF" w:rsidRDefault="00BB478B" w:rsidP="00DC55F7">
            <w:pPr>
              <w:rPr>
                <w:rFonts w:ascii="Arial Narrow" w:eastAsia="MS Mincho" w:hAnsi="Arial Narrow"/>
                <w:sz w:val="20"/>
                <w:szCs w:val="20"/>
              </w:rPr>
            </w:pPr>
            <w:r w:rsidRPr="00DB74AF">
              <w:rPr>
                <w:rFonts w:ascii="Arial Narrow" w:eastAsia="MS Mincho" w:hAnsi="Arial Narrow" w:hint="eastAsia"/>
                <w:sz w:val="20"/>
                <w:szCs w:val="20"/>
              </w:rPr>
              <w:t>f</w:t>
            </w:r>
          </w:p>
        </w:tc>
      </w:tr>
      <w:tr w:rsidR="00BB478B" w:rsidRPr="009465E0" w:rsidTr="00DB74AF">
        <w:trPr>
          <w:jc w:val="right"/>
        </w:trPr>
        <w:tc>
          <w:tcPr>
            <w:tcW w:w="1260" w:type="dxa"/>
            <w:tcBorders>
              <w:top w:val="single" w:sz="4" w:space="0" w:color="auto"/>
              <w:bottom w:val="double" w:sz="4" w:space="0" w:color="auto"/>
            </w:tcBorders>
            <w:vAlign w:val="center"/>
          </w:tcPr>
          <w:p w:rsidR="00BB478B" w:rsidRPr="00DB74AF" w:rsidRDefault="00BB478B" w:rsidP="00DC55F7">
            <w:pPr>
              <w:rPr>
                <w:rFonts w:ascii="Arial Narrow" w:eastAsia="Arial Narrow" w:hAnsi="Arial Narrow"/>
                <w:sz w:val="20"/>
                <w:szCs w:val="20"/>
              </w:rPr>
            </w:pPr>
          </w:p>
        </w:tc>
        <w:tc>
          <w:tcPr>
            <w:tcW w:w="1249" w:type="dxa"/>
            <w:tcBorders>
              <w:top w:val="single" w:sz="4" w:space="0" w:color="auto"/>
              <w:bottom w:val="double" w:sz="4" w:space="0" w:color="auto"/>
            </w:tcBorders>
            <w:vAlign w:val="center"/>
          </w:tcPr>
          <w:p w:rsidR="00BB478B" w:rsidRPr="00DB74AF" w:rsidRDefault="00BB478B" w:rsidP="00DC55F7">
            <w:pPr>
              <w:rPr>
                <w:rFonts w:ascii="Arial Narrow" w:eastAsia="MS Mincho" w:hAnsi="Arial Narrow"/>
                <w:sz w:val="20"/>
                <w:szCs w:val="20"/>
              </w:rPr>
            </w:pPr>
            <w:r w:rsidRPr="00DB74AF">
              <w:rPr>
                <w:rFonts w:ascii="Arial Narrow" w:eastAsia="MS Mincho" w:hAnsi="Arial Narrow" w:hint="eastAsia"/>
                <w:sz w:val="20"/>
                <w:szCs w:val="20"/>
              </w:rPr>
              <w:t>Transport</w:t>
            </w:r>
          </w:p>
        </w:tc>
        <w:tc>
          <w:tcPr>
            <w:tcW w:w="1250" w:type="dxa"/>
            <w:tcBorders>
              <w:top w:val="single" w:sz="4" w:space="0" w:color="auto"/>
              <w:bottom w:val="double" w:sz="4" w:space="0" w:color="auto"/>
            </w:tcBorders>
            <w:vAlign w:val="center"/>
          </w:tcPr>
          <w:p w:rsidR="00BB478B" w:rsidRPr="00DB74AF" w:rsidRDefault="00BB478B" w:rsidP="00DC55F7">
            <w:pPr>
              <w:rPr>
                <w:rFonts w:ascii="Arial Narrow" w:eastAsia="MS Mincho" w:hAnsi="Arial Narrow"/>
                <w:sz w:val="20"/>
                <w:szCs w:val="20"/>
              </w:rPr>
            </w:pPr>
            <w:r w:rsidRPr="00DB74AF">
              <w:rPr>
                <w:rFonts w:ascii="Arial Narrow" w:eastAsia="MS Mincho" w:hAnsi="Arial Narrow" w:hint="eastAsia"/>
                <w:sz w:val="20"/>
                <w:szCs w:val="20"/>
              </w:rPr>
              <w:t>Drain</w:t>
            </w:r>
          </w:p>
        </w:tc>
        <w:tc>
          <w:tcPr>
            <w:tcW w:w="1250" w:type="dxa"/>
            <w:tcBorders>
              <w:top w:val="single" w:sz="4" w:space="0" w:color="auto"/>
              <w:bottom w:val="double" w:sz="4" w:space="0" w:color="auto"/>
            </w:tcBorders>
            <w:vAlign w:val="center"/>
          </w:tcPr>
          <w:p w:rsidR="00BB478B" w:rsidRPr="00DB74AF" w:rsidRDefault="00BB478B" w:rsidP="00DC55F7">
            <w:pPr>
              <w:rPr>
                <w:rFonts w:ascii="Arial Narrow" w:eastAsia="MS Mincho" w:hAnsi="Arial Narrow"/>
                <w:sz w:val="20"/>
                <w:szCs w:val="20"/>
              </w:rPr>
            </w:pPr>
            <w:r w:rsidRPr="00DB74AF">
              <w:rPr>
                <w:rFonts w:ascii="Arial Narrow" w:eastAsia="MS Mincho" w:hAnsi="Arial Narrow" w:hint="eastAsia"/>
                <w:sz w:val="20"/>
                <w:szCs w:val="20"/>
              </w:rPr>
              <w:t>Solid Waste</w:t>
            </w:r>
          </w:p>
        </w:tc>
        <w:tc>
          <w:tcPr>
            <w:tcW w:w="1249" w:type="dxa"/>
            <w:tcBorders>
              <w:top w:val="single" w:sz="4" w:space="0" w:color="auto"/>
              <w:bottom w:val="double" w:sz="4" w:space="0" w:color="auto"/>
            </w:tcBorders>
            <w:vAlign w:val="center"/>
          </w:tcPr>
          <w:p w:rsidR="00BB478B" w:rsidRPr="00DB74AF" w:rsidRDefault="00BB478B" w:rsidP="00DC55F7">
            <w:pPr>
              <w:rPr>
                <w:rFonts w:ascii="Arial Narrow" w:eastAsia="MS Mincho" w:hAnsi="Arial Narrow"/>
                <w:sz w:val="20"/>
                <w:szCs w:val="20"/>
              </w:rPr>
            </w:pPr>
            <w:r w:rsidRPr="00DB74AF">
              <w:rPr>
                <w:rFonts w:ascii="Arial Narrow" w:eastAsia="MS Mincho" w:hAnsi="Arial Narrow" w:hint="eastAsia"/>
                <w:sz w:val="20"/>
                <w:szCs w:val="20"/>
              </w:rPr>
              <w:t xml:space="preserve">Water </w:t>
            </w:r>
            <w:r w:rsidRPr="00DB74AF">
              <w:rPr>
                <w:rFonts w:ascii="Arial Narrow" w:eastAsia="MS Mincho" w:hAnsi="Arial Narrow"/>
                <w:sz w:val="20"/>
                <w:szCs w:val="20"/>
              </w:rPr>
              <w:t>Supply</w:t>
            </w:r>
          </w:p>
        </w:tc>
        <w:tc>
          <w:tcPr>
            <w:tcW w:w="1250" w:type="dxa"/>
            <w:tcBorders>
              <w:top w:val="single" w:sz="4" w:space="0" w:color="auto"/>
              <w:bottom w:val="double" w:sz="4" w:space="0" w:color="auto"/>
            </w:tcBorders>
            <w:vAlign w:val="center"/>
          </w:tcPr>
          <w:p w:rsidR="00BB478B" w:rsidRPr="00DB74AF" w:rsidRDefault="00BB478B" w:rsidP="00DC55F7">
            <w:pPr>
              <w:rPr>
                <w:rFonts w:ascii="Arial Narrow" w:eastAsia="MS Mincho" w:hAnsi="Arial Narrow"/>
                <w:sz w:val="20"/>
                <w:szCs w:val="20"/>
              </w:rPr>
            </w:pPr>
            <w:r w:rsidRPr="00DB74AF">
              <w:rPr>
                <w:rFonts w:ascii="Arial Narrow" w:eastAsia="MS Mincho" w:hAnsi="Arial Narrow" w:hint="eastAsia"/>
                <w:sz w:val="20"/>
                <w:szCs w:val="20"/>
              </w:rPr>
              <w:t>Sanitation</w:t>
            </w:r>
          </w:p>
        </w:tc>
        <w:tc>
          <w:tcPr>
            <w:tcW w:w="1250" w:type="dxa"/>
            <w:tcBorders>
              <w:top w:val="single" w:sz="4" w:space="0" w:color="auto"/>
              <w:bottom w:val="double" w:sz="4" w:space="0" w:color="auto"/>
            </w:tcBorders>
            <w:vAlign w:val="center"/>
          </w:tcPr>
          <w:p w:rsidR="00BB478B" w:rsidRPr="00DB74AF" w:rsidRDefault="00BB478B" w:rsidP="00DC55F7">
            <w:pPr>
              <w:rPr>
                <w:rFonts w:ascii="Arial Narrow" w:eastAsia="MS Mincho" w:hAnsi="Arial Narrow"/>
                <w:sz w:val="20"/>
                <w:szCs w:val="20"/>
              </w:rPr>
            </w:pPr>
            <w:r w:rsidRPr="00DB74AF">
              <w:rPr>
                <w:rFonts w:ascii="Arial Narrow" w:eastAsia="MS Mincho" w:hAnsi="Arial Narrow" w:hint="eastAsia"/>
                <w:sz w:val="20"/>
                <w:szCs w:val="20"/>
              </w:rPr>
              <w:t>Municipal Facility</w:t>
            </w:r>
          </w:p>
        </w:tc>
      </w:tr>
      <w:tr w:rsidR="00BB478B" w:rsidRPr="009465E0" w:rsidTr="00DB74AF">
        <w:trPr>
          <w:jc w:val="right"/>
        </w:trPr>
        <w:tc>
          <w:tcPr>
            <w:tcW w:w="1260" w:type="dxa"/>
            <w:tcBorders>
              <w:top w:val="double" w:sz="4" w:space="0" w:color="auto"/>
            </w:tcBorders>
            <w:vAlign w:val="center"/>
          </w:tcPr>
          <w:p w:rsidR="00BB478B" w:rsidRPr="00DB74AF" w:rsidRDefault="00BB478B" w:rsidP="00DC55F7">
            <w:pPr>
              <w:rPr>
                <w:rFonts w:ascii="Arial Narrow" w:eastAsia="MS Mincho" w:hAnsi="Arial Narrow"/>
                <w:sz w:val="20"/>
                <w:szCs w:val="20"/>
              </w:rPr>
            </w:pPr>
            <w:r w:rsidRPr="00DB74AF">
              <w:rPr>
                <w:rFonts w:ascii="Arial Narrow" w:eastAsia="MS Mincho" w:hAnsi="Arial Narrow" w:hint="eastAsia"/>
                <w:sz w:val="20"/>
                <w:szCs w:val="20"/>
              </w:rPr>
              <w:t>2011/2012</w:t>
            </w:r>
          </w:p>
        </w:tc>
        <w:tc>
          <w:tcPr>
            <w:tcW w:w="1249" w:type="dxa"/>
            <w:tcBorders>
              <w:top w:val="double" w:sz="4" w:space="0" w:color="auto"/>
            </w:tcBorders>
            <w:vAlign w:val="center"/>
          </w:tcPr>
          <w:p w:rsidR="00BB478B" w:rsidRPr="00DB74AF" w:rsidRDefault="00BB478B" w:rsidP="00DC55F7">
            <w:pPr>
              <w:rPr>
                <w:rFonts w:ascii="Arial Narrow" w:eastAsia="Arial Narrow" w:hAnsi="Arial Narrow"/>
                <w:sz w:val="20"/>
                <w:szCs w:val="20"/>
              </w:rPr>
            </w:pPr>
          </w:p>
        </w:tc>
        <w:tc>
          <w:tcPr>
            <w:tcW w:w="1250" w:type="dxa"/>
            <w:tcBorders>
              <w:top w:val="double" w:sz="4" w:space="0" w:color="auto"/>
            </w:tcBorders>
            <w:vAlign w:val="center"/>
          </w:tcPr>
          <w:p w:rsidR="00BB478B" w:rsidRPr="00DB74AF" w:rsidRDefault="00BB478B" w:rsidP="00DC55F7">
            <w:pPr>
              <w:rPr>
                <w:rFonts w:ascii="Arial Narrow" w:eastAsia="Arial Narrow" w:hAnsi="Arial Narrow"/>
                <w:sz w:val="20"/>
                <w:szCs w:val="20"/>
              </w:rPr>
            </w:pPr>
          </w:p>
        </w:tc>
        <w:tc>
          <w:tcPr>
            <w:tcW w:w="1250" w:type="dxa"/>
            <w:tcBorders>
              <w:top w:val="double" w:sz="4" w:space="0" w:color="auto"/>
            </w:tcBorders>
            <w:vAlign w:val="center"/>
          </w:tcPr>
          <w:p w:rsidR="00BB478B" w:rsidRPr="00DB74AF" w:rsidRDefault="00BB478B" w:rsidP="00DC55F7">
            <w:pPr>
              <w:rPr>
                <w:rFonts w:ascii="Arial Narrow" w:eastAsia="Arial Narrow" w:hAnsi="Arial Narrow"/>
                <w:sz w:val="20"/>
                <w:szCs w:val="20"/>
              </w:rPr>
            </w:pPr>
          </w:p>
        </w:tc>
        <w:tc>
          <w:tcPr>
            <w:tcW w:w="1249" w:type="dxa"/>
            <w:tcBorders>
              <w:top w:val="double" w:sz="4" w:space="0" w:color="auto"/>
            </w:tcBorders>
            <w:vAlign w:val="center"/>
          </w:tcPr>
          <w:p w:rsidR="00BB478B" w:rsidRPr="00DB74AF" w:rsidRDefault="00BB478B" w:rsidP="00DC55F7">
            <w:pPr>
              <w:rPr>
                <w:rFonts w:ascii="Arial Narrow" w:eastAsia="Arial Narrow" w:hAnsi="Arial Narrow"/>
                <w:sz w:val="20"/>
                <w:szCs w:val="20"/>
              </w:rPr>
            </w:pPr>
          </w:p>
        </w:tc>
        <w:tc>
          <w:tcPr>
            <w:tcW w:w="1250" w:type="dxa"/>
            <w:tcBorders>
              <w:top w:val="double" w:sz="4" w:space="0" w:color="auto"/>
            </w:tcBorders>
            <w:vAlign w:val="center"/>
          </w:tcPr>
          <w:p w:rsidR="00BB478B" w:rsidRPr="00DB74AF" w:rsidRDefault="00BB478B" w:rsidP="00DC55F7">
            <w:pPr>
              <w:rPr>
                <w:rFonts w:ascii="Arial Narrow" w:eastAsia="Arial Narrow" w:hAnsi="Arial Narrow"/>
                <w:sz w:val="20"/>
                <w:szCs w:val="20"/>
              </w:rPr>
            </w:pPr>
          </w:p>
        </w:tc>
        <w:tc>
          <w:tcPr>
            <w:tcW w:w="1250" w:type="dxa"/>
            <w:tcBorders>
              <w:top w:val="double" w:sz="4" w:space="0" w:color="auto"/>
            </w:tcBorders>
            <w:vAlign w:val="center"/>
          </w:tcPr>
          <w:p w:rsidR="00BB478B" w:rsidRPr="00DB74AF" w:rsidRDefault="00BB478B" w:rsidP="00DC55F7">
            <w:pPr>
              <w:rPr>
                <w:rFonts w:ascii="Arial Narrow" w:eastAsia="Arial Narrow" w:hAnsi="Arial Narrow"/>
                <w:sz w:val="20"/>
                <w:szCs w:val="20"/>
              </w:rPr>
            </w:pPr>
          </w:p>
        </w:tc>
      </w:tr>
      <w:tr w:rsidR="00BB478B" w:rsidRPr="009465E0" w:rsidTr="00DB74AF">
        <w:trPr>
          <w:jc w:val="right"/>
        </w:trPr>
        <w:tc>
          <w:tcPr>
            <w:tcW w:w="1260" w:type="dxa"/>
            <w:vAlign w:val="center"/>
          </w:tcPr>
          <w:p w:rsidR="00BB478B" w:rsidRPr="00DB74AF" w:rsidRDefault="00BB478B" w:rsidP="005F1549">
            <w:pPr>
              <w:rPr>
                <w:rFonts w:ascii="Arial Narrow" w:eastAsia="MS Mincho" w:hAnsi="Arial Narrow"/>
                <w:sz w:val="20"/>
                <w:szCs w:val="20"/>
              </w:rPr>
            </w:pPr>
            <w:r w:rsidRPr="00DB74AF">
              <w:rPr>
                <w:rFonts w:ascii="Arial Narrow" w:eastAsia="MS Mincho" w:hAnsi="Arial Narrow" w:hint="eastAsia"/>
                <w:sz w:val="20"/>
                <w:szCs w:val="20"/>
              </w:rPr>
              <w:t>2012/2013</w:t>
            </w:r>
          </w:p>
        </w:tc>
        <w:tc>
          <w:tcPr>
            <w:tcW w:w="1249" w:type="dxa"/>
            <w:vAlign w:val="center"/>
          </w:tcPr>
          <w:p w:rsidR="00BB478B" w:rsidRPr="00DB74AF" w:rsidRDefault="00BB478B" w:rsidP="005F1549">
            <w:pPr>
              <w:rPr>
                <w:rFonts w:ascii="Arial Narrow" w:eastAsia="Arial Narrow" w:hAnsi="Arial Narrow"/>
                <w:sz w:val="20"/>
                <w:szCs w:val="20"/>
              </w:rPr>
            </w:pPr>
          </w:p>
        </w:tc>
        <w:tc>
          <w:tcPr>
            <w:tcW w:w="1250" w:type="dxa"/>
            <w:vAlign w:val="center"/>
          </w:tcPr>
          <w:p w:rsidR="00BB478B" w:rsidRPr="00DB74AF" w:rsidRDefault="00BB478B" w:rsidP="005F1549">
            <w:pPr>
              <w:rPr>
                <w:rFonts w:ascii="Arial Narrow" w:eastAsia="Arial Narrow" w:hAnsi="Arial Narrow"/>
                <w:sz w:val="20"/>
                <w:szCs w:val="20"/>
              </w:rPr>
            </w:pPr>
          </w:p>
        </w:tc>
        <w:tc>
          <w:tcPr>
            <w:tcW w:w="1250" w:type="dxa"/>
            <w:vAlign w:val="center"/>
          </w:tcPr>
          <w:p w:rsidR="00BB478B" w:rsidRPr="00DB74AF" w:rsidRDefault="00BB478B" w:rsidP="005F1549">
            <w:pPr>
              <w:rPr>
                <w:rFonts w:ascii="Arial Narrow" w:eastAsia="Arial Narrow" w:hAnsi="Arial Narrow"/>
                <w:sz w:val="20"/>
                <w:szCs w:val="20"/>
              </w:rPr>
            </w:pPr>
          </w:p>
        </w:tc>
        <w:tc>
          <w:tcPr>
            <w:tcW w:w="1249" w:type="dxa"/>
            <w:vAlign w:val="center"/>
          </w:tcPr>
          <w:p w:rsidR="00BB478B" w:rsidRPr="00DB74AF" w:rsidRDefault="00BB478B" w:rsidP="005F1549">
            <w:pPr>
              <w:rPr>
                <w:rFonts w:ascii="Arial Narrow" w:eastAsia="Arial Narrow" w:hAnsi="Arial Narrow"/>
                <w:sz w:val="20"/>
                <w:szCs w:val="20"/>
              </w:rPr>
            </w:pPr>
          </w:p>
        </w:tc>
        <w:tc>
          <w:tcPr>
            <w:tcW w:w="1250" w:type="dxa"/>
            <w:vAlign w:val="center"/>
          </w:tcPr>
          <w:p w:rsidR="00BB478B" w:rsidRPr="00DB74AF" w:rsidRDefault="00BB478B" w:rsidP="005F1549">
            <w:pPr>
              <w:rPr>
                <w:rFonts w:ascii="Arial Narrow" w:eastAsia="Arial Narrow" w:hAnsi="Arial Narrow"/>
                <w:sz w:val="20"/>
                <w:szCs w:val="20"/>
              </w:rPr>
            </w:pPr>
          </w:p>
        </w:tc>
        <w:tc>
          <w:tcPr>
            <w:tcW w:w="1250" w:type="dxa"/>
            <w:vAlign w:val="center"/>
          </w:tcPr>
          <w:p w:rsidR="00BB478B" w:rsidRPr="00DB74AF" w:rsidRDefault="00BB478B" w:rsidP="005F1549">
            <w:pPr>
              <w:rPr>
                <w:rFonts w:ascii="Arial Narrow" w:eastAsia="Arial Narrow" w:hAnsi="Arial Narrow"/>
                <w:sz w:val="20"/>
                <w:szCs w:val="20"/>
              </w:rPr>
            </w:pPr>
          </w:p>
        </w:tc>
      </w:tr>
      <w:tr w:rsidR="00BB478B" w:rsidRPr="009465E0" w:rsidTr="00DB74AF">
        <w:trPr>
          <w:jc w:val="right"/>
        </w:trPr>
        <w:tc>
          <w:tcPr>
            <w:tcW w:w="1260" w:type="dxa"/>
            <w:vAlign w:val="center"/>
          </w:tcPr>
          <w:p w:rsidR="00BB478B" w:rsidRPr="00DB74AF" w:rsidRDefault="00BB478B" w:rsidP="005F1549">
            <w:pPr>
              <w:rPr>
                <w:rFonts w:ascii="Arial Narrow" w:eastAsia="MS Mincho" w:hAnsi="Arial Narrow"/>
                <w:sz w:val="20"/>
                <w:szCs w:val="20"/>
              </w:rPr>
            </w:pPr>
            <w:r w:rsidRPr="00DB74AF">
              <w:rPr>
                <w:rFonts w:ascii="Arial Narrow" w:eastAsia="MS Mincho" w:hAnsi="Arial Narrow" w:hint="eastAsia"/>
                <w:sz w:val="20"/>
                <w:szCs w:val="20"/>
              </w:rPr>
              <w:t>2013/2014</w:t>
            </w:r>
          </w:p>
        </w:tc>
        <w:tc>
          <w:tcPr>
            <w:tcW w:w="1249" w:type="dxa"/>
            <w:vAlign w:val="center"/>
          </w:tcPr>
          <w:p w:rsidR="00BB478B" w:rsidRPr="00DB74AF" w:rsidRDefault="00BB478B" w:rsidP="005F1549">
            <w:pPr>
              <w:rPr>
                <w:rFonts w:ascii="Arial Narrow" w:eastAsia="Arial Narrow" w:hAnsi="Arial Narrow"/>
                <w:sz w:val="20"/>
                <w:szCs w:val="20"/>
              </w:rPr>
            </w:pPr>
          </w:p>
        </w:tc>
        <w:tc>
          <w:tcPr>
            <w:tcW w:w="1250" w:type="dxa"/>
            <w:vAlign w:val="center"/>
          </w:tcPr>
          <w:p w:rsidR="00BB478B" w:rsidRPr="00DB74AF" w:rsidRDefault="00BB478B" w:rsidP="005F1549">
            <w:pPr>
              <w:rPr>
                <w:rFonts w:ascii="Arial Narrow" w:eastAsia="Arial Narrow" w:hAnsi="Arial Narrow"/>
                <w:sz w:val="20"/>
                <w:szCs w:val="20"/>
              </w:rPr>
            </w:pPr>
          </w:p>
        </w:tc>
        <w:tc>
          <w:tcPr>
            <w:tcW w:w="1250" w:type="dxa"/>
            <w:vAlign w:val="center"/>
          </w:tcPr>
          <w:p w:rsidR="00BB478B" w:rsidRPr="00DB74AF" w:rsidRDefault="00BB478B" w:rsidP="005F1549">
            <w:pPr>
              <w:rPr>
                <w:rFonts w:ascii="Arial Narrow" w:eastAsia="Arial Narrow" w:hAnsi="Arial Narrow"/>
                <w:sz w:val="20"/>
                <w:szCs w:val="20"/>
              </w:rPr>
            </w:pPr>
          </w:p>
        </w:tc>
        <w:tc>
          <w:tcPr>
            <w:tcW w:w="1249" w:type="dxa"/>
            <w:vAlign w:val="center"/>
          </w:tcPr>
          <w:p w:rsidR="00BB478B" w:rsidRPr="00DB74AF" w:rsidRDefault="00BB478B" w:rsidP="005F1549">
            <w:pPr>
              <w:rPr>
                <w:rFonts w:ascii="Arial Narrow" w:eastAsia="Arial Narrow" w:hAnsi="Arial Narrow"/>
                <w:sz w:val="20"/>
                <w:szCs w:val="20"/>
              </w:rPr>
            </w:pPr>
          </w:p>
        </w:tc>
        <w:tc>
          <w:tcPr>
            <w:tcW w:w="1250" w:type="dxa"/>
            <w:vAlign w:val="center"/>
          </w:tcPr>
          <w:p w:rsidR="00BB478B" w:rsidRPr="00DB74AF" w:rsidRDefault="00BB478B" w:rsidP="005F1549">
            <w:pPr>
              <w:rPr>
                <w:rFonts w:ascii="Arial Narrow" w:eastAsia="Arial Narrow" w:hAnsi="Arial Narrow"/>
                <w:sz w:val="20"/>
                <w:szCs w:val="20"/>
              </w:rPr>
            </w:pPr>
          </w:p>
        </w:tc>
        <w:tc>
          <w:tcPr>
            <w:tcW w:w="1250" w:type="dxa"/>
            <w:vAlign w:val="center"/>
          </w:tcPr>
          <w:p w:rsidR="00BB478B" w:rsidRPr="00DB74AF" w:rsidRDefault="00BB478B" w:rsidP="005F1549">
            <w:pPr>
              <w:rPr>
                <w:rFonts w:ascii="Arial Narrow" w:eastAsia="Arial Narrow" w:hAnsi="Arial Narrow"/>
                <w:sz w:val="20"/>
                <w:szCs w:val="20"/>
              </w:rPr>
            </w:pPr>
          </w:p>
        </w:tc>
      </w:tr>
    </w:tbl>
    <w:p w:rsidR="00BB478B" w:rsidRDefault="00BB478B" w:rsidP="00BB478B">
      <w:pPr>
        <w:pStyle w:val="ListParagraph"/>
        <w:ind w:leftChars="0" w:left="780"/>
      </w:pPr>
    </w:p>
    <w:p w:rsidR="00F20342" w:rsidRPr="009465E0" w:rsidRDefault="00F20342" w:rsidP="00BB478B">
      <w:pPr>
        <w:pStyle w:val="ListParagraph"/>
        <w:ind w:leftChars="0" w:left="780"/>
      </w:pPr>
    </w:p>
    <w:p w:rsidR="00BB478B" w:rsidRPr="009465E0" w:rsidRDefault="00BB478B" w:rsidP="00A21CDE">
      <w:pPr>
        <w:pStyle w:val="ListParagraph"/>
        <w:numPr>
          <w:ilvl w:val="0"/>
          <w:numId w:val="40"/>
        </w:numPr>
        <w:ind w:leftChars="0"/>
      </w:pPr>
      <w:r w:rsidRPr="009465E0">
        <w:rPr>
          <w:rFonts w:hint="eastAsia"/>
        </w:rPr>
        <w:t xml:space="preserve"> ADD any fund from other donors/Program</w:t>
      </w:r>
    </w:p>
    <w:tbl>
      <w:tblPr>
        <w:tblW w:w="8758" w:type="dxa"/>
        <w:jc w:val="right"/>
        <w:tblBorders>
          <w:top w:val="single" w:sz="12" w:space="0" w:color="auto"/>
          <w:bottom w:val="single" w:sz="12" w:space="0" w:color="auto"/>
          <w:insideH w:val="single" w:sz="4" w:space="0" w:color="auto"/>
          <w:insideV w:val="dotted" w:sz="4" w:space="0" w:color="auto"/>
        </w:tblBorders>
        <w:tblLook w:val="04A0"/>
      </w:tblPr>
      <w:tblGrid>
        <w:gridCol w:w="1413"/>
        <w:gridCol w:w="1332"/>
        <w:gridCol w:w="1054"/>
        <w:gridCol w:w="1113"/>
        <w:gridCol w:w="1151"/>
        <w:gridCol w:w="1366"/>
        <w:gridCol w:w="1329"/>
      </w:tblGrid>
      <w:tr w:rsidR="00BB478B" w:rsidRPr="009465E0" w:rsidTr="00DB74AF">
        <w:trPr>
          <w:jc w:val="right"/>
        </w:trPr>
        <w:tc>
          <w:tcPr>
            <w:tcW w:w="1260" w:type="dxa"/>
            <w:tcBorders>
              <w:top w:val="single" w:sz="12" w:space="0" w:color="auto"/>
              <w:left w:val="nil"/>
              <w:bottom w:val="single" w:sz="4" w:space="0" w:color="auto"/>
              <w:right w:val="dotted" w:sz="4" w:space="0" w:color="auto"/>
              <w:tl2br w:val="nil"/>
              <w:tr2bl w:val="nil"/>
            </w:tcBorders>
            <w:vAlign w:val="center"/>
          </w:tcPr>
          <w:p w:rsidR="00BB478B" w:rsidRPr="00DB74AF" w:rsidRDefault="00BB478B" w:rsidP="00DC55F7">
            <w:pPr>
              <w:rPr>
                <w:rFonts w:ascii="Arial Narrow" w:eastAsia="Arial Narrow" w:hAnsi="Arial Narrow"/>
                <w:sz w:val="20"/>
                <w:szCs w:val="20"/>
              </w:rPr>
            </w:pPr>
          </w:p>
        </w:tc>
        <w:tc>
          <w:tcPr>
            <w:tcW w:w="1249" w:type="dxa"/>
            <w:tcBorders>
              <w:top w:val="single" w:sz="12" w:space="0" w:color="auto"/>
              <w:left w:val="dotted" w:sz="4" w:space="0" w:color="auto"/>
              <w:bottom w:val="single" w:sz="4" w:space="0" w:color="auto"/>
              <w:right w:val="dotted" w:sz="4" w:space="0" w:color="auto"/>
              <w:tl2br w:val="nil"/>
              <w:tr2bl w:val="nil"/>
            </w:tcBorders>
            <w:vAlign w:val="center"/>
          </w:tcPr>
          <w:p w:rsidR="00BB478B" w:rsidRPr="00DB74AF" w:rsidRDefault="00BB478B" w:rsidP="00DC55F7">
            <w:pPr>
              <w:rPr>
                <w:rFonts w:ascii="Arial Narrow" w:eastAsia="MS Mincho" w:hAnsi="Arial Narrow"/>
                <w:sz w:val="20"/>
                <w:szCs w:val="20"/>
              </w:rPr>
            </w:pPr>
            <w:r w:rsidRPr="00DB74AF">
              <w:rPr>
                <w:rFonts w:ascii="Arial Narrow" w:eastAsia="MS Mincho" w:hAnsi="Arial Narrow" w:hint="eastAsia"/>
                <w:sz w:val="20"/>
                <w:szCs w:val="20"/>
              </w:rPr>
              <w:t>a</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BB478B" w:rsidRPr="00DB74AF" w:rsidRDefault="00BB478B" w:rsidP="00DC55F7">
            <w:pPr>
              <w:rPr>
                <w:rFonts w:ascii="Arial Narrow" w:eastAsia="MS Mincho" w:hAnsi="Arial Narrow"/>
                <w:sz w:val="20"/>
                <w:szCs w:val="20"/>
              </w:rPr>
            </w:pPr>
            <w:r w:rsidRPr="00DB74AF">
              <w:rPr>
                <w:rFonts w:ascii="Arial Narrow" w:eastAsia="MS Mincho" w:hAnsi="Arial Narrow" w:hint="eastAsia"/>
                <w:sz w:val="20"/>
                <w:szCs w:val="20"/>
              </w:rPr>
              <w:t>b</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BB478B" w:rsidRPr="00DB74AF" w:rsidRDefault="00BB478B" w:rsidP="00DC55F7">
            <w:pPr>
              <w:rPr>
                <w:rFonts w:ascii="Arial Narrow" w:eastAsia="MS Mincho" w:hAnsi="Arial Narrow"/>
                <w:sz w:val="20"/>
                <w:szCs w:val="20"/>
              </w:rPr>
            </w:pPr>
            <w:r w:rsidRPr="00DB74AF">
              <w:rPr>
                <w:rFonts w:ascii="Arial Narrow" w:eastAsia="MS Mincho" w:hAnsi="Arial Narrow" w:hint="eastAsia"/>
                <w:sz w:val="20"/>
                <w:szCs w:val="20"/>
              </w:rPr>
              <w:t>c</w:t>
            </w:r>
          </w:p>
        </w:tc>
        <w:tc>
          <w:tcPr>
            <w:tcW w:w="1249" w:type="dxa"/>
            <w:tcBorders>
              <w:top w:val="single" w:sz="12" w:space="0" w:color="auto"/>
              <w:left w:val="dotted" w:sz="4" w:space="0" w:color="auto"/>
              <w:bottom w:val="single" w:sz="4" w:space="0" w:color="auto"/>
              <w:right w:val="dotted" w:sz="4" w:space="0" w:color="auto"/>
              <w:tl2br w:val="nil"/>
              <w:tr2bl w:val="nil"/>
            </w:tcBorders>
            <w:vAlign w:val="center"/>
          </w:tcPr>
          <w:p w:rsidR="00BB478B" w:rsidRPr="00DB74AF" w:rsidRDefault="00BB478B" w:rsidP="00DC55F7">
            <w:pPr>
              <w:rPr>
                <w:rFonts w:ascii="Arial Narrow" w:eastAsia="MS Mincho" w:hAnsi="Arial Narrow"/>
                <w:sz w:val="20"/>
                <w:szCs w:val="20"/>
              </w:rPr>
            </w:pPr>
            <w:r w:rsidRPr="00DB74AF">
              <w:rPr>
                <w:rFonts w:ascii="Arial Narrow" w:eastAsia="MS Mincho" w:hAnsi="Arial Narrow" w:hint="eastAsia"/>
                <w:sz w:val="20"/>
                <w:szCs w:val="20"/>
              </w:rPr>
              <w:t>d</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BB478B" w:rsidRPr="00DB74AF" w:rsidRDefault="00BB478B" w:rsidP="00DC55F7">
            <w:pPr>
              <w:rPr>
                <w:rFonts w:ascii="Arial Narrow" w:eastAsia="MS Mincho" w:hAnsi="Arial Narrow"/>
                <w:sz w:val="20"/>
                <w:szCs w:val="20"/>
              </w:rPr>
            </w:pPr>
            <w:r w:rsidRPr="00DB74AF">
              <w:rPr>
                <w:rFonts w:ascii="Arial Narrow" w:eastAsia="MS Mincho" w:hAnsi="Arial Narrow" w:hint="eastAsia"/>
                <w:sz w:val="20"/>
                <w:szCs w:val="20"/>
              </w:rPr>
              <w:t>e</w:t>
            </w:r>
          </w:p>
        </w:tc>
        <w:tc>
          <w:tcPr>
            <w:tcW w:w="1250" w:type="dxa"/>
            <w:tcBorders>
              <w:top w:val="single" w:sz="12" w:space="0" w:color="auto"/>
              <w:left w:val="dotted" w:sz="4" w:space="0" w:color="auto"/>
              <w:bottom w:val="single" w:sz="4" w:space="0" w:color="auto"/>
              <w:right w:val="nil"/>
              <w:tl2br w:val="nil"/>
              <w:tr2bl w:val="nil"/>
            </w:tcBorders>
            <w:vAlign w:val="center"/>
          </w:tcPr>
          <w:p w:rsidR="00BB478B" w:rsidRPr="00DB74AF" w:rsidRDefault="00BB478B" w:rsidP="00DC55F7">
            <w:pPr>
              <w:rPr>
                <w:rFonts w:ascii="Arial Narrow" w:eastAsia="MS Mincho" w:hAnsi="Arial Narrow"/>
                <w:sz w:val="20"/>
                <w:szCs w:val="20"/>
              </w:rPr>
            </w:pPr>
            <w:r w:rsidRPr="00DB74AF">
              <w:rPr>
                <w:rFonts w:ascii="Arial Narrow" w:eastAsia="MS Mincho" w:hAnsi="Arial Narrow" w:hint="eastAsia"/>
                <w:sz w:val="20"/>
                <w:szCs w:val="20"/>
              </w:rPr>
              <w:t>f</w:t>
            </w:r>
          </w:p>
        </w:tc>
      </w:tr>
      <w:tr w:rsidR="00BB478B" w:rsidRPr="009465E0" w:rsidTr="00DB74AF">
        <w:trPr>
          <w:jc w:val="right"/>
        </w:trPr>
        <w:tc>
          <w:tcPr>
            <w:tcW w:w="1260" w:type="dxa"/>
            <w:tcBorders>
              <w:top w:val="single" w:sz="4" w:space="0" w:color="auto"/>
              <w:bottom w:val="double" w:sz="4" w:space="0" w:color="auto"/>
            </w:tcBorders>
            <w:vAlign w:val="center"/>
          </w:tcPr>
          <w:p w:rsidR="00BB478B" w:rsidRPr="00DB74AF" w:rsidRDefault="00BB478B" w:rsidP="00DC55F7">
            <w:pPr>
              <w:rPr>
                <w:rFonts w:ascii="Arial Narrow" w:eastAsia="Arial Narrow" w:hAnsi="Arial Narrow"/>
                <w:sz w:val="20"/>
                <w:szCs w:val="20"/>
              </w:rPr>
            </w:pPr>
          </w:p>
        </w:tc>
        <w:tc>
          <w:tcPr>
            <w:tcW w:w="1249" w:type="dxa"/>
            <w:tcBorders>
              <w:top w:val="single" w:sz="4" w:space="0" w:color="auto"/>
              <w:bottom w:val="double" w:sz="4" w:space="0" w:color="auto"/>
            </w:tcBorders>
            <w:vAlign w:val="center"/>
          </w:tcPr>
          <w:p w:rsidR="00BB478B" w:rsidRPr="00DB74AF" w:rsidRDefault="00BB478B" w:rsidP="00DC55F7">
            <w:pPr>
              <w:rPr>
                <w:rFonts w:ascii="Arial Narrow" w:eastAsia="MS Mincho" w:hAnsi="Arial Narrow"/>
                <w:sz w:val="20"/>
                <w:szCs w:val="20"/>
              </w:rPr>
            </w:pPr>
            <w:r w:rsidRPr="00DB74AF">
              <w:rPr>
                <w:rFonts w:ascii="Arial Narrow" w:eastAsia="MS Mincho" w:hAnsi="Arial Narrow" w:hint="eastAsia"/>
                <w:sz w:val="20"/>
                <w:szCs w:val="20"/>
              </w:rPr>
              <w:t>Transport</w:t>
            </w:r>
          </w:p>
        </w:tc>
        <w:tc>
          <w:tcPr>
            <w:tcW w:w="1250" w:type="dxa"/>
            <w:tcBorders>
              <w:top w:val="single" w:sz="4" w:space="0" w:color="auto"/>
              <w:bottom w:val="double" w:sz="4" w:space="0" w:color="auto"/>
            </w:tcBorders>
            <w:vAlign w:val="center"/>
          </w:tcPr>
          <w:p w:rsidR="00BB478B" w:rsidRPr="00DB74AF" w:rsidRDefault="00BB478B" w:rsidP="00DC55F7">
            <w:pPr>
              <w:rPr>
                <w:rFonts w:ascii="Arial Narrow" w:eastAsia="MS Mincho" w:hAnsi="Arial Narrow"/>
                <w:sz w:val="20"/>
                <w:szCs w:val="20"/>
              </w:rPr>
            </w:pPr>
            <w:r w:rsidRPr="00DB74AF">
              <w:rPr>
                <w:rFonts w:ascii="Arial Narrow" w:eastAsia="MS Mincho" w:hAnsi="Arial Narrow" w:hint="eastAsia"/>
                <w:sz w:val="20"/>
                <w:szCs w:val="20"/>
              </w:rPr>
              <w:t>Drain</w:t>
            </w:r>
          </w:p>
        </w:tc>
        <w:tc>
          <w:tcPr>
            <w:tcW w:w="1250" w:type="dxa"/>
            <w:tcBorders>
              <w:top w:val="single" w:sz="4" w:space="0" w:color="auto"/>
              <w:bottom w:val="double" w:sz="4" w:space="0" w:color="auto"/>
            </w:tcBorders>
            <w:vAlign w:val="center"/>
          </w:tcPr>
          <w:p w:rsidR="00BB478B" w:rsidRPr="00DB74AF" w:rsidRDefault="00BB478B" w:rsidP="00DC55F7">
            <w:pPr>
              <w:rPr>
                <w:rFonts w:ascii="Arial Narrow" w:eastAsia="MS Mincho" w:hAnsi="Arial Narrow"/>
                <w:sz w:val="20"/>
                <w:szCs w:val="20"/>
              </w:rPr>
            </w:pPr>
            <w:r w:rsidRPr="00DB74AF">
              <w:rPr>
                <w:rFonts w:ascii="Arial Narrow" w:eastAsia="MS Mincho" w:hAnsi="Arial Narrow" w:hint="eastAsia"/>
                <w:sz w:val="20"/>
                <w:szCs w:val="20"/>
              </w:rPr>
              <w:t>Solid Waste</w:t>
            </w:r>
          </w:p>
        </w:tc>
        <w:tc>
          <w:tcPr>
            <w:tcW w:w="1249" w:type="dxa"/>
            <w:tcBorders>
              <w:top w:val="single" w:sz="4" w:space="0" w:color="auto"/>
              <w:bottom w:val="double" w:sz="4" w:space="0" w:color="auto"/>
            </w:tcBorders>
            <w:vAlign w:val="center"/>
          </w:tcPr>
          <w:p w:rsidR="00BB478B" w:rsidRPr="00DB74AF" w:rsidRDefault="00BB478B" w:rsidP="00DC55F7">
            <w:pPr>
              <w:rPr>
                <w:rFonts w:ascii="Arial Narrow" w:eastAsia="MS Mincho" w:hAnsi="Arial Narrow"/>
                <w:sz w:val="20"/>
                <w:szCs w:val="20"/>
              </w:rPr>
            </w:pPr>
            <w:r w:rsidRPr="00DB74AF">
              <w:rPr>
                <w:rFonts w:ascii="Arial Narrow" w:eastAsia="MS Mincho" w:hAnsi="Arial Narrow" w:hint="eastAsia"/>
                <w:sz w:val="20"/>
                <w:szCs w:val="20"/>
              </w:rPr>
              <w:t xml:space="preserve">Water </w:t>
            </w:r>
            <w:r w:rsidRPr="00DB74AF">
              <w:rPr>
                <w:rFonts w:ascii="Arial Narrow" w:eastAsia="MS Mincho" w:hAnsi="Arial Narrow"/>
                <w:sz w:val="20"/>
                <w:szCs w:val="20"/>
              </w:rPr>
              <w:t>Supply</w:t>
            </w:r>
          </w:p>
        </w:tc>
        <w:tc>
          <w:tcPr>
            <w:tcW w:w="1250" w:type="dxa"/>
            <w:tcBorders>
              <w:top w:val="single" w:sz="4" w:space="0" w:color="auto"/>
              <w:bottom w:val="double" w:sz="4" w:space="0" w:color="auto"/>
            </w:tcBorders>
            <w:vAlign w:val="center"/>
          </w:tcPr>
          <w:p w:rsidR="00BB478B" w:rsidRPr="00DB74AF" w:rsidRDefault="00BB478B" w:rsidP="00DC55F7">
            <w:pPr>
              <w:rPr>
                <w:rFonts w:ascii="Arial Narrow" w:eastAsia="MS Mincho" w:hAnsi="Arial Narrow"/>
                <w:sz w:val="20"/>
                <w:szCs w:val="20"/>
              </w:rPr>
            </w:pPr>
            <w:r w:rsidRPr="00DB74AF">
              <w:rPr>
                <w:rFonts w:ascii="Arial Narrow" w:eastAsia="MS Mincho" w:hAnsi="Arial Narrow" w:hint="eastAsia"/>
                <w:sz w:val="20"/>
                <w:szCs w:val="20"/>
              </w:rPr>
              <w:t>Sanitation</w:t>
            </w:r>
          </w:p>
        </w:tc>
        <w:tc>
          <w:tcPr>
            <w:tcW w:w="1250" w:type="dxa"/>
            <w:tcBorders>
              <w:top w:val="single" w:sz="4" w:space="0" w:color="auto"/>
              <w:bottom w:val="double" w:sz="4" w:space="0" w:color="auto"/>
            </w:tcBorders>
            <w:vAlign w:val="center"/>
          </w:tcPr>
          <w:p w:rsidR="00BB478B" w:rsidRPr="00DB74AF" w:rsidRDefault="00BB478B" w:rsidP="00DC55F7">
            <w:pPr>
              <w:rPr>
                <w:rFonts w:ascii="Arial Narrow" w:eastAsia="MS Mincho" w:hAnsi="Arial Narrow"/>
                <w:sz w:val="20"/>
                <w:szCs w:val="20"/>
              </w:rPr>
            </w:pPr>
            <w:r w:rsidRPr="00DB74AF">
              <w:rPr>
                <w:rFonts w:ascii="Arial Narrow" w:eastAsia="MS Mincho" w:hAnsi="Arial Narrow" w:hint="eastAsia"/>
                <w:sz w:val="20"/>
                <w:szCs w:val="20"/>
              </w:rPr>
              <w:t>Municipal Facility</w:t>
            </w:r>
          </w:p>
        </w:tc>
      </w:tr>
      <w:tr w:rsidR="00BB478B" w:rsidRPr="009465E0" w:rsidTr="00DB74AF">
        <w:trPr>
          <w:jc w:val="right"/>
        </w:trPr>
        <w:tc>
          <w:tcPr>
            <w:tcW w:w="1260" w:type="dxa"/>
            <w:tcBorders>
              <w:top w:val="double" w:sz="4" w:space="0" w:color="auto"/>
            </w:tcBorders>
            <w:vAlign w:val="center"/>
          </w:tcPr>
          <w:p w:rsidR="00BB478B" w:rsidRPr="00DB74AF" w:rsidRDefault="00BB478B" w:rsidP="00DC55F7">
            <w:pPr>
              <w:rPr>
                <w:rFonts w:ascii="Arial Narrow" w:eastAsia="MS Mincho" w:hAnsi="Arial Narrow"/>
                <w:sz w:val="20"/>
                <w:szCs w:val="20"/>
              </w:rPr>
            </w:pPr>
            <w:r w:rsidRPr="00DB74AF">
              <w:rPr>
                <w:rFonts w:ascii="Arial Narrow" w:eastAsia="MS Mincho" w:hAnsi="Arial Narrow" w:hint="eastAsia"/>
                <w:sz w:val="20"/>
                <w:szCs w:val="20"/>
              </w:rPr>
              <w:t>2011/2012</w:t>
            </w:r>
          </w:p>
        </w:tc>
        <w:tc>
          <w:tcPr>
            <w:tcW w:w="1249" w:type="dxa"/>
            <w:tcBorders>
              <w:top w:val="double" w:sz="4" w:space="0" w:color="auto"/>
            </w:tcBorders>
            <w:vAlign w:val="center"/>
          </w:tcPr>
          <w:p w:rsidR="00BB478B" w:rsidRPr="00DB74AF" w:rsidRDefault="00BB478B" w:rsidP="00DC55F7">
            <w:pPr>
              <w:rPr>
                <w:rFonts w:ascii="Arial Narrow" w:eastAsia="Arial Narrow" w:hAnsi="Arial Narrow"/>
                <w:sz w:val="20"/>
                <w:szCs w:val="20"/>
              </w:rPr>
            </w:pPr>
          </w:p>
        </w:tc>
        <w:tc>
          <w:tcPr>
            <w:tcW w:w="1250" w:type="dxa"/>
            <w:tcBorders>
              <w:top w:val="double" w:sz="4" w:space="0" w:color="auto"/>
            </w:tcBorders>
            <w:vAlign w:val="center"/>
          </w:tcPr>
          <w:p w:rsidR="00BB478B" w:rsidRPr="00DB74AF" w:rsidRDefault="00BB478B" w:rsidP="00DC55F7">
            <w:pPr>
              <w:rPr>
                <w:rFonts w:ascii="Arial Narrow" w:eastAsia="Arial Narrow" w:hAnsi="Arial Narrow"/>
                <w:sz w:val="20"/>
                <w:szCs w:val="20"/>
              </w:rPr>
            </w:pPr>
          </w:p>
        </w:tc>
        <w:tc>
          <w:tcPr>
            <w:tcW w:w="1250" w:type="dxa"/>
            <w:tcBorders>
              <w:top w:val="double" w:sz="4" w:space="0" w:color="auto"/>
            </w:tcBorders>
            <w:vAlign w:val="center"/>
          </w:tcPr>
          <w:p w:rsidR="00BB478B" w:rsidRPr="00DB74AF" w:rsidRDefault="00BB478B" w:rsidP="00DC55F7">
            <w:pPr>
              <w:rPr>
                <w:rFonts w:ascii="Arial Narrow" w:eastAsia="Arial Narrow" w:hAnsi="Arial Narrow"/>
                <w:sz w:val="20"/>
                <w:szCs w:val="20"/>
              </w:rPr>
            </w:pPr>
          </w:p>
        </w:tc>
        <w:tc>
          <w:tcPr>
            <w:tcW w:w="1249" w:type="dxa"/>
            <w:tcBorders>
              <w:top w:val="double" w:sz="4" w:space="0" w:color="auto"/>
            </w:tcBorders>
            <w:vAlign w:val="center"/>
          </w:tcPr>
          <w:p w:rsidR="00BB478B" w:rsidRPr="00DB74AF" w:rsidRDefault="00BB478B" w:rsidP="00DC55F7">
            <w:pPr>
              <w:rPr>
                <w:rFonts w:ascii="Arial Narrow" w:eastAsia="Arial Narrow" w:hAnsi="Arial Narrow"/>
                <w:sz w:val="20"/>
                <w:szCs w:val="20"/>
              </w:rPr>
            </w:pPr>
          </w:p>
        </w:tc>
        <w:tc>
          <w:tcPr>
            <w:tcW w:w="1250" w:type="dxa"/>
            <w:tcBorders>
              <w:top w:val="double" w:sz="4" w:space="0" w:color="auto"/>
            </w:tcBorders>
            <w:vAlign w:val="center"/>
          </w:tcPr>
          <w:p w:rsidR="00BB478B" w:rsidRPr="00DB74AF" w:rsidRDefault="00BB478B" w:rsidP="00DC55F7">
            <w:pPr>
              <w:rPr>
                <w:rFonts w:ascii="Arial Narrow" w:eastAsia="Arial Narrow" w:hAnsi="Arial Narrow"/>
                <w:sz w:val="20"/>
                <w:szCs w:val="20"/>
              </w:rPr>
            </w:pPr>
          </w:p>
        </w:tc>
        <w:tc>
          <w:tcPr>
            <w:tcW w:w="1250" w:type="dxa"/>
            <w:tcBorders>
              <w:top w:val="double" w:sz="4" w:space="0" w:color="auto"/>
            </w:tcBorders>
            <w:vAlign w:val="center"/>
          </w:tcPr>
          <w:p w:rsidR="00BB478B" w:rsidRPr="00DB74AF" w:rsidRDefault="00BB478B" w:rsidP="00DC55F7">
            <w:pPr>
              <w:rPr>
                <w:rFonts w:ascii="Arial Narrow" w:eastAsia="Arial Narrow" w:hAnsi="Arial Narrow"/>
                <w:sz w:val="20"/>
                <w:szCs w:val="20"/>
              </w:rPr>
            </w:pPr>
          </w:p>
        </w:tc>
      </w:tr>
      <w:tr w:rsidR="00BB478B" w:rsidRPr="009465E0" w:rsidTr="00DB74AF">
        <w:trPr>
          <w:jc w:val="right"/>
        </w:trPr>
        <w:tc>
          <w:tcPr>
            <w:tcW w:w="1260" w:type="dxa"/>
            <w:vAlign w:val="center"/>
          </w:tcPr>
          <w:p w:rsidR="00BB478B" w:rsidRPr="00DB74AF" w:rsidRDefault="00BB478B" w:rsidP="00DC55F7">
            <w:pPr>
              <w:rPr>
                <w:rFonts w:ascii="Arial Narrow" w:eastAsia="MS Mincho" w:hAnsi="Arial Narrow"/>
                <w:sz w:val="20"/>
                <w:szCs w:val="20"/>
              </w:rPr>
            </w:pPr>
            <w:r w:rsidRPr="00DB74AF">
              <w:rPr>
                <w:rFonts w:ascii="Arial Narrow" w:eastAsia="MS Mincho" w:hAnsi="Arial Narrow" w:hint="eastAsia"/>
                <w:sz w:val="20"/>
                <w:szCs w:val="20"/>
              </w:rPr>
              <w:t>2012/2013</w:t>
            </w:r>
          </w:p>
        </w:tc>
        <w:tc>
          <w:tcPr>
            <w:tcW w:w="1249" w:type="dxa"/>
            <w:vAlign w:val="center"/>
          </w:tcPr>
          <w:p w:rsidR="00BB478B" w:rsidRPr="00DB74AF" w:rsidRDefault="00BB478B" w:rsidP="00DC55F7">
            <w:pPr>
              <w:rPr>
                <w:rFonts w:ascii="Arial Narrow" w:eastAsia="Arial Narrow" w:hAnsi="Arial Narrow"/>
                <w:sz w:val="20"/>
                <w:szCs w:val="20"/>
              </w:rPr>
            </w:pPr>
          </w:p>
        </w:tc>
        <w:tc>
          <w:tcPr>
            <w:tcW w:w="1250" w:type="dxa"/>
            <w:vAlign w:val="center"/>
          </w:tcPr>
          <w:p w:rsidR="00BB478B" w:rsidRPr="00DB74AF" w:rsidRDefault="00BB478B" w:rsidP="00DC55F7">
            <w:pPr>
              <w:rPr>
                <w:rFonts w:ascii="Arial Narrow" w:eastAsia="Arial Narrow" w:hAnsi="Arial Narrow"/>
                <w:sz w:val="20"/>
                <w:szCs w:val="20"/>
              </w:rPr>
            </w:pPr>
          </w:p>
        </w:tc>
        <w:tc>
          <w:tcPr>
            <w:tcW w:w="1250" w:type="dxa"/>
            <w:vAlign w:val="center"/>
          </w:tcPr>
          <w:p w:rsidR="00BB478B" w:rsidRPr="00DB74AF" w:rsidRDefault="00BB478B" w:rsidP="00DC55F7">
            <w:pPr>
              <w:rPr>
                <w:rFonts w:ascii="Arial Narrow" w:eastAsia="Arial Narrow" w:hAnsi="Arial Narrow"/>
                <w:sz w:val="20"/>
                <w:szCs w:val="20"/>
              </w:rPr>
            </w:pPr>
          </w:p>
        </w:tc>
        <w:tc>
          <w:tcPr>
            <w:tcW w:w="1249" w:type="dxa"/>
            <w:vAlign w:val="center"/>
          </w:tcPr>
          <w:p w:rsidR="00BB478B" w:rsidRPr="00DB74AF" w:rsidRDefault="00BB478B" w:rsidP="00DC55F7">
            <w:pPr>
              <w:rPr>
                <w:rFonts w:ascii="Arial Narrow" w:eastAsia="Arial Narrow" w:hAnsi="Arial Narrow"/>
                <w:sz w:val="20"/>
                <w:szCs w:val="20"/>
              </w:rPr>
            </w:pPr>
          </w:p>
        </w:tc>
        <w:tc>
          <w:tcPr>
            <w:tcW w:w="1250" w:type="dxa"/>
            <w:vAlign w:val="center"/>
          </w:tcPr>
          <w:p w:rsidR="00BB478B" w:rsidRPr="00DB74AF" w:rsidRDefault="00BB478B" w:rsidP="00DC55F7">
            <w:pPr>
              <w:rPr>
                <w:rFonts w:ascii="Arial Narrow" w:eastAsia="Arial Narrow" w:hAnsi="Arial Narrow"/>
                <w:sz w:val="20"/>
                <w:szCs w:val="20"/>
              </w:rPr>
            </w:pPr>
          </w:p>
        </w:tc>
        <w:tc>
          <w:tcPr>
            <w:tcW w:w="1250" w:type="dxa"/>
            <w:vAlign w:val="center"/>
          </w:tcPr>
          <w:p w:rsidR="00BB478B" w:rsidRPr="00DB74AF" w:rsidRDefault="00BB478B" w:rsidP="00DC55F7">
            <w:pPr>
              <w:rPr>
                <w:rFonts w:ascii="Arial Narrow" w:eastAsia="Arial Narrow" w:hAnsi="Arial Narrow"/>
                <w:sz w:val="20"/>
                <w:szCs w:val="20"/>
              </w:rPr>
            </w:pPr>
          </w:p>
        </w:tc>
      </w:tr>
      <w:tr w:rsidR="00BB478B" w:rsidRPr="009465E0" w:rsidTr="00DB74AF">
        <w:trPr>
          <w:jc w:val="right"/>
        </w:trPr>
        <w:tc>
          <w:tcPr>
            <w:tcW w:w="1260" w:type="dxa"/>
            <w:vAlign w:val="center"/>
          </w:tcPr>
          <w:p w:rsidR="00BB478B" w:rsidRPr="00DB74AF" w:rsidRDefault="00BB478B" w:rsidP="00DC55F7">
            <w:pPr>
              <w:rPr>
                <w:rFonts w:ascii="Arial Narrow" w:eastAsia="MS Mincho" w:hAnsi="Arial Narrow"/>
                <w:sz w:val="20"/>
                <w:szCs w:val="20"/>
              </w:rPr>
            </w:pPr>
            <w:r w:rsidRPr="00DB74AF">
              <w:rPr>
                <w:rFonts w:ascii="Arial Narrow" w:eastAsia="MS Mincho" w:hAnsi="Arial Narrow" w:hint="eastAsia"/>
                <w:sz w:val="20"/>
                <w:szCs w:val="20"/>
              </w:rPr>
              <w:t>2013/2014</w:t>
            </w:r>
          </w:p>
        </w:tc>
        <w:tc>
          <w:tcPr>
            <w:tcW w:w="1249" w:type="dxa"/>
            <w:vAlign w:val="center"/>
          </w:tcPr>
          <w:p w:rsidR="00BB478B" w:rsidRPr="00DB74AF" w:rsidRDefault="00BB478B" w:rsidP="00DC55F7">
            <w:pPr>
              <w:rPr>
                <w:rFonts w:ascii="Arial Narrow" w:eastAsia="Arial Narrow" w:hAnsi="Arial Narrow"/>
                <w:sz w:val="20"/>
                <w:szCs w:val="20"/>
              </w:rPr>
            </w:pPr>
          </w:p>
        </w:tc>
        <w:tc>
          <w:tcPr>
            <w:tcW w:w="1250" w:type="dxa"/>
            <w:vAlign w:val="center"/>
          </w:tcPr>
          <w:p w:rsidR="00BB478B" w:rsidRPr="00DB74AF" w:rsidRDefault="00BB478B" w:rsidP="00DC55F7">
            <w:pPr>
              <w:rPr>
                <w:rFonts w:ascii="Arial Narrow" w:eastAsia="Arial Narrow" w:hAnsi="Arial Narrow"/>
                <w:sz w:val="20"/>
                <w:szCs w:val="20"/>
              </w:rPr>
            </w:pPr>
          </w:p>
        </w:tc>
        <w:tc>
          <w:tcPr>
            <w:tcW w:w="1250" w:type="dxa"/>
            <w:vAlign w:val="center"/>
          </w:tcPr>
          <w:p w:rsidR="00BB478B" w:rsidRPr="00DB74AF" w:rsidRDefault="00BB478B" w:rsidP="00DC55F7">
            <w:pPr>
              <w:rPr>
                <w:rFonts w:ascii="Arial Narrow" w:eastAsia="Arial Narrow" w:hAnsi="Arial Narrow"/>
                <w:sz w:val="20"/>
                <w:szCs w:val="20"/>
              </w:rPr>
            </w:pPr>
          </w:p>
        </w:tc>
        <w:tc>
          <w:tcPr>
            <w:tcW w:w="1249" w:type="dxa"/>
            <w:vAlign w:val="center"/>
          </w:tcPr>
          <w:p w:rsidR="00BB478B" w:rsidRPr="00DB74AF" w:rsidRDefault="00BB478B" w:rsidP="00DC55F7">
            <w:pPr>
              <w:rPr>
                <w:rFonts w:ascii="Arial Narrow" w:eastAsia="Arial Narrow" w:hAnsi="Arial Narrow"/>
                <w:sz w:val="20"/>
                <w:szCs w:val="20"/>
              </w:rPr>
            </w:pPr>
          </w:p>
        </w:tc>
        <w:tc>
          <w:tcPr>
            <w:tcW w:w="1250" w:type="dxa"/>
            <w:vAlign w:val="center"/>
          </w:tcPr>
          <w:p w:rsidR="00BB478B" w:rsidRPr="00DB74AF" w:rsidRDefault="00BB478B" w:rsidP="00DC55F7">
            <w:pPr>
              <w:rPr>
                <w:rFonts w:ascii="Arial Narrow" w:eastAsia="Arial Narrow" w:hAnsi="Arial Narrow"/>
                <w:sz w:val="20"/>
                <w:szCs w:val="20"/>
              </w:rPr>
            </w:pPr>
          </w:p>
        </w:tc>
        <w:tc>
          <w:tcPr>
            <w:tcW w:w="1250" w:type="dxa"/>
            <w:vAlign w:val="center"/>
          </w:tcPr>
          <w:p w:rsidR="00BB478B" w:rsidRPr="00DB74AF" w:rsidRDefault="00BB478B" w:rsidP="00DC55F7">
            <w:pPr>
              <w:rPr>
                <w:rFonts w:ascii="Arial Narrow" w:eastAsia="Arial Narrow" w:hAnsi="Arial Narrow"/>
                <w:sz w:val="20"/>
                <w:szCs w:val="20"/>
              </w:rPr>
            </w:pPr>
          </w:p>
        </w:tc>
      </w:tr>
    </w:tbl>
    <w:p w:rsidR="00BB478B" w:rsidRPr="009465E0" w:rsidRDefault="00BB478B" w:rsidP="00BB478B">
      <w:pPr>
        <w:pStyle w:val="ListParagraph"/>
        <w:ind w:leftChars="0" w:left="780"/>
      </w:pPr>
    </w:p>
    <w:p w:rsidR="00BB478B" w:rsidRPr="009465E0" w:rsidRDefault="00BB478B" w:rsidP="00BB478B">
      <w:pPr>
        <w:pStyle w:val="ListParagraph"/>
        <w:ind w:leftChars="0" w:left="780"/>
      </w:pPr>
    </w:p>
    <w:p w:rsidR="007C04A9" w:rsidRPr="009465E0" w:rsidRDefault="007C04A9" w:rsidP="00A21CDE">
      <w:pPr>
        <w:pStyle w:val="Heading4"/>
        <w:numPr>
          <w:ilvl w:val="0"/>
          <w:numId w:val="39"/>
        </w:numPr>
      </w:pPr>
      <w:bookmarkStart w:id="58" w:name="_Toc508709801"/>
      <w:r w:rsidRPr="009465E0">
        <w:rPr>
          <w:rFonts w:hint="eastAsia"/>
        </w:rPr>
        <w:t>T</w:t>
      </w:r>
      <w:r w:rsidRPr="009465E0">
        <w:t>o</w:t>
      </w:r>
      <w:r w:rsidRPr="009465E0">
        <w:rPr>
          <w:rFonts w:hint="eastAsia"/>
        </w:rPr>
        <w:t>tal Development Budget in Last Three Years</w:t>
      </w:r>
      <w:bookmarkEnd w:id="58"/>
    </w:p>
    <w:tbl>
      <w:tblPr>
        <w:tblW w:w="8863" w:type="dxa"/>
        <w:jc w:val="right"/>
        <w:tblBorders>
          <w:top w:val="single" w:sz="12" w:space="0" w:color="auto"/>
          <w:bottom w:val="single" w:sz="12" w:space="0" w:color="auto"/>
          <w:insideH w:val="single" w:sz="4" w:space="0" w:color="auto"/>
          <w:insideV w:val="dotted" w:sz="4" w:space="0" w:color="auto"/>
        </w:tblBorders>
        <w:tblLook w:val="04A0"/>
      </w:tblPr>
      <w:tblGrid>
        <w:gridCol w:w="1412"/>
        <w:gridCol w:w="1332"/>
        <w:gridCol w:w="1102"/>
        <w:gridCol w:w="1147"/>
        <w:gridCol w:w="1175"/>
        <w:gridCol w:w="1366"/>
        <w:gridCol w:w="1329"/>
      </w:tblGrid>
      <w:tr w:rsidR="007C04A9" w:rsidRPr="009465E0" w:rsidTr="00DB74AF">
        <w:trPr>
          <w:jc w:val="right"/>
        </w:trPr>
        <w:tc>
          <w:tcPr>
            <w:tcW w:w="1365" w:type="dxa"/>
            <w:tcBorders>
              <w:top w:val="single" w:sz="12" w:space="0" w:color="auto"/>
              <w:left w:val="nil"/>
              <w:bottom w:val="single" w:sz="4" w:space="0" w:color="auto"/>
              <w:right w:val="dotted" w:sz="4" w:space="0" w:color="auto"/>
              <w:tl2br w:val="nil"/>
              <w:tr2bl w:val="nil"/>
            </w:tcBorders>
            <w:vAlign w:val="center"/>
          </w:tcPr>
          <w:p w:rsidR="007C04A9" w:rsidRPr="00DB74AF" w:rsidRDefault="007C04A9" w:rsidP="00DC55F7">
            <w:pPr>
              <w:rPr>
                <w:rFonts w:ascii="Arial Narrow" w:eastAsia="Arial Narrow" w:hAnsi="Arial Narrow"/>
                <w:sz w:val="20"/>
                <w:szCs w:val="20"/>
              </w:rPr>
            </w:pPr>
          </w:p>
        </w:tc>
        <w:tc>
          <w:tcPr>
            <w:tcW w:w="1249"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a</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b</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c</w:t>
            </w:r>
          </w:p>
        </w:tc>
        <w:tc>
          <w:tcPr>
            <w:tcW w:w="1249"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d</w:t>
            </w:r>
          </w:p>
        </w:tc>
        <w:tc>
          <w:tcPr>
            <w:tcW w:w="1250" w:type="dxa"/>
            <w:tcBorders>
              <w:top w:val="single" w:sz="12" w:space="0" w:color="auto"/>
              <w:left w:val="dotted" w:sz="4" w:space="0" w:color="auto"/>
              <w:bottom w:val="single" w:sz="4" w:space="0" w:color="auto"/>
              <w:right w:val="dotted" w:sz="4" w:space="0" w:color="auto"/>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e</w:t>
            </w:r>
          </w:p>
        </w:tc>
        <w:tc>
          <w:tcPr>
            <w:tcW w:w="1250" w:type="dxa"/>
            <w:tcBorders>
              <w:top w:val="single" w:sz="12" w:space="0" w:color="auto"/>
              <w:left w:val="dotted" w:sz="4" w:space="0" w:color="auto"/>
              <w:bottom w:val="single" w:sz="4" w:space="0" w:color="auto"/>
              <w:right w:val="nil"/>
              <w:tl2br w:val="nil"/>
              <w:tr2bl w:val="nil"/>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f</w:t>
            </w:r>
          </w:p>
        </w:tc>
      </w:tr>
      <w:tr w:rsidR="007C04A9" w:rsidRPr="009465E0" w:rsidTr="00DB74AF">
        <w:trPr>
          <w:jc w:val="right"/>
        </w:trPr>
        <w:tc>
          <w:tcPr>
            <w:tcW w:w="1365" w:type="dxa"/>
            <w:tcBorders>
              <w:top w:val="single" w:sz="4" w:space="0" w:color="auto"/>
              <w:bottom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49"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Transport</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Drain</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Solid Waste</w:t>
            </w:r>
          </w:p>
        </w:tc>
        <w:tc>
          <w:tcPr>
            <w:tcW w:w="1249"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 xml:space="preserve">Water </w:t>
            </w:r>
            <w:r w:rsidRPr="00DB74AF">
              <w:rPr>
                <w:rFonts w:ascii="Arial Narrow" w:eastAsia="MS Mincho" w:hAnsi="Arial Narrow"/>
                <w:sz w:val="20"/>
                <w:szCs w:val="20"/>
              </w:rPr>
              <w:t>Supply</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Sanitation</w:t>
            </w:r>
          </w:p>
        </w:tc>
        <w:tc>
          <w:tcPr>
            <w:tcW w:w="1250" w:type="dxa"/>
            <w:tcBorders>
              <w:top w:val="single" w:sz="4" w:space="0" w:color="auto"/>
              <w:bottom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Municipal Facility</w:t>
            </w:r>
          </w:p>
        </w:tc>
      </w:tr>
      <w:tr w:rsidR="007C04A9" w:rsidRPr="009465E0" w:rsidTr="00DB74AF">
        <w:trPr>
          <w:jc w:val="right"/>
        </w:trPr>
        <w:tc>
          <w:tcPr>
            <w:tcW w:w="1365" w:type="dxa"/>
            <w:tcBorders>
              <w:top w:val="double" w:sz="4" w:space="0" w:color="auto"/>
            </w:tcBorders>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2011/2012</w:t>
            </w:r>
          </w:p>
        </w:tc>
        <w:tc>
          <w:tcPr>
            <w:tcW w:w="1249"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49"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c>
          <w:tcPr>
            <w:tcW w:w="1250" w:type="dxa"/>
            <w:tcBorders>
              <w:top w:val="double" w:sz="4" w:space="0" w:color="auto"/>
            </w:tcBorders>
            <w:vAlign w:val="center"/>
          </w:tcPr>
          <w:p w:rsidR="007C04A9" w:rsidRPr="00DB74AF" w:rsidRDefault="007C04A9" w:rsidP="00DC55F7">
            <w:pPr>
              <w:rPr>
                <w:rFonts w:ascii="Arial Narrow" w:eastAsia="Arial Narrow" w:hAnsi="Arial Narrow"/>
                <w:sz w:val="20"/>
                <w:szCs w:val="20"/>
              </w:rPr>
            </w:pPr>
          </w:p>
        </w:tc>
      </w:tr>
      <w:tr w:rsidR="007C04A9" w:rsidRPr="009465E0" w:rsidTr="00DB74AF">
        <w:trPr>
          <w:jc w:val="right"/>
        </w:trPr>
        <w:tc>
          <w:tcPr>
            <w:tcW w:w="1365" w:type="dxa"/>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2012/2013</w:t>
            </w:r>
          </w:p>
        </w:tc>
        <w:tc>
          <w:tcPr>
            <w:tcW w:w="1249"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49"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r>
      <w:tr w:rsidR="007C04A9" w:rsidRPr="009465E0" w:rsidTr="00DB74AF">
        <w:trPr>
          <w:jc w:val="right"/>
        </w:trPr>
        <w:tc>
          <w:tcPr>
            <w:tcW w:w="1365" w:type="dxa"/>
            <w:vAlign w:val="center"/>
          </w:tcPr>
          <w:p w:rsidR="007C04A9" w:rsidRPr="00DB74AF" w:rsidRDefault="007C04A9" w:rsidP="00DC55F7">
            <w:pPr>
              <w:rPr>
                <w:rFonts w:ascii="Arial Narrow" w:eastAsia="MS Mincho" w:hAnsi="Arial Narrow"/>
                <w:sz w:val="20"/>
                <w:szCs w:val="20"/>
              </w:rPr>
            </w:pPr>
            <w:r w:rsidRPr="00DB74AF">
              <w:rPr>
                <w:rFonts w:ascii="Arial Narrow" w:eastAsia="MS Mincho" w:hAnsi="Arial Narrow" w:hint="eastAsia"/>
                <w:sz w:val="20"/>
                <w:szCs w:val="20"/>
              </w:rPr>
              <w:t>2013/2014</w:t>
            </w:r>
          </w:p>
        </w:tc>
        <w:tc>
          <w:tcPr>
            <w:tcW w:w="1249"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49"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c>
          <w:tcPr>
            <w:tcW w:w="1250" w:type="dxa"/>
            <w:vAlign w:val="center"/>
          </w:tcPr>
          <w:p w:rsidR="007C04A9" w:rsidRPr="00DB74AF" w:rsidRDefault="007C04A9" w:rsidP="00DC55F7">
            <w:pPr>
              <w:rPr>
                <w:rFonts w:ascii="Arial Narrow" w:eastAsia="Arial Narrow" w:hAnsi="Arial Narrow"/>
                <w:sz w:val="20"/>
                <w:szCs w:val="20"/>
              </w:rPr>
            </w:pPr>
          </w:p>
        </w:tc>
      </w:tr>
      <w:tr w:rsidR="002C0C3A" w:rsidRPr="009465E0" w:rsidTr="00DB74AF">
        <w:trPr>
          <w:jc w:val="right"/>
        </w:trPr>
        <w:tc>
          <w:tcPr>
            <w:tcW w:w="1365" w:type="dxa"/>
            <w:vAlign w:val="center"/>
          </w:tcPr>
          <w:p w:rsidR="002C0C3A" w:rsidRPr="00DB74AF" w:rsidRDefault="002C0C3A" w:rsidP="00DC55F7">
            <w:pPr>
              <w:rPr>
                <w:rFonts w:ascii="Arial Narrow" w:eastAsia="MS Mincho" w:hAnsi="Arial Narrow"/>
                <w:sz w:val="20"/>
                <w:szCs w:val="20"/>
              </w:rPr>
            </w:pPr>
            <w:r w:rsidRPr="00DB74AF">
              <w:rPr>
                <w:rFonts w:ascii="Arial Narrow" w:eastAsia="MS Mincho" w:hAnsi="Arial Narrow" w:hint="eastAsia"/>
                <w:sz w:val="20"/>
                <w:szCs w:val="20"/>
              </w:rPr>
              <w:t>T</w:t>
            </w:r>
            <w:r w:rsidRPr="00DB74AF">
              <w:rPr>
                <w:rFonts w:ascii="Arial Narrow" w:eastAsia="MS Mincho" w:hAnsi="Arial Narrow"/>
                <w:sz w:val="20"/>
                <w:szCs w:val="20"/>
              </w:rPr>
              <w:t>o</w:t>
            </w:r>
            <w:r w:rsidRPr="00DB74AF">
              <w:rPr>
                <w:rFonts w:ascii="Arial Narrow" w:eastAsia="MS Mincho" w:hAnsi="Arial Narrow" w:hint="eastAsia"/>
                <w:sz w:val="20"/>
                <w:szCs w:val="20"/>
              </w:rPr>
              <w:t>tal 3 years</w:t>
            </w:r>
          </w:p>
        </w:tc>
        <w:tc>
          <w:tcPr>
            <w:tcW w:w="1249" w:type="dxa"/>
            <w:vAlign w:val="center"/>
          </w:tcPr>
          <w:p w:rsidR="002C0C3A" w:rsidRPr="00DB74AF" w:rsidRDefault="002C0C3A" w:rsidP="00DC55F7">
            <w:pPr>
              <w:rPr>
                <w:rFonts w:ascii="Arial Narrow" w:eastAsia="Arial Narrow" w:hAnsi="Arial Narrow"/>
                <w:sz w:val="20"/>
                <w:szCs w:val="20"/>
              </w:rPr>
            </w:pPr>
          </w:p>
        </w:tc>
        <w:tc>
          <w:tcPr>
            <w:tcW w:w="1250" w:type="dxa"/>
            <w:vAlign w:val="center"/>
          </w:tcPr>
          <w:p w:rsidR="002C0C3A" w:rsidRPr="00DB74AF" w:rsidRDefault="002C0C3A" w:rsidP="00DC55F7">
            <w:pPr>
              <w:rPr>
                <w:rFonts w:ascii="Arial Narrow" w:eastAsia="Arial Narrow" w:hAnsi="Arial Narrow"/>
                <w:sz w:val="20"/>
                <w:szCs w:val="20"/>
              </w:rPr>
            </w:pPr>
          </w:p>
        </w:tc>
        <w:tc>
          <w:tcPr>
            <w:tcW w:w="1250" w:type="dxa"/>
            <w:vAlign w:val="center"/>
          </w:tcPr>
          <w:p w:rsidR="002C0C3A" w:rsidRPr="00DB74AF" w:rsidRDefault="002C0C3A" w:rsidP="00DC55F7">
            <w:pPr>
              <w:rPr>
                <w:rFonts w:ascii="Arial Narrow" w:eastAsia="Arial Narrow" w:hAnsi="Arial Narrow"/>
                <w:sz w:val="20"/>
                <w:szCs w:val="20"/>
              </w:rPr>
            </w:pPr>
          </w:p>
        </w:tc>
        <w:tc>
          <w:tcPr>
            <w:tcW w:w="1249" w:type="dxa"/>
            <w:vAlign w:val="center"/>
          </w:tcPr>
          <w:p w:rsidR="002C0C3A" w:rsidRPr="00DB74AF" w:rsidRDefault="002C0C3A" w:rsidP="00DC55F7">
            <w:pPr>
              <w:rPr>
                <w:rFonts w:ascii="Arial Narrow" w:eastAsia="Arial Narrow" w:hAnsi="Arial Narrow"/>
                <w:sz w:val="20"/>
                <w:szCs w:val="20"/>
              </w:rPr>
            </w:pPr>
          </w:p>
        </w:tc>
        <w:tc>
          <w:tcPr>
            <w:tcW w:w="1250" w:type="dxa"/>
            <w:vAlign w:val="center"/>
          </w:tcPr>
          <w:p w:rsidR="002C0C3A" w:rsidRPr="00DB74AF" w:rsidRDefault="002C0C3A" w:rsidP="00DC55F7">
            <w:pPr>
              <w:rPr>
                <w:rFonts w:ascii="Arial Narrow" w:eastAsia="Arial Narrow" w:hAnsi="Arial Narrow"/>
                <w:sz w:val="20"/>
                <w:szCs w:val="20"/>
              </w:rPr>
            </w:pPr>
          </w:p>
        </w:tc>
        <w:tc>
          <w:tcPr>
            <w:tcW w:w="1250" w:type="dxa"/>
            <w:vAlign w:val="center"/>
          </w:tcPr>
          <w:p w:rsidR="002C0C3A" w:rsidRPr="00DB74AF" w:rsidRDefault="002C0C3A" w:rsidP="00DC55F7">
            <w:pPr>
              <w:rPr>
                <w:rFonts w:ascii="Arial Narrow" w:eastAsia="Arial Narrow" w:hAnsi="Arial Narrow"/>
                <w:sz w:val="20"/>
                <w:szCs w:val="20"/>
              </w:rPr>
            </w:pPr>
          </w:p>
        </w:tc>
      </w:tr>
      <w:tr w:rsidR="002C0C3A" w:rsidRPr="009465E0" w:rsidTr="00DB74AF">
        <w:trPr>
          <w:jc w:val="right"/>
        </w:trPr>
        <w:tc>
          <w:tcPr>
            <w:tcW w:w="1365" w:type="dxa"/>
            <w:vAlign w:val="center"/>
          </w:tcPr>
          <w:p w:rsidR="002C0C3A" w:rsidRPr="00DB74AF" w:rsidRDefault="002C0C3A" w:rsidP="00DC55F7">
            <w:pPr>
              <w:rPr>
                <w:rFonts w:ascii="Arial Narrow" w:eastAsia="MS Mincho" w:hAnsi="Arial Narrow"/>
                <w:sz w:val="20"/>
                <w:szCs w:val="20"/>
              </w:rPr>
            </w:pPr>
            <w:r w:rsidRPr="00DB74AF">
              <w:rPr>
                <w:rFonts w:ascii="Arial Narrow" w:eastAsia="MS Mincho" w:hAnsi="Arial Narrow" w:hint="eastAsia"/>
                <w:sz w:val="20"/>
                <w:szCs w:val="20"/>
              </w:rPr>
              <w:t>Average</w:t>
            </w:r>
          </w:p>
        </w:tc>
        <w:tc>
          <w:tcPr>
            <w:tcW w:w="1249" w:type="dxa"/>
            <w:vAlign w:val="center"/>
          </w:tcPr>
          <w:p w:rsidR="002C0C3A" w:rsidRPr="00DB74AF" w:rsidRDefault="002C0C3A" w:rsidP="00DC55F7">
            <w:pPr>
              <w:rPr>
                <w:rFonts w:ascii="Arial Narrow" w:eastAsia="Arial Narrow" w:hAnsi="Arial Narrow"/>
                <w:sz w:val="20"/>
                <w:szCs w:val="20"/>
              </w:rPr>
            </w:pPr>
          </w:p>
        </w:tc>
        <w:tc>
          <w:tcPr>
            <w:tcW w:w="1250" w:type="dxa"/>
            <w:vAlign w:val="center"/>
          </w:tcPr>
          <w:p w:rsidR="002C0C3A" w:rsidRPr="00DB74AF" w:rsidRDefault="002C0C3A" w:rsidP="00DC55F7">
            <w:pPr>
              <w:rPr>
                <w:rFonts w:ascii="Arial Narrow" w:eastAsia="Arial Narrow" w:hAnsi="Arial Narrow"/>
                <w:sz w:val="20"/>
                <w:szCs w:val="20"/>
              </w:rPr>
            </w:pPr>
          </w:p>
        </w:tc>
        <w:tc>
          <w:tcPr>
            <w:tcW w:w="1250" w:type="dxa"/>
            <w:vAlign w:val="center"/>
          </w:tcPr>
          <w:p w:rsidR="002C0C3A" w:rsidRPr="00DB74AF" w:rsidRDefault="002C0C3A" w:rsidP="00DC55F7">
            <w:pPr>
              <w:rPr>
                <w:rFonts w:ascii="Arial Narrow" w:eastAsia="Arial Narrow" w:hAnsi="Arial Narrow"/>
                <w:sz w:val="20"/>
                <w:szCs w:val="20"/>
              </w:rPr>
            </w:pPr>
          </w:p>
        </w:tc>
        <w:tc>
          <w:tcPr>
            <w:tcW w:w="1249" w:type="dxa"/>
            <w:vAlign w:val="center"/>
          </w:tcPr>
          <w:p w:rsidR="002C0C3A" w:rsidRPr="00DB74AF" w:rsidRDefault="002C0C3A" w:rsidP="00DC55F7">
            <w:pPr>
              <w:rPr>
                <w:rFonts w:ascii="Arial Narrow" w:eastAsia="Arial Narrow" w:hAnsi="Arial Narrow"/>
                <w:sz w:val="20"/>
                <w:szCs w:val="20"/>
              </w:rPr>
            </w:pPr>
          </w:p>
        </w:tc>
        <w:tc>
          <w:tcPr>
            <w:tcW w:w="1250" w:type="dxa"/>
            <w:vAlign w:val="center"/>
          </w:tcPr>
          <w:p w:rsidR="002C0C3A" w:rsidRPr="00DB74AF" w:rsidRDefault="002C0C3A" w:rsidP="00DC55F7">
            <w:pPr>
              <w:rPr>
                <w:rFonts w:ascii="Arial Narrow" w:eastAsia="Arial Narrow" w:hAnsi="Arial Narrow"/>
                <w:sz w:val="20"/>
                <w:szCs w:val="20"/>
              </w:rPr>
            </w:pPr>
          </w:p>
        </w:tc>
        <w:tc>
          <w:tcPr>
            <w:tcW w:w="1250" w:type="dxa"/>
            <w:vAlign w:val="center"/>
          </w:tcPr>
          <w:p w:rsidR="002C0C3A" w:rsidRPr="00DB74AF" w:rsidRDefault="002C0C3A" w:rsidP="00DC55F7">
            <w:pPr>
              <w:rPr>
                <w:rFonts w:ascii="Arial Narrow" w:eastAsia="Arial Narrow" w:hAnsi="Arial Narrow"/>
                <w:sz w:val="20"/>
                <w:szCs w:val="20"/>
              </w:rPr>
            </w:pPr>
          </w:p>
        </w:tc>
      </w:tr>
    </w:tbl>
    <w:p w:rsidR="00225C73" w:rsidRPr="009465E0" w:rsidRDefault="00225C73" w:rsidP="00225C73"/>
    <w:p w:rsidR="00720992" w:rsidRPr="009465E0" w:rsidRDefault="002C0C3A" w:rsidP="00720992">
      <w:r w:rsidRPr="009465E0">
        <w:rPr>
          <w:rFonts w:hint="eastAsia"/>
        </w:rPr>
        <w:t xml:space="preserve">Finally, the figures compiled in the table above show </w:t>
      </w:r>
      <w:r w:rsidRPr="009465E0">
        <w:t>realistic</w:t>
      </w:r>
      <w:r w:rsidRPr="009465E0">
        <w:rPr>
          <w:rFonts w:hint="eastAsia"/>
        </w:rPr>
        <w:t xml:space="preserve"> budget </w:t>
      </w:r>
      <w:r w:rsidRPr="009465E0">
        <w:t>available</w:t>
      </w:r>
      <w:r w:rsidRPr="009465E0">
        <w:rPr>
          <w:rFonts w:hint="eastAsia"/>
        </w:rPr>
        <w:t xml:space="preserve"> as development fund of your CC.  </w:t>
      </w:r>
    </w:p>
    <w:p w:rsidR="00720992" w:rsidRPr="009465E0" w:rsidRDefault="00720992" w:rsidP="00720992"/>
    <w:p w:rsidR="00A31672" w:rsidRPr="009465E0" w:rsidRDefault="00A31672" w:rsidP="00720992"/>
    <w:p w:rsidR="00A31672" w:rsidRPr="009465E0" w:rsidRDefault="004D2C1A" w:rsidP="00A31672">
      <w:pPr>
        <w:pStyle w:val="Heading2"/>
        <w:spacing w:after="180"/>
        <w:rPr>
          <w:lang w:val="en-US" w:eastAsia="ja-JP"/>
        </w:rPr>
      </w:pPr>
      <w:bookmarkStart w:id="59" w:name="_Toc508709802"/>
      <w:r w:rsidRPr="009465E0">
        <w:rPr>
          <w:rFonts w:hint="eastAsia"/>
          <w:lang w:val="en-US" w:eastAsia="ja-JP"/>
        </w:rPr>
        <w:lastRenderedPageBreak/>
        <w:t>B</w:t>
      </w:r>
      <w:r w:rsidRPr="009465E0">
        <w:rPr>
          <w:lang w:val="en-US" w:eastAsia="ja-JP"/>
        </w:rPr>
        <w:t>u</w:t>
      </w:r>
      <w:r w:rsidRPr="009465E0">
        <w:rPr>
          <w:rFonts w:hint="eastAsia"/>
          <w:lang w:val="en-US" w:eastAsia="ja-JP"/>
        </w:rPr>
        <w:t>dget Allocation S</w:t>
      </w:r>
      <w:r w:rsidRPr="009465E0">
        <w:rPr>
          <w:lang w:val="en-US" w:eastAsia="ja-JP"/>
        </w:rPr>
        <w:t>i</w:t>
      </w:r>
      <w:r w:rsidRPr="009465E0">
        <w:rPr>
          <w:rFonts w:hint="eastAsia"/>
          <w:lang w:val="en-US" w:eastAsia="ja-JP"/>
        </w:rPr>
        <w:t>mulation to Priority Sub-Projects</w:t>
      </w:r>
      <w:bookmarkEnd w:id="59"/>
    </w:p>
    <w:p w:rsidR="00A31672" w:rsidRPr="009465E0" w:rsidRDefault="00A31672" w:rsidP="00720992">
      <w:r w:rsidRPr="009465E0">
        <w:rPr>
          <w:rFonts w:hint="eastAsia"/>
        </w:rPr>
        <w:t xml:space="preserve">Once realistic budget is clarified by the compiling work above, </w:t>
      </w:r>
      <w:r w:rsidR="004D2C1A" w:rsidRPr="009465E0">
        <w:rPr>
          <w:rFonts w:hint="eastAsia"/>
        </w:rPr>
        <w:t xml:space="preserve">its allocation to the </w:t>
      </w:r>
      <w:r w:rsidRPr="009465E0">
        <w:rPr>
          <w:rFonts w:hint="eastAsia"/>
        </w:rPr>
        <w:t xml:space="preserve">priority sub-projects should be planed accordingly. </w:t>
      </w:r>
      <w:r w:rsidR="001E3448" w:rsidRPr="009465E0">
        <w:rPr>
          <w:rFonts w:hint="eastAsia"/>
        </w:rPr>
        <w:t xml:space="preserve"> Even though average funding available was </w:t>
      </w:r>
      <w:r w:rsidR="001E3448" w:rsidRPr="009465E0">
        <w:t>calculate</w:t>
      </w:r>
      <w:r w:rsidR="001E3448" w:rsidRPr="009465E0">
        <w:rPr>
          <w:rFonts w:hint="eastAsia"/>
        </w:rPr>
        <w:t xml:space="preserve"> out, it can </w:t>
      </w:r>
      <w:r w:rsidR="001E3448" w:rsidRPr="009465E0">
        <w:t>fluctuate</w:t>
      </w:r>
      <w:r w:rsidR="001E3448" w:rsidRPr="009465E0">
        <w:rPr>
          <w:rFonts w:hint="eastAsia"/>
        </w:rPr>
        <w:t xml:space="preserve"> year to </w:t>
      </w:r>
      <w:r w:rsidR="001E3448" w:rsidRPr="009465E0">
        <w:t>year</w:t>
      </w:r>
      <w:r w:rsidR="001E3448" w:rsidRPr="009465E0">
        <w:rPr>
          <w:rFonts w:hint="eastAsia"/>
        </w:rPr>
        <w:t xml:space="preserve">. </w:t>
      </w:r>
      <w:r w:rsidR="000C0099" w:rsidRPr="009465E0">
        <w:rPr>
          <w:rFonts w:hint="eastAsia"/>
        </w:rPr>
        <w:t>It can reduce because of the fiscal situation of the GOB or can increase because of the huge funding from donors</w:t>
      </w:r>
      <w:r w:rsidR="005A348C" w:rsidRPr="009465E0">
        <w:rPr>
          <w:rFonts w:hint="eastAsia"/>
        </w:rPr>
        <w:t>, for example.</w:t>
      </w:r>
    </w:p>
    <w:p w:rsidR="005A348C" w:rsidRPr="009465E0" w:rsidRDefault="005A348C" w:rsidP="00720992"/>
    <w:p w:rsidR="005A348C" w:rsidRPr="009465E0" w:rsidRDefault="005A348C" w:rsidP="00720992">
      <w:r w:rsidRPr="009465E0">
        <w:rPr>
          <w:rFonts w:hint="eastAsia"/>
        </w:rPr>
        <w:t>T</w:t>
      </w:r>
      <w:r w:rsidRPr="009465E0">
        <w:t>h</w:t>
      </w:r>
      <w:r w:rsidRPr="009465E0">
        <w:rPr>
          <w:rFonts w:hint="eastAsia"/>
        </w:rPr>
        <w:t xml:space="preserve">e table in the following page </w:t>
      </w:r>
      <w:r w:rsidR="00F803E4" w:rsidRPr="009465E0">
        <w:rPr>
          <w:rFonts w:hint="eastAsia"/>
        </w:rPr>
        <w:t xml:space="preserve">is inclusive project list and </w:t>
      </w:r>
      <w:r w:rsidRPr="009465E0">
        <w:rPr>
          <w:rFonts w:hint="eastAsia"/>
        </w:rPr>
        <w:t xml:space="preserve">shows correlation of priority sub-projects and budget. </w:t>
      </w:r>
      <w:r w:rsidR="0044133D" w:rsidRPr="009465E0">
        <w:rPr>
          <w:rFonts w:hint="eastAsia"/>
        </w:rPr>
        <w:t xml:space="preserve">Inclusive project list does not include any-subprojects which </w:t>
      </w:r>
      <w:r w:rsidR="0044133D" w:rsidRPr="009465E0">
        <w:t>budget has</w:t>
      </w:r>
      <w:r w:rsidR="0044133D" w:rsidRPr="009465E0">
        <w:rPr>
          <w:rFonts w:hint="eastAsia"/>
        </w:rPr>
        <w:t xml:space="preserve"> been approved. </w:t>
      </w:r>
      <w:r w:rsidR="0044133D" w:rsidRPr="009465E0">
        <w:t>Therefore</w:t>
      </w:r>
      <w:r w:rsidR="0044133D" w:rsidRPr="009465E0">
        <w:rPr>
          <w:rFonts w:hint="eastAsia"/>
        </w:rPr>
        <w:t xml:space="preserve"> any sub-project in the list needs to find </w:t>
      </w:r>
      <w:r w:rsidR="0044133D" w:rsidRPr="009465E0">
        <w:t>funding</w:t>
      </w:r>
      <w:r w:rsidR="0044133D" w:rsidRPr="009465E0">
        <w:rPr>
          <w:rFonts w:hint="eastAsia"/>
        </w:rPr>
        <w:t xml:space="preserve"> resource.  </w:t>
      </w:r>
    </w:p>
    <w:p w:rsidR="00F803E4" w:rsidRPr="009465E0" w:rsidRDefault="00F803E4" w:rsidP="00720992"/>
    <w:p w:rsidR="00F803E4" w:rsidRPr="009465E0" w:rsidRDefault="00F803E4" w:rsidP="00720992"/>
    <w:p w:rsidR="00F803E4" w:rsidRPr="009465E0" w:rsidRDefault="00F803E4" w:rsidP="00720992">
      <w:pPr>
        <w:sectPr w:rsidR="00F803E4" w:rsidRPr="009465E0" w:rsidSect="0019294F">
          <w:pgSz w:w="11906" w:h="16838" w:code="9"/>
          <w:pgMar w:top="1418" w:right="1418" w:bottom="1134" w:left="1418" w:header="0" w:footer="0" w:gutter="0"/>
          <w:cols w:space="425"/>
          <w:docGrid w:type="linesAndChars" w:linePitch="360"/>
        </w:sectPr>
      </w:pPr>
    </w:p>
    <w:p w:rsidR="00F803E4" w:rsidRPr="009465E0" w:rsidRDefault="00F803E4" w:rsidP="00720992"/>
    <w:p w:rsidR="00F803E4" w:rsidRPr="009465E0" w:rsidRDefault="00F803E4" w:rsidP="00720992"/>
    <w:p w:rsidR="00CD23DC" w:rsidRPr="009465E0" w:rsidRDefault="00CD23DC" w:rsidP="00CD23DC">
      <w:pPr>
        <w:pStyle w:val="Caption"/>
        <w:spacing w:after="120"/>
        <w:rPr>
          <w:lang w:val="en-US" w:eastAsia="ja-JP"/>
        </w:rPr>
      </w:pPr>
      <w:r w:rsidRPr="009465E0">
        <w:rPr>
          <w:lang w:val="en-US"/>
        </w:rPr>
        <w:t xml:space="preserve">Table </w:t>
      </w:r>
      <w:r w:rsidR="004D2C1A" w:rsidRPr="009465E0">
        <w:rPr>
          <w:rFonts w:hint="eastAsia"/>
          <w:lang w:val="en-US" w:eastAsia="ja-JP"/>
        </w:rPr>
        <w:t>4</w:t>
      </w:r>
      <w:r w:rsidRPr="009465E0">
        <w:rPr>
          <w:lang w:val="en-US"/>
        </w:rPr>
        <w:noBreakHyphen/>
      </w:r>
      <w:r w:rsidR="00DB25B0" w:rsidRPr="009465E0">
        <w:rPr>
          <w:lang w:val="en-US"/>
        </w:rPr>
        <w:fldChar w:fldCharType="begin"/>
      </w:r>
      <w:r w:rsidRPr="009465E0">
        <w:rPr>
          <w:lang w:val="en-US"/>
        </w:rPr>
        <w:instrText xml:space="preserve"> SEQ Table \* ARABIC \s 1 </w:instrText>
      </w:r>
      <w:r w:rsidR="00DB25B0" w:rsidRPr="009465E0">
        <w:rPr>
          <w:lang w:val="en-US"/>
        </w:rPr>
        <w:fldChar w:fldCharType="separate"/>
      </w:r>
      <w:r w:rsidRPr="009465E0">
        <w:rPr>
          <w:noProof/>
          <w:lang w:val="en-US"/>
        </w:rPr>
        <w:t>10</w:t>
      </w:r>
      <w:r w:rsidR="00DB25B0" w:rsidRPr="009465E0">
        <w:rPr>
          <w:lang w:val="en-US"/>
        </w:rPr>
        <w:fldChar w:fldCharType="end"/>
      </w:r>
      <w:r w:rsidRPr="009465E0">
        <w:rPr>
          <w:rFonts w:hint="eastAsia"/>
          <w:lang w:val="en-US" w:eastAsia="ja-JP"/>
        </w:rPr>
        <w:t xml:space="preserve"> Format of Inclusive Infrastructure List </w:t>
      </w:r>
    </w:p>
    <w:tbl>
      <w:tblPr>
        <w:tblW w:w="14100" w:type="dxa"/>
        <w:tblInd w:w="69" w:type="dxa"/>
        <w:tblLayout w:type="fixed"/>
        <w:tblCellMar>
          <w:left w:w="99" w:type="dxa"/>
          <w:right w:w="99" w:type="dxa"/>
        </w:tblCellMar>
        <w:tblLook w:val="0000"/>
      </w:tblPr>
      <w:tblGrid>
        <w:gridCol w:w="412"/>
        <w:gridCol w:w="686"/>
        <w:gridCol w:w="1932"/>
        <w:gridCol w:w="1279"/>
        <w:gridCol w:w="865"/>
        <w:gridCol w:w="1575"/>
        <w:gridCol w:w="1038"/>
        <w:gridCol w:w="686"/>
        <w:gridCol w:w="687"/>
        <w:gridCol w:w="844"/>
        <w:gridCol w:w="1051"/>
        <w:gridCol w:w="3045"/>
      </w:tblGrid>
      <w:tr w:rsidR="00CD23DC" w:rsidRPr="009465E0" w:rsidTr="008D6EE5">
        <w:trPr>
          <w:trHeight w:val="325"/>
        </w:trPr>
        <w:tc>
          <w:tcPr>
            <w:tcW w:w="412" w:type="dxa"/>
            <w:vMerge w:val="restart"/>
            <w:tcBorders>
              <w:top w:val="single" w:sz="12" w:space="0" w:color="auto"/>
              <w:right w:val="dotted" w:sz="4" w:space="0" w:color="auto"/>
            </w:tcBorders>
          </w:tcPr>
          <w:p w:rsidR="00CD23DC" w:rsidRPr="009465E0" w:rsidRDefault="00CD23DC" w:rsidP="00CD23DC">
            <w:pPr>
              <w:autoSpaceDE w:val="0"/>
              <w:autoSpaceDN w:val="0"/>
              <w:adjustRightInd w:val="0"/>
              <w:ind w:left="0"/>
              <w:jc w:val="center"/>
              <w:rPr>
                <w:rFonts w:cs="Arial"/>
                <w:kern w:val="0"/>
                <w:sz w:val="24"/>
              </w:rPr>
            </w:pPr>
            <w:r w:rsidRPr="009465E0">
              <w:rPr>
                <w:rFonts w:cs="Arial"/>
                <w:kern w:val="0"/>
                <w:sz w:val="24"/>
              </w:rPr>
              <w:t>No.</w:t>
            </w:r>
          </w:p>
        </w:tc>
        <w:tc>
          <w:tcPr>
            <w:tcW w:w="686" w:type="dxa"/>
            <w:vMerge w:val="restart"/>
            <w:tcBorders>
              <w:top w:val="single" w:sz="12" w:space="0" w:color="auto"/>
              <w:left w:val="dotted" w:sz="4" w:space="0" w:color="auto"/>
              <w:right w:val="dotted" w:sz="4" w:space="0" w:color="auto"/>
            </w:tcBorders>
          </w:tcPr>
          <w:p w:rsidR="00CD23DC" w:rsidRPr="009465E0" w:rsidRDefault="00CD23DC" w:rsidP="00CD23DC">
            <w:pPr>
              <w:autoSpaceDE w:val="0"/>
              <w:autoSpaceDN w:val="0"/>
              <w:adjustRightInd w:val="0"/>
              <w:ind w:left="0"/>
              <w:jc w:val="center"/>
              <w:rPr>
                <w:rFonts w:cs="Arial"/>
                <w:kern w:val="0"/>
                <w:sz w:val="24"/>
              </w:rPr>
            </w:pPr>
            <w:r w:rsidRPr="009465E0">
              <w:rPr>
                <w:rFonts w:cs="Arial"/>
                <w:kern w:val="0"/>
                <w:sz w:val="24"/>
              </w:rPr>
              <w:t>Sub-Sector</w:t>
            </w:r>
          </w:p>
        </w:tc>
        <w:tc>
          <w:tcPr>
            <w:tcW w:w="1932" w:type="dxa"/>
            <w:vMerge w:val="restart"/>
            <w:tcBorders>
              <w:top w:val="single" w:sz="12" w:space="0" w:color="auto"/>
              <w:left w:val="dotted" w:sz="4" w:space="0" w:color="auto"/>
              <w:right w:val="dotted" w:sz="4" w:space="0" w:color="auto"/>
            </w:tcBorders>
          </w:tcPr>
          <w:p w:rsidR="00CD23DC" w:rsidRPr="009465E0" w:rsidRDefault="00CD23DC" w:rsidP="00CD23DC">
            <w:pPr>
              <w:autoSpaceDE w:val="0"/>
              <w:autoSpaceDN w:val="0"/>
              <w:adjustRightInd w:val="0"/>
              <w:ind w:left="0"/>
              <w:jc w:val="center"/>
              <w:rPr>
                <w:rFonts w:cs="Arial"/>
                <w:kern w:val="0"/>
                <w:sz w:val="24"/>
              </w:rPr>
            </w:pPr>
            <w:r w:rsidRPr="009465E0">
              <w:rPr>
                <w:rFonts w:cs="Arial"/>
                <w:kern w:val="0"/>
                <w:sz w:val="24"/>
              </w:rPr>
              <w:t>Scheme Name</w:t>
            </w:r>
          </w:p>
        </w:tc>
        <w:tc>
          <w:tcPr>
            <w:tcW w:w="1279" w:type="dxa"/>
            <w:vMerge w:val="restart"/>
            <w:tcBorders>
              <w:top w:val="single" w:sz="12" w:space="0" w:color="auto"/>
              <w:left w:val="dotted" w:sz="4" w:space="0" w:color="auto"/>
              <w:right w:val="dotted" w:sz="4" w:space="0" w:color="auto"/>
            </w:tcBorders>
          </w:tcPr>
          <w:p w:rsidR="00CD23DC" w:rsidRPr="009465E0" w:rsidRDefault="00CD23DC" w:rsidP="00CD23DC">
            <w:pPr>
              <w:autoSpaceDE w:val="0"/>
              <w:autoSpaceDN w:val="0"/>
              <w:adjustRightInd w:val="0"/>
              <w:ind w:left="0"/>
              <w:jc w:val="center"/>
              <w:rPr>
                <w:rFonts w:cs="Arial"/>
                <w:kern w:val="0"/>
                <w:sz w:val="24"/>
              </w:rPr>
            </w:pPr>
            <w:r w:rsidRPr="009465E0">
              <w:rPr>
                <w:rFonts w:cs="Arial"/>
                <w:kern w:val="0"/>
                <w:sz w:val="24"/>
              </w:rPr>
              <w:t>Work Category</w:t>
            </w:r>
          </w:p>
        </w:tc>
        <w:tc>
          <w:tcPr>
            <w:tcW w:w="865" w:type="dxa"/>
            <w:vMerge w:val="restart"/>
            <w:tcBorders>
              <w:top w:val="single" w:sz="12" w:space="0" w:color="auto"/>
              <w:left w:val="dotted" w:sz="4" w:space="0" w:color="auto"/>
              <w:right w:val="dotted" w:sz="4" w:space="0" w:color="auto"/>
            </w:tcBorders>
          </w:tcPr>
          <w:p w:rsidR="00CD23DC" w:rsidRPr="009465E0" w:rsidRDefault="00CD23DC" w:rsidP="00CD23DC">
            <w:pPr>
              <w:autoSpaceDE w:val="0"/>
              <w:autoSpaceDN w:val="0"/>
              <w:adjustRightInd w:val="0"/>
              <w:ind w:left="0"/>
              <w:jc w:val="center"/>
              <w:rPr>
                <w:rFonts w:cs="Arial"/>
                <w:kern w:val="0"/>
                <w:sz w:val="24"/>
              </w:rPr>
            </w:pPr>
            <w:r w:rsidRPr="009465E0">
              <w:rPr>
                <w:rFonts w:cs="Arial"/>
                <w:kern w:val="0"/>
                <w:sz w:val="24"/>
              </w:rPr>
              <w:t>Level of Work</w:t>
            </w:r>
          </w:p>
        </w:tc>
        <w:tc>
          <w:tcPr>
            <w:tcW w:w="2613" w:type="dxa"/>
            <w:gridSpan w:val="2"/>
            <w:tcBorders>
              <w:top w:val="single" w:sz="12"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center"/>
              <w:rPr>
                <w:rFonts w:cs="Arial"/>
                <w:kern w:val="0"/>
                <w:sz w:val="24"/>
              </w:rPr>
            </w:pPr>
            <w:r w:rsidRPr="009465E0">
              <w:rPr>
                <w:rFonts w:cs="Arial"/>
                <w:kern w:val="0"/>
                <w:sz w:val="24"/>
              </w:rPr>
              <w:t>Location</w:t>
            </w:r>
          </w:p>
        </w:tc>
        <w:tc>
          <w:tcPr>
            <w:tcW w:w="686" w:type="dxa"/>
            <w:vMerge w:val="restart"/>
            <w:tcBorders>
              <w:top w:val="single" w:sz="12" w:space="0" w:color="auto"/>
              <w:left w:val="dotted" w:sz="4" w:space="0" w:color="auto"/>
              <w:right w:val="dotted" w:sz="4" w:space="0" w:color="auto"/>
            </w:tcBorders>
          </w:tcPr>
          <w:p w:rsidR="00CD23DC" w:rsidRPr="009465E0" w:rsidRDefault="00CD23DC" w:rsidP="00CD23DC">
            <w:pPr>
              <w:autoSpaceDE w:val="0"/>
              <w:autoSpaceDN w:val="0"/>
              <w:adjustRightInd w:val="0"/>
              <w:ind w:left="0"/>
              <w:jc w:val="center"/>
              <w:rPr>
                <w:rFonts w:cs="Arial"/>
                <w:kern w:val="0"/>
                <w:sz w:val="24"/>
              </w:rPr>
            </w:pPr>
            <w:r w:rsidRPr="009465E0">
              <w:rPr>
                <w:rFonts w:cs="Arial"/>
                <w:kern w:val="0"/>
                <w:sz w:val="24"/>
              </w:rPr>
              <w:t>Unit</w:t>
            </w:r>
          </w:p>
        </w:tc>
        <w:tc>
          <w:tcPr>
            <w:tcW w:w="687" w:type="dxa"/>
            <w:vMerge w:val="restart"/>
            <w:tcBorders>
              <w:top w:val="single" w:sz="12" w:space="0" w:color="auto"/>
              <w:left w:val="dotted" w:sz="4" w:space="0" w:color="auto"/>
              <w:right w:val="dotted" w:sz="4" w:space="0" w:color="auto"/>
            </w:tcBorders>
          </w:tcPr>
          <w:p w:rsidR="00CD23DC" w:rsidRPr="009465E0" w:rsidRDefault="00CD23DC" w:rsidP="00CD23DC">
            <w:pPr>
              <w:autoSpaceDE w:val="0"/>
              <w:autoSpaceDN w:val="0"/>
              <w:adjustRightInd w:val="0"/>
              <w:ind w:left="0"/>
              <w:jc w:val="center"/>
              <w:rPr>
                <w:rFonts w:cs="Arial"/>
                <w:kern w:val="0"/>
                <w:sz w:val="24"/>
              </w:rPr>
            </w:pPr>
            <w:r w:rsidRPr="009465E0">
              <w:rPr>
                <w:rFonts w:cs="Arial"/>
                <w:kern w:val="0"/>
                <w:sz w:val="24"/>
              </w:rPr>
              <w:t>Qty</w:t>
            </w:r>
          </w:p>
        </w:tc>
        <w:tc>
          <w:tcPr>
            <w:tcW w:w="1895" w:type="dxa"/>
            <w:gridSpan w:val="2"/>
            <w:tcBorders>
              <w:top w:val="single" w:sz="12"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center"/>
              <w:rPr>
                <w:rFonts w:cs="Arial"/>
                <w:kern w:val="0"/>
                <w:sz w:val="24"/>
              </w:rPr>
            </w:pPr>
            <w:r w:rsidRPr="009465E0">
              <w:rPr>
                <w:rFonts w:cs="Arial"/>
                <w:kern w:val="0"/>
                <w:sz w:val="24"/>
              </w:rPr>
              <w:t>Cost*</w:t>
            </w:r>
          </w:p>
        </w:tc>
        <w:tc>
          <w:tcPr>
            <w:tcW w:w="3045" w:type="dxa"/>
            <w:vMerge w:val="restart"/>
            <w:tcBorders>
              <w:top w:val="single" w:sz="12" w:space="0" w:color="auto"/>
              <w:left w:val="dotted" w:sz="4" w:space="0" w:color="auto"/>
            </w:tcBorders>
          </w:tcPr>
          <w:p w:rsidR="00CD23DC" w:rsidRPr="009465E0" w:rsidRDefault="00CD23DC" w:rsidP="00CD23DC">
            <w:pPr>
              <w:autoSpaceDE w:val="0"/>
              <w:autoSpaceDN w:val="0"/>
              <w:adjustRightInd w:val="0"/>
              <w:ind w:left="0"/>
              <w:jc w:val="center"/>
              <w:rPr>
                <w:rFonts w:cs="Arial"/>
                <w:kern w:val="0"/>
                <w:sz w:val="24"/>
              </w:rPr>
            </w:pPr>
            <w:r w:rsidRPr="009465E0">
              <w:rPr>
                <w:rFonts w:cs="Arial"/>
                <w:kern w:val="0"/>
                <w:sz w:val="24"/>
              </w:rPr>
              <w:t>Description</w:t>
            </w:r>
          </w:p>
        </w:tc>
      </w:tr>
      <w:tr w:rsidR="00CD23DC" w:rsidRPr="009465E0" w:rsidTr="008D6EE5">
        <w:trPr>
          <w:trHeight w:val="53"/>
        </w:trPr>
        <w:tc>
          <w:tcPr>
            <w:tcW w:w="412" w:type="dxa"/>
            <w:vMerge/>
            <w:tcBorders>
              <w:bottom w:val="single" w:sz="6" w:space="0" w:color="auto"/>
              <w:right w:val="dotted" w:sz="4" w:space="0" w:color="auto"/>
            </w:tcBorders>
          </w:tcPr>
          <w:p w:rsidR="00CD23DC" w:rsidRPr="009465E0" w:rsidRDefault="00CD23DC" w:rsidP="00CD23DC">
            <w:pPr>
              <w:autoSpaceDE w:val="0"/>
              <w:autoSpaceDN w:val="0"/>
              <w:adjustRightInd w:val="0"/>
              <w:ind w:left="0"/>
              <w:jc w:val="center"/>
              <w:rPr>
                <w:rFonts w:cs="Arial"/>
                <w:kern w:val="0"/>
                <w:sz w:val="24"/>
              </w:rPr>
            </w:pPr>
          </w:p>
        </w:tc>
        <w:tc>
          <w:tcPr>
            <w:tcW w:w="686" w:type="dxa"/>
            <w:vMerge/>
            <w:tcBorders>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center"/>
              <w:rPr>
                <w:rFonts w:cs="Arial"/>
                <w:kern w:val="0"/>
                <w:sz w:val="24"/>
              </w:rPr>
            </w:pPr>
          </w:p>
        </w:tc>
        <w:tc>
          <w:tcPr>
            <w:tcW w:w="1932" w:type="dxa"/>
            <w:vMerge/>
            <w:tcBorders>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279" w:type="dxa"/>
            <w:vMerge/>
            <w:tcBorders>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center"/>
              <w:rPr>
                <w:rFonts w:cs="Arial"/>
                <w:kern w:val="0"/>
                <w:sz w:val="24"/>
              </w:rPr>
            </w:pPr>
          </w:p>
        </w:tc>
        <w:tc>
          <w:tcPr>
            <w:tcW w:w="865" w:type="dxa"/>
            <w:vMerge/>
            <w:tcBorders>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center"/>
              <w:rPr>
                <w:rFonts w:cs="Arial"/>
                <w:kern w:val="0"/>
                <w:sz w:val="24"/>
              </w:rPr>
            </w:pPr>
          </w:p>
        </w:tc>
        <w:tc>
          <w:tcPr>
            <w:tcW w:w="1575"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left"/>
              <w:rPr>
                <w:rFonts w:cs="Arial"/>
                <w:kern w:val="0"/>
                <w:sz w:val="24"/>
              </w:rPr>
            </w:pPr>
            <w:r w:rsidRPr="009465E0">
              <w:rPr>
                <w:rFonts w:cs="Arial"/>
                <w:kern w:val="0"/>
                <w:sz w:val="24"/>
              </w:rPr>
              <w:t>Area Name</w:t>
            </w:r>
          </w:p>
        </w:tc>
        <w:tc>
          <w:tcPr>
            <w:tcW w:w="1038"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left"/>
              <w:rPr>
                <w:rFonts w:cs="Arial"/>
                <w:kern w:val="0"/>
                <w:sz w:val="24"/>
              </w:rPr>
            </w:pPr>
            <w:r w:rsidRPr="009465E0">
              <w:rPr>
                <w:rFonts w:cs="Arial"/>
                <w:kern w:val="0"/>
                <w:sz w:val="24"/>
              </w:rPr>
              <w:t>No. on map</w:t>
            </w:r>
          </w:p>
        </w:tc>
        <w:tc>
          <w:tcPr>
            <w:tcW w:w="686" w:type="dxa"/>
            <w:vMerge/>
            <w:tcBorders>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center"/>
              <w:rPr>
                <w:rFonts w:cs="Arial"/>
                <w:kern w:val="0"/>
                <w:sz w:val="24"/>
              </w:rPr>
            </w:pPr>
          </w:p>
        </w:tc>
        <w:tc>
          <w:tcPr>
            <w:tcW w:w="687" w:type="dxa"/>
            <w:vMerge/>
            <w:tcBorders>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center"/>
              <w:rPr>
                <w:rFonts w:cs="Arial"/>
                <w:kern w:val="0"/>
                <w:sz w:val="24"/>
              </w:rPr>
            </w:pPr>
          </w:p>
        </w:tc>
        <w:tc>
          <w:tcPr>
            <w:tcW w:w="844"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center"/>
              <w:rPr>
                <w:rFonts w:cs="Arial"/>
                <w:kern w:val="0"/>
                <w:sz w:val="24"/>
              </w:rPr>
            </w:pPr>
            <w:r w:rsidRPr="009465E0">
              <w:rPr>
                <w:rFonts w:cs="Arial" w:hint="eastAsia"/>
                <w:kern w:val="0"/>
                <w:sz w:val="24"/>
              </w:rPr>
              <w:t>single</w:t>
            </w:r>
          </w:p>
        </w:tc>
        <w:tc>
          <w:tcPr>
            <w:tcW w:w="1051"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center"/>
              <w:rPr>
                <w:rFonts w:cs="Arial"/>
                <w:kern w:val="0"/>
                <w:sz w:val="24"/>
              </w:rPr>
            </w:pPr>
            <w:r w:rsidRPr="009465E0">
              <w:rPr>
                <w:rFonts w:cs="Arial" w:hint="eastAsia"/>
                <w:kern w:val="0"/>
                <w:sz w:val="24"/>
              </w:rPr>
              <w:t>accumulated</w:t>
            </w:r>
          </w:p>
        </w:tc>
        <w:tc>
          <w:tcPr>
            <w:tcW w:w="3045" w:type="dxa"/>
            <w:vMerge/>
            <w:tcBorders>
              <w:left w:val="dotted" w:sz="4" w:space="0" w:color="auto"/>
              <w:bottom w:val="single" w:sz="6" w:space="0" w:color="auto"/>
            </w:tcBorders>
          </w:tcPr>
          <w:p w:rsidR="00CD23DC" w:rsidRPr="009465E0" w:rsidRDefault="00CD23DC" w:rsidP="00CD23DC">
            <w:pPr>
              <w:autoSpaceDE w:val="0"/>
              <w:autoSpaceDN w:val="0"/>
              <w:adjustRightInd w:val="0"/>
              <w:ind w:left="0"/>
              <w:jc w:val="center"/>
              <w:rPr>
                <w:rFonts w:cs="Arial"/>
                <w:kern w:val="0"/>
                <w:sz w:val="24"/>
              </w:rPr>
            </w:pPr>
          </w:p>
        </w:tc>
      </w:tr>
      <w:tr w:rsidR="00CD23DC" w:rsidRPr="009465E0" w:rsidTr="008D6EE5">
        <w:trPr>
          <w:trHeight w:val="288"/>
        </w:trPr>
        <w:tc>
          <w:tcPr>
            <w:tcW w:w="412" w:type="dxa"/>
            <w:tcBorders>
              <w:top w:val="single" w:sz="6" w:space="0" w:color="auto"/>
              <w:bottom w:val="double" w:sz="6" w:space="0" w:color="auto"/>
              <w:right w:val="dotted" w:sz="4" w:space="0" w:color="auto"/>
            </w:tcBorders>
          </w:tcPr>
          <w:p w:rsidR="00CD23DC" w:rsidRPr="009465E0" w:rsidRDefault="00CD23DC" w:rsidP="00CD23DC">
            <w:pPr>
              <w:autoSpaceDE w:val="0"/>
              <w:autoSpaceDN w:val="0"/>
              <w:adjustRightInd w:val="0"/>
              <w:ind w:left="0"/>
              <w:jc w:val="center"/>
              <w:rPr>
                <w:rFonts w:cs="Arial"/>
                <w:kern w:val="0"/>
                <w:sz w:val="24"/>
              </w:rPr>
            </w:pPr>
            <w:r w:rsidRPr="009465E0">
              <w:rPr>
                <w:rFonts w:cs="Arial"/>
                <w:kern w:val="0"/>
                <w:sz w:val="24"/>
              </w:rPr>
              <w:t>1</w:t>
            </w:r>
          </w:p>
        </w:tc>
        <w:tc>
          <w:tcPr>
            <w:tcW w:w="686" w:type="dxa"/>
            <w:tcBorders>
              <w:top w:val="single" w:sz="6" w:space="0" w:color="auto"/>
              <w:left w:val="dotted" w:sz="4" w:space="0" w:color="auto"/>
              <w:bottom w:val="double" w:sz="6" w:space="0" w:color="auto"/>
              <w:right w:val="dotted" w:sz="4" w:space="0" w:color="auto"/>
            </w:tcBorders>
          </w:tcPr>
          <w:p w:rsidR="00CD23DC" w:rsidRPr="009465E0" w:rsidRDefault="00CD23DC" w:rsidP="00CD23DC">
            <w:pPr>
              <w:autoSpaceDE w:val="0"/>
              <w:autoSpaceDN w:val="0"/>
              <w:adjustRightInd w:val="0"/>
              <w:ind w:left="0"/>
              <w:jc w:val="center"/>
              <w:rPr>
                <w:rFonts w:cs="Arial"/>
                <w:kern w:val="0"/>
                <w:sz w:val="24"/>
              </w:rPr>
            </w:pPr>
            <w:r w:rsidRPr="009465E0">
              <w:rPr>
                <w:rFonts w:cs="Arial"/>
                <w:kern w:val="0"/>
                <w:sz w:val="24"/>
              </w:rPr>
              <w:t>2</w:t>
            </w:r>
          </w:p>
        </w:tc>
        <w:tc>
          <w:tcPr>
            <w:tcW w:w="1932" w:type="dxa"/>
            <w:tcBorders>
              <w:top w:val="single" w:sz="6" w:space="0" w:color="auto"/>
              <w:left w:val="dotted" w:sz="4" w:space="0" w:color="auto"/>
              <w:bottom w:val="double" w:sz="6" w:space="0" w:color="auto"/>
              <w:right w:val="dotted" w:sz="4" w:space="0" w:color="auto"/>
            </w:tcBorders>
          </w:tcPr>
          <w:p w:rsidR="00CD23DC" w:rsidRPr="009465E0" w:rsidRDefault="00CD23DC" w:rsidP="00CD23DC">
            <w:pPr>
              <w:autoSpaceDE w:val="0"/>
              <w:autoSpaceDN w:val="0"/>
              <w:adjustRightInd w:val="0"/>
              <w:ind w:left="0"/>
              <w:jc w:val="center"/>
              <w:rPr>
                <w:rFonts w:cs="Arial"/>
                <w:kern w:val="0"/>
                <w:sz w:val="24"/>
              </w:rPr>
            </w:pPr>
            <w:r w:rsidRPr="009465E0">
              <w:rPr>
                <w:rFonts w:cs="Arial"/>
                <w:kern w:val="0"/>
                <w:sz w:val="24"/>
              </w:rPr>
              <w:t>3</w:t>
            </w:r>
          </w:p>
        </w:tc>
        <w:tc>
          <w:tcPr>
            <w:tcW w:w="1279" w:type="dxa"/>
            <w:tcBorders>
              <w:top w:val="single" w:sz="6" w:space="0" w:color="auto"/>
              <w:left w:val="dotted" w:sz="4" w:space="0" w:color="auto"/>
              <w:bottom w:val="double" w:sz="6" w:space="0" w:color="auto"/>
              <w:right w:val="dotted" w:sz="4" w:space="0" w:color="auto"/>
            </w:tcBorders>
          </w:tcPr>
          <w:p w:rsidR="00CD23DC" w:rsidRPr="009465E0" w:rsidRDefault="00CD23DC" w:rsidP="00CD23DC">
            <w:pPr>
              <w:autoSpaceDE w:val="0"/>
              <w:autoSpaceDN w:val="0"/>
              <w:adjustRightInd w:val="0"/>
              <w:ind w:left="0"/>
              <w:jc w:val="center"/>
              <w:rPr>
                <w:rFonts w:cs="Arial"/>
                <w:kern w:val="0"/>
                <w:sz w:val="24"/>
              </w:rPr>
            </w:pPr>
            <w:r w:rsidRPr="009465E0">
              <w:rPr>
                <w:rFonts w:cs="Arial"/>
                <w:kern w:val="0"/>
                <w:sz w:val="24"/>
              </w:rPr>
              <w:t>4</w:t>
            </w:r>
          </w:p>
        </w:tc>
        <w:tc>
          <w:tcPr>
            <w:tcW w:w="865" w:type="dxa"/>
            <w:tcBorders>
              <w:top w:val="single" w:sz="6" w:space="0" w:color="auto"/>
              <w:left w:val="dotted" w:sz="4" w:space="0" w:color="auto"/>
              <w:bottom w:val="double" w:sz="6" w:space="0" w:color="auto"/>
              <w:right w:val="dotted" w:sz="4" w:space="0" w:color="auto"/>
            </w:tcBorders>
          </w:tcPr>
          <w:p w:rsidR="00CD23DC" w:rsidRPr="009465E0" w:rsidRDefault="00CD23DC" w:rsidP="00CD23DC">
            <w:pPr>
              <w:autoSpaceDE w:val="0"/>
              <w:autoSpaceDN w:val="0"/>
              <w:adjustRightInd w:val="0"/>
              <w:ind w:left="0"/>
              <w:jc w:val="center"/>
              <w:rPr>
                <w:rFonts w:cs="Arial"/>
                <w:kern w:val="0"/>
                <w:sz w:val="24"/>
              </w:rPr>
            </w:pPr>
            <w:r w:rsidRPr="009465E0">
              <w:rPr>
                <w:rFonts w:cs="Arial"/>
                <w:kern w:val="0"/>
                <w:sz w:val="24"/>
              </w:rPr>
              <w:t>5</w:t>
            </w:r>
          </w:p>
        </w:tc>
        <w:tc>
          <w:tcPr>
            <w:tcW w:w="1575" w:type="dxa"/>
            <w:tcBorders>
              <w:top w:val="single" w:sz="6" w:space="0" w:color="auto"/>
              <w:left w:val="dotted" w:sz="4" w:space="0" w:color="auto"/>
              <w:bottom w:val="double" w:sz="6" w:space="0" w:color="auto"/>
              <w:right w:val="dotted" w:sz="4" w:space="0" w:color="auto"/>
            </w:tcBorders>
          </w:tcPr>
          <w:p w:rsidR="00CD23DC" w:rsidRPr="009465E0" w:rsidRDefault="00CD23DC" w:rsidP="00CD23DC">
            <w:pPr>
              <w:autoSpaceDE w:val="0"/>
              <w:autoSpaceDN w:val="0"/>
              <w:adjustRightInd w:val="0"/>
              <w:ind w:left="0"/>
              <w:jc w:val="center"/>
              <w:rPr>
                <w:rFonts w:cs="Arial"/>
                <w:kern w:val="0"/>
                <w:sz w:val="24"/>
              </w:rPr>
            </w:pPr>
            <w:r w:rsidRPr="009465E0">
              <w:rPr>
                <w:rFonts w:cs="Arial"/>
                <w:kern w:val="0"/>
                <w:sz w:val="24"/>
              </w:rPr>
              <w:t>6</w:t>
            </w:r>
          </w:p>
        </w:tc>
        <w:tc>
          <w:tcPr>
            <w:tcW w:w="1038" w:type="dxa"/>
            <w:tcBorders>
              <w:top w:val="single" w:sz="6" w:space="0" w:color="auto"/>
              <w:left w:val="dotted" w:sz="4" w:space="0" w:color="auto"/>
              <w:bottom w:val="double" w:sz="6" w:space="0" w:color="auto"/>
              <w:right w:val="dotted" w:sz="4" w:space="0" w:color="auto"/>
            </w:tcBorders>
          </w:tcPr>
          <w:p w:rsidR="00CD23DC" w:rsidRPr="009465E0" w:rsidRDefault="00CD23DC" w:rsidP="00CD23DC">
            <w:pPr>
              <w:autoSpaceDE w:val="0"/>
              <w:autoSpaceDN w:val="0"/>
              <w:adjustRightInd w:val="0"/>
              <w:ind w:left="0"/>
              <w:jc w:val="center"/>
              <w:rPr>
                <w:rFonts w:cs="Arial"/>
                <w:kern w:val="0"/>
                <w:sz w:val="24"/>
              </w:rPr>
            </w:pPr>
            <w:r w:rsidRPr="009465E0">
              <w:rPr>
                <w:rFonts w:cs="Arial"/>
                <w:kern w:val="0"/>
                <w:sz w:val="24"/>
              </w:rPr>
              <w:t>7</w:t>
            </w:r>
          </w:p>
        </w:tc>
        <w:tc>
          <w:tcPr>
            <w:tcW w:w="686" w:type="dxa"/>
            <w:tcBorders>
              <w:top w:val="single" w:sz="6" w:space="0" w:color="auto"/>
              <w:left w:val="dotted" w:sz="4" w:space="0" w:color="auto"/>
              <w:bottom w:val="double" w:sz="6" w:space="0" w:color="auto"/>
              <w:right w:val="dotted" w:sz="4" w:space="0" w:color="auto"/>
            </w:tcBorders>
          </w:tcPr>
          <w:p w:rsidR="00CD23DC" w:rsidRPr="009465E0" w:rsidRDefault="00CD23DC" w:rsidP="00CD23DC">
            <w:pPr>
              <w:autoSpaceDE w:val="0"/>
              <w:autoSpaceDN w:val="0"/>
              <w:adjustRightInd w:val="0"/>
              <w:ind w:left="0"/>
              <w:jc w:val="center"/>
              <w:rPr>
                <w:rFonts w:cs="Arial"/>
                <w:kern w:val="0"/>
                <w:sz w:val="24"/>
              </w:rPr>
            </w:pPr>
            <w:r w:rsidRPr="009465E0">
              <w:rPr>
                <w:rFonts w:cs="Arial"/>
                <w:kern w:val="0"/>
                <w:sz w:val="24"/>
              </w:rPr>
              <w:t>8</w:t>
            </w:r>
          </w:p>
        </w:tc>
        <w:tc>
          <w:tcPr>
            <w:tcW w:w="687" w:type="dxa"/>
            <w:tcBorders>
              <w:top w:val="single" w:sz="6" w:space="0" w:color="auto"/>
              <w:left w:val="dotted" w:sz="4" w:space="0" w:color="auto"/>
              <w:bottom w:val="double" w:sz="6" w:space="0" w:color="auto"/>
              <w:right w:val="dotted" w:sz="4" w:space="0" w:color="auto"/>
            </w:tcBorders>
          </w:tcPr>
          <w:p w:rsidR="00CD23DC" w:rsidRPr="009465E0" w:rsidRDefault="00CD23DC" w:rsidP="00CD23DC">
            <w:pPr>
              <w:autoSpaceDE w:val="0"/>
              <w:autoSpaceDN w:val="0"/>
              <w:adjustRightInd w:val="0"/>
              <w:ind w:left="0"/>
              <w:jc w:val="center"/>
              <w:rPr>
                <w:rFonts w:cs="Arial"/>
                <w:kern w:val="0"/>
                <w:sz w:val="24"/>
              </w:rPr>
            </w:pPr>
            <w:r w:rsidRPr="009465E0">
              <w:rPr>
                <w:rFonts w:cs="Arial"/>
                <w:kern w:val="0"/>
                <w:sz w:val="24"/>
              </w:rPr>
              <w:t>9</w:t>
            </w:r>
          </w:p>
        </w:tc>
        <w:tc>
          <w:tcPr>
            <w:tcW w:w="844" w:type="dxa"/>
            <w:tcBorders>
              <w:top w:val="single" w:sz="6" w:space="0" w:color="auto"/>
              <w:left w:val="dotted" w:sz="4" w:space="0" w:color="auto"/>
              <w:bottom w:val="double" w:sz="6" w:space="0" w:color="auto"/>
              <w:right w:val="dotted" w:sz="4" w:space="0" w:color="auto"/>
            </w:tcBorders>
          </w:tcPr>
          <w:p w:rsidR="00CD23DC" w:rsidRPr="009465E0" w:rsidRDefault="00CD23DC" w:rsidP="00CD23DC">
            <w:pPr>
              <w:autoSpaceDE w:val="0"/>
              <w:autoSpaceDN w:val="0"/>
              <w:adjustRightInd w:val="0"/>
              <w:ind w:left="0"/>
              <w:jc w:val="center"/>
              <w:rPr>
                <w:rFonts w:cs="Arial"/>
                <w:kern w:val="0"/>
                <w:sz w:val="24"/>
              </w:rPr>
            </w:pPr>
            <w:r w:rsidRPr="009465E0">
              <w:rPr>
                <w:rFonts w:cs="Arial"/>
                <w:kern w:val="0"/>
                <w:sz w:val="24"/>
              </w:rPr>
              <w:t>10</w:t>
            </w:r>
          </w:p>
        </w:tc>
        <w:tc>
          <w:tcPr>
            <w:tcW w:w="1051" w:type="dxa"/>
            <w:tcBorders>
              <w:top w:val="single" w:sz="6" w:space="0" w:color="auto"/>
              <w:left w:val="dotted" w:sz="4" w:space="0" w:color="auto"/>
              <w:bottom w:val="double" w:sz="6" w:space="0" w:color="auto"/>
              <w:right w:val="dotted" w:sz="4" w:space="0" w:color="auto"/>
            </w:tcBorders>
          </w:tcPr>
          <w:p w:rsidR="00CD23DC" w:rsidRPr="009465E0" w:rsidRDefault="00CD23DC" w:rsidP="00CD23DC">
            <w:pPr>
              <w:autoSpaceDE w:val="0"/>
              <w:autoSpaceDN w:val="0"/>
              <w:adjustRightInd w:val="0"/>
              <w:ind w:left="0"/>
              <w:jc w:val="center"/>
              <w:rPr>
                <w:rFonts w:cs="Arial"/>
                <w:kern w:val="0"/>
                <w:sz w:val="24"/>
              </w:rPr>
            </w:pPr>
            <w:r w:rsidRPr="009465E0">
              <w:rPr>
                <w:rFonts w:cs="Arial" w:hint="eastAsia"/>
                <w:kern w:val="0"/>
                <w:sz w:val="24"/>
              </w:rPr>
              <w:t>11</w:t>
            </w:r>
          </w:p>
        </w:tc>
        <w:tc>
          <w:tcPr>
            <w:tcW w:w="3045" w:type="dxa"/>
            <w:tcBorders>
              <w:top w:val="single" w:sz="6" w:space="0" w:color="auto"/>
              <w:left w:val="dotted" w:sz="4" w:space="0" w:color="auto"/>
              <w:bottom w:val="double" w:sz="6" w:space="0" w:color="auto"/>
            </w:tcBorders>
          </w:tcPr>
          <w:p w:rsidR="00CD23DC" w:rsidRPr="009465E0" w:rsidRDefault="00CD23DC" w:rsidP="00CD23DC">
            <w:pPr>
              <w:autoSpaceDE w:val="0"/>
              <w:autoSpaceDN w:val="0"/>
              <w:adjustRightInd w:val="0"/>
              <w:ind w:left="0"/>
              <w:jc w:val="center"/>
              <w:rPr>
                <w:rFonts w:cs="Arial"/>
                <w:kern w:val="0"/>
                <w:sz w:val="24"/>
              </w:rPr>
            </w:pPr>
            <w:r w:rsidRPr="009465E0">
              <w:rPr>
                <w:rFonts w:cs="Arial"/>
                <w:kern w:val="0"/>
                <w:sz w:val="24"/>
              </w:rPr>
              <w:t>12</w:t>
            </w:r>
          </w:p>
        </w:tc>
      </w:tr>
      <w:tr w:rsidR="00CD23DC" w:rsidRPr="009465E0" w:rsidTr="008D6EE5">
        <w:trPr>
          <w:trHeight w:val="288"/>
        </w:trPr>
        <w:tc>
          <w:tcPr>
            <w:tcW w:w="412" w:type="dxa"/>
            <w:tcBorders>
              <w:top w:val="double" w:sz="6"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r w:rsidRPr="009465E0">
              <w:rPr>
                <w:rFonts w:cs="Arial"/>
                <w:kern w:val="0"/>
                <w:sz w:val="20"/>
                <w:szCs w:val="20"/>
              </w:rPr>
              <w:t>1</w:t>
            </w:r>
          </w:p>
        </w:tc>
        <w:tc>
          <w:tcPr>
            <w:tcW w:w="686" w:type="dxa"/>
            <w:tcBorders>
              <w:top w:val="double" w:sz="6" w:space="0" w:color="auto"/>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932" w:type="dxa"/>
            <w:tcBorders>
              <w:top w:val="double" w:sz="6" w:space="0" w:color="auto"/>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279" w:type="dxa"/>
            <w:tcBorders>
              <w:top w:val="doub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865" w:type="dxa"/>
            <w:tcBorders>
              <w:top w:val="double" w:sz="6" w:space="0" w:color="auto"/>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575" w:type="dxa"/>
            <w:tcBorders>
              <w:top w:val="double" w:sz="6" w:space="0" w:color="auto"/>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038" w:type="dxa"/>
            <w:tcBorders>
              <w:top w:val="double" w:sz="6" w:space="0" w:color="auto"/>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6" w:type="dxa"/>
            <w:tcBorders>
              <w:top w:val="doub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7" w:type="dxa"/>
            <w:tcBorders>
              <w:top w:val="doub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844" w:type="dxa"/>
            <w:tcBorders>
              <w:top w:val="double" w:sz="6" w:space="0" w:color="auto"/>
              <w:left w:val="dotted" w:sz="4" w:space="0" w:color="auto"/>
              <w:bottom w:val="single" w:sz="6" w:space="0" w:color="auto"/>
              <w:right w:val="dotted" w:sz="4" w:space="0" w:color="auto"/>
            </w:tcBorders>
          </w:tcPr>
          <w:p w:rsidR="00CD23DC" w:rsidRPr="009465E0" w:rsidRDefault="0044133D" w:rsidP="00CD23DC">
            <w:pPr>
              <w:autoSpaceDE w:val="0"/>
              <w:autoSpaceDN w:val="0"/>
              <w:adjustRightInd w:val="0"/>
              <w:ind w:left="0"/>
              <w:jc w:val="right"/>
              <w:rPr>
                <w:rFonts w:cs="Arial"/>
                <w:kern w:val="0"/>
                <w:sz w:val="20"/>
                <w:szCs w:val="20"/>
              </w:rPr>
            </w:pPr>
            <w:r w:rsidRPr="009465E0">
              <w:rPr>
                <w:rFonts w:cs="Arial" w:hint="eastAsia"/>
                <w:kern w:val="0"/>
                <w:sz w:val="20"/>
                <w:szCs w:val="20"/>
              </w:rPr>
              <w:t>2</w:t>
            </w:r>
          </w:p>
        </w:tc>
        <w:tc>
          <w:tcPr>
            <w:tcW w:w="1051" w:type="dxa"/>
            <w:vMerge w:val="restart"/>
            <w:tcBorders>
              <w:top w:val="double" w:sz="6" w:space="0" w:color="auto"/>
              <w:left w:val="dotted" w:sz="4" w:space="0" w:color="auto"/>
              <w:right w:val="dotted" w:sz="4" w:space="0" w:color="auto"/>
            </w:tcBorders>
            <w:vAlign w:val="bottom"/>
          </w:tcPr>
          <w:p w:rsidR="00CD23DC" w:rsidRPr="009465E0" w:rsidRDefault="0044133D" w:rsidP="004D2C1A">
            <w:pPr>
              <w:autoSpaceDE w:val="0"/>
              <w:autoSpaceDN w:val="0"/>
              <w:adjustRightInd w:val="0"/>
              <w:ind w:left="0"/>
              <w:jc w:val="right"/>
              <w:rPr>
                <w:rFonts w:cs="Arial"/>
                <w:kern w:val="0"/>
                <w:sz w:val="20"/>
                <w:szCs w:val="20"/>
              </w:rPr>
            </w:pPr>
            <w:r w:rsidRPr="009465E0">
              <w:rPr>
                <w:rFonts w:cs="Arial" w:hint="eastAsia"/>
                <w:kern w:val="0"/>
                <w:sz w:val="20"/>
                <w:szCs w:val="20"/>
              </w:rPr>
              <w:t>8</w:t>
            </w:r>
          </w:p>
        </w:tc>
        <w:tc>
          <w:tcPr>
            <w:tcW w:w="3045" w:type="dxa"/>
            <w:tcBorders>
              <w:top w:val="double" w:sz="6" w:space="0" w:color="auto"/>
              <w:left w:val="dotted" w:sz="4" w:space="0" w:color="auto"/>
              <w:bottom w:val="single" w:sz="6" w:space="0" w:color="auto"/>
            </w:tcBorders>
          </w:tcPr>
          <w:p w:rsidR="00CD23DC" w:rsidRPr="009465E0" w:rsidRDefault="00CD23DC" w:rsidP="00CD23DC">
            <w:pPr>
              <w:autoSpaceDE w:val="0"/>
              <w:autoSpaceDN w:val="0"/>
              <w:adjustRightInd w:val="0"/>
              <w:ind w:left="0"/>
              <w:jc w:val="right"/>
              <w:rPr>
                <w:rFonts w:cs="Arial"/>
                <w:kern w:val="0"/>
                <w:sz w:val="20"/>
                <w:szCs w:val="20"/>
              </w:rPr>
            </w:pPr>
          </w:p>
        </w:tc>
      </w:tr>
      <w:tr w:rsidR="00CD23DC" w:rsidRPr="009465E0" w:rsidTr="008D6EE5">
        <w:trPr>
          <w:trHeight w:val="288"/>
        </w:trPr>
        <w:tc>
          <w:tcPr>
            <w:tcW w:w="412" w:type="dxa"/>
            <w:tcBorders>
              <w:top w:val="nil"/>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6" w:type="dxa"/>
            <w:tcBorders>
              <w:top w:val="nil"/>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932" w:type="dxa"/>
            <w:tcBorders>
              <w:top w:val="nil"/>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279"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865" w:type="dxa"/>
            <w:tcBorders>
              <w:top w:val="nil"/>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575" w:type="dxa"/>
            <w:tcBorders>
              <w:top w:val="nil"/>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038" w:type="dxa"/>
            <w:tcBorders>
              <w:top w:val="nil"/>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6"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7"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844" w:type="dxa"/>
            <w:tcBorders>
              <w:top w:val="single" w:sz="6" w:space="0" w:color="auto"/>
              <w:left w:val="dotted" w:sz="4" w:space="0" w:color="auto"/>
              <w:bottom w:val="single" w:sz="6" w:space="0" w:color="auto"/>
              <w:right w:val="dotted" w:sz="4" w:space="0" w:color="auto"/>
            </w:tcBorders>
          </w:tcPr>
          <w:p w:rsidR="00CD23DC" w:rsidRPr="009465E0" w:rsidRDefault="0044133D" w:rsidP="00CD23DC">
            <w:pPr>
              <w:autoSpaceDE w:val="0"/>
              <w:autoSpaceDN w:val="0"/>
              <w:adjustRightInd w:val="0"/>
              <w:ind w:left="0"/>
              <w:jc w:val="right"/>
              <w:rPr>
                <w:rFonts w:cs="Arial"/>
                <w:kern w:val="0"/>
                <w:sz w:val="20"/>
                <w:szCs w:val="20"/>
              </w:rPr>
            </w:pPr>
            <w:r w:rsidRPr="009465E0">
              <w:rPr>
                <w:rFonts w:cs="Arial" w:hint="eastAsia"/>
                <w:kern w:val="0"/>
                <w:sz w:val="20"/>
                <w:szCs w:val="20"/>
              </w:rPr>
              <w:t>2</w:t>
            </w:r>
          </w:p>
        </w:tc>
        <w:tc>
          <w:tcPr>
            <w:tcW w:w="1051" w:type="dxa"/>
            <w:vMerge/>
            <w:tcBorders>
              <w:left w:val="dotted" w:sz="4" w:space="0" w:color="auto"/>
              <w:right w:val="dotted" w:sz="4" w:space="0" w:color="auto"/>
            </w:tcBorders>
            <w:vAlign w:val="bottom"/>
          </w:tcPr>
          <w:p w:rsidR="00CD23DC" w:rsidRPr="009465E0" w:rsidRDefault="00CD23DC" w:rsidP="004D2C1A">
            <w:pPr>
              <w:autoSpaceDE w:val="0"/>
              <w:autoSpaceDN w:val="0"/>
              <w:adjustRightInd w:val="0"/>
              <w:ind w:left="0"/>
              <w:jc w:val="right"/>
              <w:rPr>
                <w:rFonts w:cs="Arial"/>
                <w:kern w:val="0"/>
                <w:sz w:val="20"/>
                <w:szCs w:val="20"/>
              </w:rPr>
            </w:pPr>
          </w:p>
        </w:tc>
        <w:tc>
          <w:tcPr>
            <w:tcW w:w="3045" w:type="dxa"/>
            <w:tcBorders>
              <w:top w:val="single" w:sz="6" w:space="0" w:color="auto"/>
              <w:left w:val="dotted" w:sz="4" w:space="0" w:color="auto"/>
              <w:bottom w:val="single" w:sz="6" w:space="0" w:color="auto"/>
            </w:tcBorders>
          </w:tcPr>
          <w:p w:rsidR="00CD23DC" w:rsidRPr="009465E0" w:rsidRDefault="00CD23DC" w:rsidP="00CD23DC">
            <w:pPr>
              <w:autoSpaceDE w:val="0"/>
              <w:autoSpaceDN w:val="0"/>
              <w:adjustRightInd w:val="0"/>
              <w:ind w:left="0"/>
              <w:jc w:val="right"/>
              <w:rPr>
                <w:rFonts w:cs="Arial"/>
                <w:kern w:val="0"/>
                <w:sz w:val="20"/>
                <w:szCs w:val="20"/>
              </w:rPr>
            </w:pPr>
          </w:p>
        </w:tc>
      </w:tr>
      <w:tr w:rsidR="00CD23DC" w:rsidRPr="009465E0" w:rsidTr="008D6EE5">
        <w:trPr>
          <w:trHeight w:val="288"/>
        </w:trPr>
        <w:tc>
          <w:tcPr>
            <w:tcW w:w="412" w:type="dxa"/>
            <w:tcBorders>
              <w:top w:val="nil"/>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6" w:type="dxa"/>
            <w:tcBorders>
              <w:top w:val="nil"/>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932" w:type="dxa"/>
            <w:tcBorders>
              <w:top w:val="nil"/>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279"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865" w:type="dxa"/>
            <w:tcBorders>
              <w:top w:val="nil"/>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575" w:type="dxa"/>
            <w:tcBorders>
              <w:top w:val="nil"/>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038" w:type="dxa"/>
            <w:tcBorders>
              <w:top w:val="nil"/>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6"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7"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844" w:type="dxa"/>
            <w:tcBorders>
              <w:top w:val="single" w:sz="6" w:space="0" w:color="auto"/>
              <w:left w:val="dotted" w:sz="4" w:space="0" w:color="auto"/>
              <w:bottom w:val="single" w:sz="6" w:space="0" w:color="auto"/>
              <w:right w:val="dotted" w:sz="4" w:space="0" w:color="auto"/>
            </w:tcBorders>
          </w:tcPr>
          <w:p w:rsidR="00CD23DC" w:rsidRPr="009465E0" w:rsidRDefault="0044133D" w:rsidP="00CD23DC">
            <w:pPr>
              <w:autoSpaceDE w:val="0"/>
              <w:autoSpaceDN w:val="0"/>
              <w:adjustRightInd w:val="0"/>
              <w:ind w:left="0"/>
              <w:jc w:val="right"/>
              <w:rPr>
                <w:rFonts w:cs="Arial"/>
                <w:kern w:val="0"/>
                <w:sz w:val="20"/>
                <w:szCs w:val="20"/>
              </w:rPr>
            </w:pPr>
            <w:r w:rsidRPr="009465E0">
              <w:rPr>
                <w:rFonts w:cs="Arial" w:hint="eastAsia"/>
                <w:kern w:val="0"/>
                <w:sz w:val="20"/>
                <w:szCs w:val="20"/>
              </w:rPr>
              <w:t>4</w:t>
            </w:r>
          </w:p>
        </w:tc>
        <w:tc>
          <w:tcPr>
            <w:tcW w:w="1051" w:type="dxa"/>
            <w:vMerge/>
            <w:tcBorders>
              <w:left w:val="dotted" w:sz="4" w:space="0" w:color="auto"/>
              <w:bottom w:val="single" w:sz="6" w:space="0" w:color="auto"/>
              <w:right w:val="dotted" w:sz="4" w:space="0" w:color="auto"/>
            </w:tcBorders>
            <w:vAlign w:val="bottom"/>
          </w:tcPr>
          <w:p w:rsidR="00CD23DC" w:rsidRPr="009465E0" w:rsidRDefault="00CD23DC" w:rsidP="004D2C1A">
            <w:pPr>
              <w:autoSpaceDE w:val="0"/>
              <w:autoSpaceDN w:val="0"/>
              <w:adjustRightInd w:val="0"/>
              <w:ind w:left="0"/>
              <w:jc w:val="right"/>
              <w:rPr>
                <w:rFonts w:cs="Arial"/>
                <w:kern w:val="0"/>
                <w:sz w:val="20"/>
                <w:szCs w:val="20"/>
              </w:rPr>
            </w:pPr>
          </w:p>
        </w:tc>
        <w:tc>
          <w:tcPr>
            <w:tcW w:w="3045" w:type="dxa"/>
            <w:tcBorders>
              <w:top w:val="single" w:sz="6" w:space="0" w:color="auto"/>
              <w:left w:val="dotted" w:sz="4" w:space="0" w:color="auto"/>
              <w:bottom w:val="single" w:sz="6" w:space="0" w:color="auto"/>
            </w:tcBorders>
          </w:tcPr>
          <w:p w:rsidR="00CD23DC" w:rsidRPr="009465E0" w:rsidRDefault="00CD23DC" w:rsidP="00CD23DC">
            <w:pPr>
              <w:autoSpaceDE w:val="0"/>
              <w:autoSpaceDN w:val="0"/>
              <w:adjustRightInd w:val="0"/>
              <w:ind w:left="0"/>
              <w:jc w:val="right"/>
              <w:rPr>
                <w:rFonts w:cs="Arial"/>
                <w:kern w:val="0"/>
                <w:sz w:val="20"/>
                <w:szCs w:val="20"/>
              </w:rPr>
            </w:pPr>
          </w:p>
        </w:tc>
      </w:tr>
      <w:tr w:rsidR="00CD23DC" w:rsidRPr="009465E0" w:rsidTr="008D6EE5">
        <w:trPr>
          <w:trHeight w:val="288"/>
        </w:trPr>
        <w:tc>
          <w:tcPr>
            <w:tcW w:w="412" w:type="dxa"/>
            <w:tcBorders>
              <w:top w:val="single" w:sz="6"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r w:rsidRPr="009465E0">
              <w:rPr>
                <w:rFonts w:cs="Arial"/>
                <w:kern w:val="0"/>
                <w:sz w:val="20"/>
                <w:szCs w:val="20"/>
              </w:rPr>
              <w:t>2</w:t>
            </w:r>
          </w:p>
        </w:tc>
        <w:tc>
          <w:tcPr>
            <w:tcW w:w="686" w:type="dxa"/>
            <w:tcBorders>
              <w:top w:val="single" w:sz="6" w:space="0" w:color="auto"/>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932" w:type="dxa"/>
            <w:tcBorders>
              <w:top w:val="single" w:sz="6" w:space="0" w:color="auto"/>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279"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865" w:type="dxa"/>
            <w:tcBorders>
              <w:top w:val="single" w:sz="6" w:space="0" w:color="auto"/>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575" w:type="dxa"/>
            <w:tcBorders>
              <w:top w:val="single" w:sz="6" w:space="0" w:color="auto"/>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038" w:type="dxa"/>
            <w:tcBorders>
              <w:top w:val="single" w:sz="6" w:space="0" w:color="auto"/>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6"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7"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844" w:type="dxa"/>
            <w:tcBorders>
              <w:top w:val="single" w:sz="6" w:space="0" w:color="auto"/>
              <w:left w:val="dotted" w:sz="4" w:space="0" w:color="auto"/>
              <w:bottom w:val="single" w:sz="6" w:space="0" w:color="auto"/>
              <w:right w:val="dotted" w:sz="4" w:space="0" w:color="auto"/>
            </w:tcBorders>
          </w:tcPr>
          <w:p w:rsidR="00CD23DC" w:rsidRPr="009465E0" w:rsidRDefault="0044133D" w:rsidP="00CD23DC">
            <w:pPr>
              <w:autoSpaceDE w:val="0"/>
              <w:autoSpaceDN w:val="0"/>
              <w:adjustRightInd w:val="0"/>
              <w:ind w:left="0"/>
              <w:jc w:val="right"/>
              <w:rPr>
                <w:rFonts w:cs="Arial"/>
                <w:kern w:val="0"/>
                <w:sz w:val="20"/>
                <w:szCs w:val="20"/>
              </w:rPr>
            </w:pPr>
            <w:r w:rsidRPr="009465E0">
              <w:rPr>
                <w:rFonts w:cs="Arial" w:hint="eastAsia"/>
                <w:kern w:val="0"/>
                <w:sz w:val="20"/>
                <w:szCs w:val="20"/>
              </w:rPr>
              <w:t>6</w:t>
            </w:r>
          </w:p>
        </w:tc>
        <w:tc>
          <w:tcPr>
            <w:tcW w:w="1051" w:type="dxa"/>
            <w:vMerge w:val="restart"/>
            <w:tcBorders>
              <w:top w:val="single" w:sz="6" w:space="0" w:color="auto"/>
              <w:left w:val="dotted" w:sz="4" w:space="0" w:color="auto"/>
              <w:right w:val="dotted" w:sz="4" w:space="0" w:color="auto"/>
            </w:tcBorders>
            <w:vAlign w:val="bottom"/>
          </w:tcPr>
          <w:p w:rsidR="00CD23DC" w:rsidRPr="009465E0" w:rsidRDefault="0044133D" w:rsidP="004D2C1A">
            <w:pPr>
              <w:autoSpaceDE w:val="0"/>
              <w:autoSpaceDN w:val="0"/>
              <w:adjustRightInd w:val="0"/>
              <w:ind w:left="0"/>
              <w:jc w:val="right"/>
              <w:rPr>
                <w:rFonts w:cs="Arial"/>
                <w:kern w:val="0"/>
                <w:sz w:val="20"/>
                <w:szCs w:val="20"/>
              </w:rPr>
            </w:pPr>
            <w:r w:rsidRPr="009465E0">
              <w:rPr>
                <w:rFonts w:cs="Arial" w:hint="eastAsia"/>
                <w:kern w:val="0"/>
                <w:sz w:val="20"/>
                <w:szCs w:val="20"/>
              </w:rPr>
              <w:t>15</w:t>
            </w:r>
          </w:p>
        </w:tc>
        <w:tc>
          <w:tcPr>
            <w:tcW w:w="3045" w:type="dxa"/>
            <w:tcBorders>
              <w:top w:val="single" w:sz="6" w:space="0" w:color="auto"/>
              <w:left w:val="dotted" w:sz="4" w:space="0" w:color="auto"/>
              <w:bottom w:val="single" w:sz="6" w:space="0" w:color="auto"/>
            </w:tcBorders>
          </w:tcPr>
          <w:p w:rsidR="00CD23DC" w:rsidRPr="009465E0" w:rsidRDefault="00CD23DC" w:rsidP="00CD23DC">
            <w:pPr>
              <w:autoSpaceDE w:val="0"/>
              <w:autoSpaceDN w:val="0"/>
              <w:adjustRightInd w:val="0"/>
              <w:ind w:left="0"/>
              <w:jc w:val="right"/>
              <w:rPr>
                <w:rFonts w:cs="Arial"/>
                <w:kern w:val="0"/>
                <w:sz w:val="20"/>
                <w:szCs w:val="20"/>
              </w:rPr>
            </w:pPr>
          </w:p>
        </w:tc>
      </w:tr>
      <w:tr w:rsidR="00CD23DC" w:rsidRPr="009465E0" w:rsidTr="008D6EE5">
        <w:trPr>
          <w:trHeight w:val="288"/>
        </w:trPr>
        <w:tc>
          <w:tcPr>
            <w:tcW w:w="412" w:type="dxa"/>
            <w:tcBorders>
              <w:top w:val="nil"/>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6" w:type="dxa"/>
            <w:tcBorders>
              <w:top w:val="nil"/>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932" w:type="dxa"/>
            <w:tcBorders>
              <w:top w:val="nil"/>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279"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865" w:type="dxa"/>
            <w:tcBorders>
              <w:top w:val="nil"/>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575" w:type="dxa"/>
            <w:tcBorders>
              <w:top w:val="nil"/>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038" w:type="dxa"/>
            <w:tcBorders>
              <w:top w:val="nil"/>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6"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7"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844" w:type="dxa"/>
            <w:tcBorders>
              <w:top w:val="single" w:sz="6" w:space="0" w:color="auto"/>
              <w:left w:val="dotted" w:sz="4" w:space="0" w:color="auto"/>
              <w:bottom w:val="single" w:sz="6" w:space="0" w:color="auto"/>
              <w:right w:val="dotted" w:sz="4" w:space="0" w:color="auto"/>
            </w:tcBorders>
          </w:tcPr>
          <w:p w:rsidR="00CD23DC" w:rsidRPr="009465E0" w:rsidRDefault="0044133D" w:rsidP="00CD23DC">
            <w:pPr>
              <w:autoSpaceDE w:val="0"/>
              <w:autoSpaceDN w:val="0"/>
              <w:adjustRightInd w:val="0"/>
              <w:ind w:left="0"/>
              <w:jc w:val="right"/>
              <w:rPr>
                <w:rFonts w:cs="Arial"/>
                <w:kern w:val="0"/>
                <w:sz w:val="20"/>
                <w:szCs w:val="20"/>
              </w:rPr>
            </w:pPr>
            <w:r w:rsidRPr="009465E0">
              <w:rPr>
                <w:rFonts w:cs="Arial" w:hint="eastAsia"/>
                <w:kern w:val="0"/>
                <w:sz w:val="20"/>
                <w:szCs w:val="20"/>
              </w:rPr>
              <w:t>1</w:t>
            </w:r>
          </w:p>
        </w:tc>
        <w:tc>
          <w:tcPr>
            <w:tcW w:w="1051" w:type="dxa"/>
            <w:vMerge/>
            <w:tcBorders>
              <w:left w:val="dotted" w:sz="4" w:space="0" w:color="auto"/>
              <w:bottom w:val="single" w:sz="6" w:space="0" w:color="auto"/>
              <w:right w:val="dotted" w:sz="4" w:space="0" w:color="auto"/>
            </w:tcBorders>
            <w:vAlign w:val="bottom"/>
          </w:tcPr>
          <w:p w:rsidR="00CD23DC" w:rsidRPr="009465E0" w:rsidRDefault="00CD23DC" w:rsidP="004D2C1A">
            <w:pPr>
              <w:autoSpaceDE w:val="0"/>
              <w:autoSpaceDN w:val="0"/>
              <w:adjustRightInd w:val="0"/>
              <w:ind w:left="0"/>
              <w:jc w:val="right"/>
              <w:rPr>
                <w:rFonts w:cs="Arial"/>
                <w:kern w:val="0"/>
                <w:sz w:val="20"/>
                <w:szCs w:val="20"/>
              </w:rPr>
            </w:pPr>
          </w:p>
        </w:tc>
        <w:tc>
          <w:tcPr>
            <w:tcW w:w="3045" w:type="dxa"/>
            <w:tcBorders>
              <w:top w:val="single" w:sz="6" w:space="0" w:color="auto"/>
              <w:left w:val="dotted" w:sz="4" w:space="0" w:color="auto"/>
              <w:bottom w:val="single" w:sz="6" w:space="0" w:color="auto"/>
            </w:tcBorders>
          </w:tcPr>
          <w:p w:rsidR="00CD23DC" w:rsidRPr="009465E0" w:rsidRDefault="00CD23DC" w:rsidP="00CD23DC">
            <w:pPr>
              <w:autoSpaceDE w:val="0"/>
              <w:autoSpaceDN w:val="0"/>
              <w:adjustRightInd w:val="0"/>
              <w:ind w:left="0"/>
              <w:jc w:val="right"/>
              <w:rPr>
                <w:rFonts w:cs="Arial"/>
                <w:kern w:val="0"/>
                <w:sz w:val="20"/>
                <w:szCs w:val="20"/>
              </w:rPr>
            </w:pPr>
          </w:p>
        </w:tc>
      </w:tr>
      <w:tr w:rsidR="00CD23DC" w:rsidRPr="009465E0" w:rsidTr="008D6EE5">
        <w:trPr>
          <w:trHeight w:val="288"/>
        </w:trPr>
        <w:tc>
          <w:tcPr>
            <w:tcW w:w="412" w:type="dxa"/>
            <w:tcBorders>
              <w:top w:val="single" w:sz="6"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r w:rsidRPr="009465E0">
              <w:rPr>
                <w:rFonts w:cs="Arial"/>
                <w:kern w:val="0"/>
                <w:sz w:val="20"/>
                <w:szCs w:val="20"/>
              </w:rPr>
              <w:t>3</w:t>
            </w:r>
          </w:p>
        </w:tc>
        <w:tc>
          <w:tcPr>
            <w:tcW w:w="686"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932"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279"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865"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575"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038"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6"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7"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844" w:type="dxa"/>
            <w:tcBorders>
              <w:top w:val="single" w:sz="6" w:space="0" w:color="auto"/>
              <w:left w:val="dotted" w:sz="4" w:space="0" w:color="auto"/>
              <w:bottom w:val="single" w:sz="6" w:space="0" w:color="auto"/>
              <w:right w:val="dotted" w:sz="4" w:space="0" w:color="auto"/>
            </w:tcBorders>
          </w:tcPr>
          <w:p w:rsidR="00CD23DC" w:rsidRPr="009465E0" w:rsidRDefault="0044133D" w:rsidP="00CD23DC">
            <w:pPr>
              <w:autoSpaceDE w:val="0"/>
              <w:autoSpaceDN w:val="0"/>
              <w:adjustRightInd w:val="0"/>
              <w:ind w:left="0"/>
              <w:jc w:val="right"/>
              <w:rPr>
                <w:rFonts w:cs="Arial"/>
                <w:kern w:val="0"/>
                <w:sz w:val="20"/>
                <w:szCs w:val="20"/>
              </w:rPr>
            </w:pPr>
            <w:r w:rsidRPr="009465E0">
              <w:rPr>
                <w:rFonts w:cs="Arial" w:hint="eastAsia"/>
                <w:kern w:val="0"/>
                <w:sz w:val="20"/>
                <w:szCs w:val="20"/>
              </w:rPr>
              <w:t>3</w:t>
            </w:r>
          </w:p>
        </w:tc>
        <w:tc>
          <w:tcPr>
            <w:tcW w:w="1051" w:type="dxa"/>
            <w:tcBorders>
              <w:top w:val="single" w:sz="6" w:space="0" w:color="auto"/>
              <w:left w:val="dotted" w:sz="4" w:space="0" w:color="auto"/>
              <w:bottom w:val="single" w:sz="6" w:space="0" w:color="auto"/>
              <w:right w:val="dotted" w:sz="4" w:space="0" w:color="auto"/>
            </w:tcBorders>
            <w:vAlign w:val="bottom"/>
          </w:tcPr>
          <w:p w:rsidR="00CD23DC" w:rsidRPr="009465E0" w:rsidRDefault="0044133D" w:rsidP="004D2C1A">
            <w:pPr>
              <w:autoSpaceDE w:val="0"/>
              <w:autoSpaceDN w:val="0"/>
              <w:adjustRightInd w:val="0"/>
              <w:ind w:left="0"/>
              <w:jc w:val="right"/>
              <w:rPr>
                <w:rFonts w:cs="Arial"/>
                <w:kern w:val="0"/>
                <w:sz w:val="20"/>
                <w:szCs w:val="20"/>
              </w:rPr>
            </w:pPr>
            <w:r w:rsidRPr="009465E0">
              <w:rPr>
                <w:rFonts w:cs="Arial" w:hint="eastAsia"/>
                <w:kern w:val="0"/>
                <w:sz w:val="20"/>
                <w:szCs w:val="20"/>
              </w:rPr>
              <w:t>18</w:t>
            </w:r>
          </w:p>
        </w:tc>
        <w:tc>
          <w:tcPr>
            <w:tcW w:w="3045" w:type="dxa"/>
            <w:tcBorders>
              <w:top w:val="single" w:sz="6" w:space="0" w:color="auto"/>
              <w:left w:val="dotted" w:sz="4" w:space="0" w:color="auto"/>
              <w:bottom w:val="single" w:sz="6" w:space="0" w:color="auto"/>
            </w:tcBorders>
          </w:tcPr>
          <w:p w:rsidR="00CD23DC" w:rsidRPr="009465E0" w:rsidRDefault="00CD23DC" w:rsidP="00CD23DC">
            <w:pPr>
              <w:autoSpaceDE w:val="0"/>
              <w:autoSpaceDN w:val="0"/>
              <w:adjustRightInd w:val="0"/>
              <w:ind w:left="0"/>
              <w:jc w:val="right"/>
              <w:rPr>
                <w:rFonts w:cs="Arial"/>
                <w:kern w:val="0"/>
                <w:sz w:val="20"/>
                <w:szCs w:val="20"/>
              </w:rPr>
            </w:pPr>
          </w:p>
        </w:tc>
      </w:tr>
      <w:tr w:rsidR="004D2C1A" w:rsidRPr="009465E0" w:rsidTr="008D6EE5">
        <w:trPr>
          <w:trHeight w:val="288"/>
        </w:trPr>
        <w:tc>
          <w:tcPr>
            <w:tcW w:w="412" w:type="dxa"/>
            <w:tcBorders>
              <w:top w:val="single" w:sz="6"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r w:rsidRPr="009465E0">
              <w:rPr>
                <w:rFonts w:cs="Arial"/>
                <w:kern w:val="0"/>
                <w:sz w:val="20"/>
                <w:szCs w:val="20"/>
              </w:rPr>
              <w:t>4</w:t>
            </w:r>
          </w:p>
        </w:tc>
        <w:tc>
          <w:tcPr>
            <w:tcW w:w="686" w:type="dxa"/>
            <w:tcBorders>
              <w:top w:val="single" w:sz="6" w:space="0" w:color="auto"/>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932" w:type="dxa"/>
            <w:tcBorders>
              <w:top w:val="single" w:sz="6" w:space="0" w:color="auto"/>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279" w:type="dxa"/>
            <w:tcBorders>
              <w:top w:val="single" w:sz="6" w:space="0" w:color="auto"/>
              <w:left w:val="dotted" w:sz="4" w:space="0" w:color="auto"/>
              <w:bottom w:val="single" w:sz="6" w:space="0" w:color="auto"/>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865" w:type="dxa"/>
            <w:tcBorders>
              <w:top w:val="single" w:sz="6" w:space="0" w:color="auto"/>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575" w:type="dxa"/>
            <w:tcBorders>
              <w:top w:val="single" w:sz="6" w:space="0" w:color="auto"/>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038" w:type="dxa"/>
            <w:tcBorders>
              <w:top w:val="single" w:sz="6" w:space="0" w:color="auto"/>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686" w:type="dxa"/>
            <w:tcBorders>
              <w:top w:val="single" w:sz="6" w:space="0" w:color="auto"/>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687" w:type="dxa"/>
            <w:tcBorders>
              <w:top w:val="single" w:sz="6" w:space="0" w:color="auto"/>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844" w:type="dxa"/>
            <w:tcBorders>
              <w:top w:val="single" w:sz="6" w:space="0" w:color="auto"/>
              <w:left w:val="dotted" w:sz="4" w:space="0" w:color="auto"/>
              <w:bottom w:val="nil"/>
              <w:right w:val="dotted" w:sz="4" w:space="0" w:color="auto"/>
            </w:tcBorders>
          </w:tcPr>
          <w:p w:rsidR="004D2C1A" w:rsidRPr="009465E0" w:rsidRDefault="008D6EE5" w:rsidP="00CD23DC">
            <w:pPr>
              <w:autoSpaceDE w:val="0"/>
              <w:autoSpaceDN w:val="0"/>
              <w:adjustRightInd w:val="0"/>
              <w:ind w:left="0"/>
              <w:jc w:val="right"/>
              <w:rPr>
                <w:rFonts w:cs="Arial"/>
                <w:kern w:val="0"/>
                <w:sz w:val="20"/>
                <w:szCs w:val="20"/>
              </w:rPr>
            </w:pPr>
            <w:r w:rsidRPr="009465E0">
              <w:rPr>
                <w:rFonts w:cs="Arial" w:hint="eastAsia"/>
                <w:kern w:val="0"/>
                <w:sz w:val="20"/>
                <w:szCs w:val="20"/>
              </w:rPr>
              <w:t>3</w:t>
            </w:r>
          </w:p>
        </w:tc>
        <w:tc>
          <w:tcPr>
            <w:tcW w:w="1051" w:type="dxa"/>
            <w:vMerge w:val="restart"/>
            <w:tcBorders>
              <w:top w:val="single" w:sz="6" w:space="0" w:color="auto"/>
              <w:left w:val="dotted" w:sz="4" w:space="0" w:color="auto"/>
              <w:right w:val="dotted" w:sz="4" w:space="0" w:color="auto"/>
            </w:tcBorders>
            <w:vAlign w:val="bottom"/>
          </w:tcPr>
          <w:p w:rsidR="004D2C1A" w:rsidRPr="009465E0" w:rsidRDefault="008D6EE5" w:rsidP="004D2C1A">
            <w:pPr>
              <w:autoSpaceDE w:val="0"/>
              <w:autoSpaceDN w:val="0"/>
              <w:adjustRightInd w:val="0"/>
              <w:ind w:left="0"/>
              <w:jc w:val="right"/>
              <w:rPr>
                <w:rFonts w:cs="Arial"/>
                <w:kern w:val="0"/>
                <w:sz w:val="20"/>
                <w:szCs w:val="20"/>
              </w:rPr>
            </w:pPr>
            <w:r w:rsidRPr="009465E0">
              <w:rPr>
                <w:rFonts w:cs="Arial" w:hint="eastAsia"/>
                <w:kern w:val="0"/>
                <w:sz w:val="20"/>
                <w:szCs w:val="20"/>
              </w:rPr>
              <w:t>30</w:t>
            </w:r>
          </w:p>
        </w:tc>
        <w:tc>
          <w:tcPr>
            <w:tcW w:w="3045" w:type="dxa"/>
            <w:tcBorders>
              <w:top w:val="single" w:sz="6" w:space="0" w:color="auto"/>
              <w:left w:val="dotted" w:sz="4" w:space="0" w:color="auto"/>
              <w:bottom w:val="nil"/>
            </w:tcBorders>
          </w:tcPr>
          <w:p w:rsidR="004D2C1A" w:rsidRPr="009465E0" w:rsidRDefault="004D2C1A" w:rsidP="00CD23DC">
            <w:pPr>
              <w:autoSpaceDE w:val="0"/>
              <w:autoSpaceDN w:val="0"/>
              <w:adjustRightInd w:val="0"/>
              <w:ind w:left="0"/>
              <w:jc w:val="right"/>
              <w:rPr>
                <w:rFonts w:cs="Arial"/>
                <w:kern w:val="0"/>
                <w:sz w:val="20"/>
                <w:szCs w:val="20"/>
              </w:rPr>
            </w:pPr>
          </w:p>
        </w:tc>
      </w:tr>
      <w:tr w:rsidR="004D2C1A" w:rsidRPr="009465E0" w:rsidTr="008D6EE5">
        <w:trPr>
          <w:trHeight w:val="288"/>
        </w:trPr>
        <w:tc>
          <w:tcPr>
            <w:tcW w:w="412" w:type="dxa"/>
            <w:tcBorders>
              <w:top w:val="nil"/>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686" w:type="dxa"/>
            <w:tcBorders>
              <w:top w:val="nil"/>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932" w:type="dxa"/>
            <w:tcBorders>
              <w:top w:val="nil"/>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279" w:type="dxa"/>
            <w:tcBorders>
              <w:top w:val="single" w:sz="6" w:space="0" w:color="auto"/>
              <w:left w:val="dotted" w:sz="4" w:space="0" w:color="auto"/>
              <w:bottom w:val="single" w:sz="6" w:space="0" w:color="auto"/>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865" w:type="dxa"/>
            <w:tcBorders>
              <w:top w:val="nil"/>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575" w:type="dxa"/>
            <w:tcBorders>
              <w:top w:val="nil"/>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038" w:type="dxa"/>
            <w:tcBorders>
              <w:top w:val="nil"/>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686" w:type="dxa"/>
            <w:tcBorders>
              <w:top w:val="nil"/>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687" w:type="dxa"/>
            <w:tcBorders>
              <w:top w:val="nil"/>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844" w:type="dxa"/>
            <w:tcBorders>
              <w:top w:val="nil"/>
              <w:left w:val="dotted" w:sz="4" w:space="0" w:color="auto"/>
              <w:bottom w:val="nil"/>
              <w:right w:val="dotted" w:sz="4" w:space="0" w:color="auto"/>
            </w:tcBorders>
          </w:tcPr>
          <w:p w:rsidR="004D2C1A" w:rsidRPr="009465E0" w:rsidRDefault="008D6EE5" w:rsidP="00CD23DC">
            <w:pPr>
              <w:autoSpaceDE w:val="0"/>
              <w:autoSpaceDN w:val="0"/>
              <w:adjustRightInd w:val="0"/>
              <w:ind w:left="0"/>
              <w:jc w:val="right"/>
              <w:rPr>
                <w:rFonts w:cs="Arial"/>
                <w:kern w:val="0"/>
                <w:sz w:val="20"/>
                <w:szCs w:val="20"/>
              </w:rPr>
            </w:pPr>
            <w:r w:rsidRPr="009465E0">
              <w:rPr>
                <w:rFonts w:cs="Arial" w:hint="eastAsia"/>
                <w:kern w:val="0"/>
                <w:sz w:val="20"/>
                <w:szCs w:val="20"/>
              </w:rPr>
              <w:t>2</w:t>
            </w:r>
          </w:p>
        </w:tc>
        <w:tc>
          <w:tcPr>
            <w:tcW w:w="1051" w:type="dxa"/>
            <w:vMerge/>
            <w:tcBorders>
              <w:left w:val="dotted" w:sz="4" w:space="0" w:color="auto"/>
              <w:right w:val="dotted" w:sz="4" w:space="0" w:color="auto"/>
            </w:tcBorders>
            <w:vAlign w:val="bottom"/>
          </w:tcPr>
          <w:p w:rsidR="004D2C1A" w:rsidRPr="009465E0" w:rsidRDefault="004D2C1A" w:rsidP="004D2C1A">
            <w:pPr>
              <w:autoSpaceDE w:val="0"/>
              <w:autoSpaceDN w:val="0"/>
              <w:adjustRightInd w:val="0"/>
              <w:ind w:left="0"/>
              <w:jc w:val="right"/>
              <w:rPr>
                <w:rFonts w:cs="Arial"/>
                <w:kern w:val="0"/>
                <w:sz w:val="20"/>
                <w:szCs w:val="20"/>
              </w:rPr>
            </w:pPr>
          </w:p>
        </w:tc>
        <w:tc>
          <w:tcPr>
            <w:tcW w:w="3045" w:type="dxa"/>
            <w:tcBorders>
              <w:top w:val="nil"/>
              <w:left w:val="dotted" w:sz="4" w:space="0" w:color="auto"/>
              <w:bottom w:val="nil"/>
            </w:tcBorders>
          </w:tcPr>
          <w:p w:rsidR="004D2C1A" w:rsidRPr="009465E0" w:rsidRDefault="004D2C1A" w:rsidP="00CD23DC">
            <w:pPr>
              <w:autoSpaceDE w:val="0"/>
              <w:autoSpaceDN w:val="0"/>
              <w:adjustRightInd w:val="0"/>
              <w:ind w:left="0"/>
              <w:jc w:val="right"/>
              <w:rPr>
                <w:rFonts w:cs="Arial"/>
                <w:kern w:val="0"/>
                <w:sz w:val="20"/>
                <w:szCs w:val="20"/>
              </w:rPr>
            </w:pPr>
          </w:p>
        </w:tc>
      </w:tr>
      <w:tr w:rsidR="004D2C1A" w:rsidRPr="009465E0" w:rsidTr="008D6EE5">
        <w:trPr>
          <w:trHeight w:val="288"/>
        </w:trPr>
        <w:tc>
          <w:tcPr>
            <w:tcW w:w="412" w:type="dxa"/>
            <w:tcBorders>
              <w:top w:val="nil"/>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686" w:type="dxa"/>
            <w:tcBorders>
              <w:top w:val="nil"/>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932" w:type="dxa"/>
            <w:tcBorders>
              <w:top w:val="nil"/>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279" w:type="dxa"/>
            <w:tcBorders>
              <w:top w:val="single" w:sz="6" w:space="0" w:color="auto"/>
              <w:left w:val="dotted" w:sz="4" w:space="0" w:color="auto"/>
              <w:bottom w:val="single" w:sz="6" w:space="0" w:color="auto"/>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865" w:type="dxa"/>
            <w:tcBorders>
              <w:top w:val="nil"/>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575" w:type="dxa"/>
            <w:tcBorders>
              <w:top w:val="nil"/>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038" w:type="dxa"/>
            <w:tcBorders>
              <w:top w:val="nil"/>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686" w:type="dxa"/>
            <w:tcBorders>
              <w:top w:val="nil"/>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687" w:type="dxa"/>
            <w:tcBorders>
              <w:top w:val="nil"/>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844" w:type="dxa"/>
            <w:tcBorders>
              <w:top w:val="nil"/>
              <w:left w:val="dotted" w:sz="4" w:space="0" w:color="auto"/>
              <w:bottom w:val="nil"/>
              <w:right w:val="dotted" w:sz="4" w:space="0" w:color="auto"/>
            </w:tcBorders>
          </w:tcPr>
          <w:p w:rsidR="004D2C1A" w:rsidRPr="009465E0" w:rsidRDefault="008D6EE5" w:rsidP="00CD23DC">
            <w:pPr>
              <w:autoSpaceDE w:val="0"/>
              <w:autoSpaceDN w:val="0"/>
              <w:adjustRightInd w:val="0"/>
              <w:ind w:left="0"/>
              <w:jc w:val="right"/>
              <w:rPr>
                <w:rFonts w:cs="Arial"/>
                <w:kern w:val="0"/>
                <w:sz w:val="20"/>
                <w:szCs w:val="20"/>
              </w:rPr>
            </w:pPr>
            <w:r w:rsidRPr="009465E0">
              <w:rPr>
                <w:rFonts w:cs="Arial" w:hint="eastAsia"/>
                <w:kern w:val="0"/>
                <w:sz w:val="20"/>
                <w:szCs w:val="20"/>
              </w:rPr>
              <w:t>1</w:t>
            </w:r>
          </w:p>
        </w:tc>
        <w:tc>
          <w:tcPr>
            <w:tcW w:w="1051" w:type="dxa"/>
            <w:vMerge/>
            <w:tcBorders>
              <w:left w:val="dotted" w:sz="4" w:space="0" w:color="auto"/>
              <w:right w:val="dotted" w:sz="4" w:space="0" w:color="auto"/>
            </w:tcBorders>
            <w:vAlign w:val="bottom"/>
          </w:tcPr>
          <w:p w:rsidR="004D2C1A" w:rsidRPr="009465E0" w:rsidRDefault="004D2C1A" w:rsidP="004D2C1A">
            <w:pPr>
              <w:autoSpaceDE w:val="0"/>
              <w:autoSpaceDN w:val="0"/>
              <w:adjustRightInd w:val="0"/>
              <w:ind w:left="0"/>
              <w:jc w:val="right"/>
              <w:rPr>
                <w:rFonts w:cs="Arial"/>
                <w:kern w:val="0"/>
                <w:sz w:val="20"/>
                <w:szCs w:val="20"/>
              </w:rPr>
            </w:pPr>
          </w:p>
        </w:tc>
        <w:tc>
          <w:tcPr>
            <w:tcW w:w="3045" w:type="dxa"/>
            <w:tcBorders>
              <w:top w:val="nil"/>
              <w:left w:val="dotted" w:sz="4" w:space="0" w:color="auto"/>
              <w:bottom w:val="nil"/>
            </w:tcBorders>
          </w:tcPr>
          <w:p w:rsidR="004D2C1A" w:rsidRPr="009465E0" w:rsidRDefault="004D2C1A" w:rsidP="00CD23DC">
            <w:pPr>
              <w:autoSpaceDE w:val="0"/>
              <w:autoSpaceDN w:val="0"/>
              <w:adjustRightInd w:val="0"/>
              <w:ind w:left="0"/>
              <w:jc w:val="right"/>
              <w:rPr>
                <w:rFonts w:cs="Arial"/>
                <w:kern w:val="0"/>
                <w:sz w:val="20"/>
                <w:szCs w:val="20"/>
              </w:rPr>
            </w:pPr>
          </w:p>
        </w:tc>
      </w:tr>
      <w:tr w:rsidR="004D2C1A" w:rsidRPr="009465E0" w:rsidTr="008D6EE5">
        <w:trPr>
          <w:trHeight w:val="288"/>
        </w:trPr>
        <w:tc>
          <w:tcPr>
            <w:tcW w:w="412" w:type="dxa"/>
            <w:tcBorders>
              <w:top w:val="nil"/>
              <w:bottom w:val="single" w:sz="6" w:space="0" w:color="auto"/>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686" w:type="dxa"/>
            <w:tcBorders>
              <w:top w:val="nil"/>
              <w:left w:val="dotted" w:sz="4" w:space="0" w:color="auto"/>
              <w:bottom w:val="single" w:sz="6" w:space="0" w:color="auto"/>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932" w:type="dxa"/>
            <w:tcBorders>
              <w:top w:val="nil"/>
              <w:left w:val="dotted" w:sz="4" w:space="0" w:color="auto"/>
              <w:bottom w:val="single" w:sz="6" w:space="0" w:color="auto"/>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279" w:type="dxa"/>
            <w:tcBorders>
              <w:top w:val="single" w:sz="6" w:space="0" w:color="auto"/>
              <w:left w:val="dotted" w:sz="4" w:space="0" w:color="auto"/>
              <w:bottom w:val="single" w:sz="6" w:space="0" w:color="auto"/>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865" w:type="dxa"/>
            <w:tcBorders>
              <w:top w:val="nil"/>
              <w:left w:val="dotted" w:sz="4" w:space="0" w:color="auto"/>
              <w:bottom w:val="single" w:sz="6" w:space="0" w:color="auto"/>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575" w:type="dxa"/>
            <w:tcBorders>
              <w:top w:val="nil"/>
              <w:left w:val="dotted" w:sz="4" w:space="0" w:color="auto"/>
              <w:bottom w:val="single" w:sz="6" w:space="0" w:color="auto"/>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038" w:type="dxa"/>
            <w:tcBorders>
              <w:top w:val="nil"/>
              <w:left w:val="dotted" w:sz="4" w:space="0" w:color="auto"/>
              <w:bottom w:val="single" w:sz="6" w:space="0" w:color="auto"/>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686" w:type="dxa"/>
            <w:tcBorders>
              <w:top w:val="nil"/>
              <w:left w:val="dotted" w:sz="4" w:space="0" w:color="auto"/>
              <w:bottom w:val="single" w:sz="6" w:space="0" w:color="auto"/>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687" w:type="dxa"/>
            <w:tcBorders>
              <w:top w:val="nil"/>
              <w:left w:val="dotted" w:sz="4" w:space="0" w:color="auto"/>
              <w:bottom w:val="single" w:sz="6" w:space="0" w:color="auto"/>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844" w:type="dxa"/>
            <w:tcBorders>
              <w:top w:val="nil"/>
              <w:left w:val="dotted" w:sz="4" w:space="0" w:color="auto"/>
              <w:bottom w:val="single" w:sz="6" w:space="0" w:color="auto"/>
              <w:right w:val="dotted" w:sz="4" w:space="0" w:color="auto"/>
            </w:tcBorders>
          </w:tcPr>
          <w:p w:rsidR="004D2C1A" w:rsidRPr="009465E0" w:rsidRDefault="008D6EE5" w:rsidP="00CD23DC">
            <w:pPr>
              <w:autoSpaceDE w:val="0"/>
              <w:autoSpaceDN w:val="0"/>
              <w:adjustRightInd w:val="0"/>
              <w:ind w:left="0"/>
              <w:jc w:val="right"/>
              <w:rPr>
                <w:rFonts w:cs="Arial"/>
                <w:kern w:val="0"/>
                <w:sz w:val="20"/>
                <w:szCs w:val="20"/>
              </w:rPr>
            </w:pPr>
            <w:r w:rsidRPr="009465E0">
              <w:rPr>
                <w:rFonts w:cs="Arial" w:hint="eastAsia"/>
                <w:kern w:val="0"/>
                <w:sz w:val="20"/>
                <w:szCs w:val="20"/>
              </w:rPr>
              <w:t>6</w:t>
            </w:r>
          </w:p>
        </w:tc>
        <w:tc>
          <w:tcPr>
            <w:tcW w:w="1051" w:type="dxa"/>
            <w:vMerge/>
            <w:tcBorders>
              <w:left w:val="dotted" w:sz="4" w:space="0" w:color="auto"/>
              <w:bottom w:val="single" w:sz="6" w:space="0" w:color="auto"/>
              <w:right w:val="dotted" w:sz="4" w:space="0" w:color="auto"/>
            </w:tcBorders>
            <w:vAlign w:val="bottom"/>
          </w:tcPr>
          <w:p w:rsidR="004D2C1A" w:rsidRPr="009465E0" w:rsidRDefault="004D2C1A" w:rsidP="004D2C1A">
            <w:pPr>
              <w:autoSpaceDE w:val="0"/>
              <w:autoSpaceDN w:val="0"/>
              <w:adjustRightInd w:val="0"/>
              <w:ind w:left="0"/>
              <w:jc w:val="right"/>
              <w:rPr>
                <w:rFonts w:cs="Arial"/>
                <w:kern w:val="0"/>
                <w:sz w:val="20"/>
                <w:szCs w:val="20"/>
              </w:rPr>
            </w:pPr>
          </w:p>
        </w:tc>
        <w:tc>
          <w:tcPr>
            <w:tcW w:w="3045" w:type="dxa"/>
            <w:tcBorders>
              <w:top w:val="nil"/>
              <w:left w:val="dotted" w:sz="4" w:space="0" w:color="auto"/>
              <w:bottom w:val="single" w:sz="6" w:space="0" w:color="auto"/>
            </w:tcBorders>
          </w:tcPr>
          <w:p w:rsidR="004D2C1A" w:rsidRPr="009465E0" w:rsidRDefault="004D2C1A" w:rsidP="00CD23DC">
            <w:pPr>
              <w:autoSpaceDE w:val="0"/>
              <w:autoSpaceDN w:val="0"/>
              <w:adjustRightInd w:val="0"/>
              <w:ind w:left="0"/>
              <w:jc w:val="right"/>
              <w:rPr>
                <w:rFonts w:cs="Arial"/>
                <w:kern w:val="0"/>
                <w:sz w:val="20"/>
                <w:szCs w:val="20"/>
              </w:rPr>
            </w:pPr>
          </w:p>
        </w:tc>
      </w:tr>
      <w:tr w:rsidR="00CD23DC" w:rsidRPr="009465E0" w:rsidTr="008D6EE5">
        <w:trPr>
          <w:trHeight w:val="288"/>
        </w:trPr>
        <w:tc>
          <w:tcPr>
            <w:tcW w:w="412" w:type="dxa"/>
            <w:tcBorders>
              <w:top w:val="single" w:sz="6"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r w:rsidRPr="009465E0">
              <w:rPr>
                <w:rFonts w:cs="Arial"/>
                <w:kern w:val="0"/>
                <w:sz w:val="20"/>
                <w:szCs w:val="20"/>
              </w:rPr>
              <w:t>5</w:t>
            </w:r>
          </w:p>
        </w:tc>
        <w:tc>
          <w:tcPr>
            <w:tcW w:w="686" w:type="dxa"/>
            <w:tcBorders>
              <w:top w:val="single" w:sz="6" w:space="0" w:color="auto"/>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932" w:type="dxa"/>
            <w:tcBorders>
              <w:top w:val="single" w:sz="6" w:space="0" w:color="auto"/>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279"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865" w:type="dxa"/>
            <w:tcBorders>
              <w:top w:val="single" w:sz="6" w:space="0" w:color="auto"/>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575" w:type="dxa"/>
            <w:tcBorders>
              <w:top w:val="single" w:sz="6" w:space="0" w:color="auto"/>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038" w:type="dxa"/>
            <w:tcBorders>
              <w:top w:val="single" w:sz="6" w:space="0" w:color="auto"/>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6"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7"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844" w:type="dxa"/>
            <w:tcBorders>
              <w:top w:val="single" w:sz="6" w:space="0" w:color="auto"/>
              <w:left w:val="dotted" w:sz="4" w:space="0" w:color="auto"/>
              <w:bottom w:val="single" w:sz="6" w:space="0" w:color="auto"/>
              <w:right w:val="dotted" w:sz="4" w:space="0" w:color="auto"/>
            </w:tcBorders>
          </w:tcPr>
          <w:p w:rsidR="00CD23DC" w:rsidRPr="009465E0" w:rsidRDefault="008D6EE5" w:rsidP="00CD23DC">
            <w:pPr>
              <w:autoSpaceDE w:val="0"/>
              <w:autoSpaceDN w:val="0"/>
              <w:adjustRightInd w:val="0"/>
              <w:ind w:left="0"/>
              <w:jc w:val="right"/>
              <w:rPr>
                <w:rFonts w:cs="Arial"/>
                <w:kern w:val="0"/>
                <w:sz w:val="20"/>
                <w:szCs w:val="20"/>
              </w:rPr>
            </w:pPr>
            <w:r w:rsidRPr="009465E0">
              <w:rPr>
                <w:rFonts w:cs="Arial" w:hint="eastAsia"/>
                <w:kern w:val="0"/>
                <w:sz w:val="20"/>
                <w:szCs w:val="20"/>
              </w:rPr>
              <w:t>6</w:t>
            </w:r>
          </w:p>
        </w:tc>
        <w:tc>
          <w:tcPr>
            <w:tcW w:w="1051" w:type="dxa"/>
            <w:vMerge w:val="restart"/>
            <w:tcBorders>
              <w:top w:val="single" w:sz="6" w:space="0" w:color="auto"/>
              <w:left w:val="dotted" w:sz="4" w:space="0" w:color="auto"/>
              <w:right w:val="dotted" w:sz="4" w:space="0" w:color="auto"/>
            </w:tcBorders>
            <w:vAlign w:val="bottom"/>
          </w:tcPr>
          <w:p w:rsidR="00CD23DC" w:rsidRPr="009465E0" w:rsidRDefault="008D6EE5" w:rsidP="004D2C1A">
            <w:pPr>
              <w:autoSpaceDE w:val="0"/>
              <w:autoSpaceDN w:val="0"/>
              <w:adjustRightInd w:val="0"/>
              <w:ind w:left="0"/>
              <w:jc w:val="right"/>
              <w:rPr>
                <w:rFonts w:cs="Arial"/>
                <w:kern w:val="0"/>
                <w:sz w:val="20"/>
                <w:szCs w:val="20"/>
              </w:rPr>
            </w:pPr>
            <w:r w:rsidRPr="009465E0">
              <w:rPr>
                <w:rFonts w:cs="Arial" w:hint="eastAsia"/>
                <w:kern w:val="0"/>
                <w:sz w:val="20"/>
                <w:szCs w:val="20"/>
              </w:rPr>
              <w:t>45</w:t>
            </w:r>
          </w:p>
        </w:tc>
        <w:tc>
          <w:tcPr>
            <w:tcW w:w="3045" w:type="dxa"/>
            <w:tcBorders>
              <w:top w:val="single" w:sz="6" w:space="0" w:color="auto"/>
              <w:left w:val="dotted" w:sz="4" w:space="0" w:color="auto"/>
              <w:bottom w:val="single" w:sz="6" w:space="0" w:color="auto"/>
            </w:tcBorders>
          </w:tcPr>
          <w:p w:rsidR="00CD23DC" w:rsidRPr="009465E0" w:rsidRDefault="00CD23DC" w:rsidP="00CD23DC">
            <w:pPr>
              <w:autoSpaceDE w:val="0"/>
              <w:autoSpaceDN w:val="0"/>
              <w:adjustRightInd w:val="0"/>
              <w:ind w:left="0"/>
              <w:jc w:val="right"/>
              <w:rPr>
                <w:rFonts w:cs="Arial"/>
                <w:kern w:val="0"/>
                <w:sz w:val="20"/>
                <w:szCs w:val="20"/>
              </w:rPr>
            </w:pPr>
          </w:p>
        </w:tc>
      </w:tr>
      <w:tr w:rsidR="00CD23DC" w:rsidRPr="009465E0" w:rsidTr="008D6EE5">
        <w:trPr>
          <w:trHeight w:val="288"/>
        </w:trPr>
        <w:tc>
          <w:tcPr>
            <w:tcW w:w="412" w:type="dxa"/>
            <w:tcBorders>
              <w:top w:val="nil"/>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6" w:type="dxa"/>
            <w:tcBorders>
              <w:top w:val="nil"/>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932" w:type="dxa"/>
            <w:tcBorders>
              <w:top w:val="nil"/>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279"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865" w:type="dxa"/>
            <w:tcBorders>
              <w:top w:val="nil"/>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575" w:type="dxa"/>
            <w:tcBorders>
              <w:top w:val="nil"/>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038" w:type="dxa"/>
            <w:tcBorders>
              <w:top w:val="nil"/>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6"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7"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844" w:type="dxa"/>
            <w:tcBorders>
              <w:top w:val="single" w:sz="6" w:space="0" w:color="auto"/>
              <w:left w:val="dotted" w:sz="4" w:space="0" w:color="auto"/>
              <w:bottom w:val="single" w:sz="6" w:space="0" w:color="auto"/>
              <w:right w:val="dotted" w:sz="4" w:space="0" w:color="auto"/>
            </w:tcBorders>
          </w:tcPr>
          <w:p w:rsidR="00CD23DC" w:rsidRPr="009465E0" w:rsidRDefault="008D6EE5" w:rsidP="00CD23DC">
            <w:pPr>
              <w:autoSpaceDE w:val="0"/>
              <w:autoSpaceDN w:val="0"/>
              <w:adjustRightInd w:val="0"/>
              <w:ind w:left="0"/>
              <w:jc w:val="right"/>
              <w:rPr>
                <w:rFonts w:cs="Arial"/>
                <w:kern w:val="0"/>
                <w:sz w:val="20"/>
                <w:szCs w:val="20"/>
              </w:rPr>
            </w:pPr>
            <w:r w:rsidRPr="009465E0">
              <w:rPr>
                <w:rFonts w:cs="Arial" w:hint="eastAsia"/>
                <w:kern w:val="0"/>
                <w:sz w:val="20"/>
                <w:szCs w:val="20"/>
              </w:rPr>
              <w:t>8</w:t>
            </w:r>
          </w:p>
        </w:tc>
        <w:tc>
          <w:tcPr>
            <w:tcW w:w="1051" w:type="dxa"/>
            <w:vMerge/>
            <w:tcBorders>
              <w:left w:val="dotted" w:sz="4" w:space="0" w:color="auto"/>
              <w:right w:val="dotted" w:sz="4" w:space="0" w:color="auto"/>
            </w:tcBorders>
            <w:vAlign w:val="bottom"/>
          </w:tcPr>
          <w:p w:rsidR="00CD23DC" w:rsidRPr="009465E0" w:rsidRDefault="00CD23DC" w:rsidP="004D2C1A">
            <w:pPr>
              <w:autoSpaceDE w:val="0"/>
              <w:autoSpaceDN w:val="0"/>
              <w:adjustRightInd w:val="0"/>
              <w:ind w:left="0"/>
              <w:jc w:val="right"/>
              <w:rPr>
                <w:rFonts w:cs="Arial"/>
                <w:kern w:val="0"/>
                <w:sz w:val="20"/>
                <w:szCs w:val="20"/>
              </w:rPr>
            </w:pPr>
          </w:p>
        </w:tc>
        <w:tc>
          <w:tcPr>
            <w:tcW w:w="3045" w:type="dxa"/>
            <w:tcBorders>
              <w:top w:val="single" w:sz="6" w:space="0" w:color="auto"/>
              <w:left w:val="dotted" w:sz="4" w:space="0" w:color="auto"/>
              <w:bottom w:val="single" w:sz="6" w:space="0" w:color="auto"/>
            </w:tcBorders>
          </w:tcPr>
          <w:p w:rsidR="00CD23DC" w:rsidRPr="009465E0" w:rsidRDefault="00CD23DC" w:rsidP="00CD23DC">
            <w:pPr>
              <w:autoSpaceDE w:val="0"/>
              <w:autoSpaceDN w:val="0"/>
              <w:adjustRightInd w:val="0"/>
              <w:ind w:left="0"/>
              <w:jc w:val="right"/>
              <w:rPr>
                <w:rFonts w:cs="Arial"/>
                <w:kern w:val="0"/>
                <w:sz w:val="20"/>
                <w:szCs w:val="20"/>
              </w:rPr>
            </w:pPr>
          </w:p>
        </w:tc>
      </w:tr>
      <w:tr w:rsidR="00CD23DC" w:rsidRPr="009465E0" w:rsidTr="008D6EE5">
        <w:trPr>
          <w:trHeight w:val="288"/>
        </w:trPr>
        <w:tc>
          <w:tcPr>
            <w:tcW w:w="412" w:type="dxa"/>
            <w:tcBorders>
              <w:top w:val="nil"/>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6" w:type="dxa"/>
            <w:tcBorders>
              <w:top w:val="nil"/>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932" w:type="dxa"/>
            <w:tcBorders>
              <w:top w:val="nil"/>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279"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865" w:type="dxa"/>
            <w:tcBorders>
              <w:top w:val="nil"/>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575" w:type="dxa"/>
            <w:tcBorders>
              <w:top w:val="nil"/>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038" w:type="dxa"/>
            <w:tcBorders>
              <w:top w:val="nil"/>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6"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7"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844" w:type="dxa"/>
            <w:tcBorders>
              <w:top w:val="single" w:sz="6" w:space="0" w:color="auto"/>
              <w:left w:val="dotted" w:sz="4" w:space="0" w:color="auto"/>
              <w:bottom w:val="single" w:sz="6" w:space="0" w:color="auto"/>
              <w:right w:val="dotted" w:sz="4" w:space="0" w:color="auto"/>
            </w:tcBorders>
          </w:tcPr>
          <w:p w:rsidR="00CD23DC" w:rsidRPr="009465E0" w:rsidRDefault="008D6EE5" w:rsidP="00CD23DC">
            <w:pPr>
              <w:autoSpaceDE w:val="0"/>
              <w:autoSpaceDN w:val="0"/>
              <w:adjustRightInd w:val="0"/>
              <w:ind w:left="0"/>
              <w:jc w:val="right"/>
              <w:rPr>
                <w:rFonts w:cs="Arial"/>
                <w:kern w:val="0"/>
                <w:sz w:val="20"/>
                <w:szCs w:val="20"/>
              </w:rPr>
            </w:pPr>
            <w:r w:rsidRPr="009465E0">
              <w:rPr>
                <w:rFonts w:cs="Arial" w:hint="eastAsia"/>
                <w:kern w:val="0"/>
                <w:sz w:val="20"/>
                <w:szCs w:val="20"/>
              </w:rPr>
              <w:t>1</w:t>
            </w:r>
          </w:p>
        </w:tc>
        <w:tc>
          <w:tcPr>
            <w:tcW w:w="1051" w:type="dxa"/>
            <w:vMerge/>
            <w:tcBorders>
              <w:left w:val="dotted" w:sz="4" w:space="0" w:color="auto"/>
              <w:bottom w:val="single" w:sz="6" w:space="0" w:color="auto"/>
              <w:right w:val="dotted" w:sz="4" w:space="0" w:color="auto"/>
            </w:tcBorders>
            <w:vAlign w:val="bottom"/>
          </w:tcPr>
          <w:p w:rsidR="00CD23DC" w:rsidRPr="009465E0" w:rsidRDefault="00CD23DC" w:rsidP="004D2C1A">
            <w:pPr>
              <w:autoSpaceDE w:val="0"/>
              <w:autoSpaceDN w:val="0"/>
              <w:adjustRightInd w:val="0"/>
              <w:ind w:left="0"/>
              <w:jc w:val="right"/>
              <w:rPr>
                <w:rFonts w:cs="Arial"/>
                <w:kern w:val="0"/>
                <w:sz w:val="20"/>
                <w:szCs w:val="20"/>
              </w:rPr>
            </w:pPr>
          </w:p>
        </w:tc>
        <w:tc>
          <w:tcPr>
            <w:tcW w:w="3045" w:type="dxa"/>
            <w:tcBorders>
              <w:top w:val="single" w:sz="6" w:space="0" w:color="auto"/>
              <w:left w:val="dotted" w:sz="4" w:space="0" w:color="auto"/>
              <w:bottom w:val="single" w:sz="6" w:space="0" w:color="auto"/>
            </w:tcBorders>
          </w:tcPr>
          <w:p w:rsidR="00CD23DC" w:rsidRPr="009465E0" w:rsidRDefault="00CD23DC" w:rsidP="00CD23DC">
            <w:pPr>
              <w:autoSpaceDE w:val="0"/>
              <w:autoSpaceDN w:val="0"/>
              <w:adjustRightInd w:val="0"/>
              <w:ind w:left="0"/>
              <w:jc w:val="right"/>
              <w:rPr>
                <w:rFonts w:cs="Arial"/>
                <w:kern w:val="0"/>
                <w:sz w:val="20"/>
                <w:szCs w:val="20"/>
              </w:rPr>
            </w:pPr>
          </w:p>
        </w:tc>
      </w:tr>
      <w:tr w:rsidR="00CD23DC" w:rsidRPr="009465E0" w:rsidTr="008D6EE5">
        <w:trPr>
          <w:trHeight w:val="288"/>
        </w:trPr>
        <w:tc>
          <w:tcPr>
            <w:tcW w:w="412" w:type="dxa"/>
            <w:tcBorders>
              <w:top w:val="single" w:sz="6"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r w:rsidRPr="009465E0">
              <w:rPr>
                <w:rFonts w:cs="Arial"/>
                <w:kern w:val="0"/>
                <w:sz w:val="20"/>
                <w:szCs w:val="20"/>
              </w:rPr>
              <w:t>6</w:t>
            </w:r>
          </w:p>
        </w:tc>
        <w:tc>
          <w:tcPr>
            <w:tcW w:w="686" w:type="dxa"/>
            <w:tcBorders>
              <w:top w:val="single" w:sz="6" w:space="0" w:color="auto"/>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932" w:type="dxa"/>
            <w:tcBorders>
              <w:top w:val="single" w:sz="6" w:space="0" w:color="auto"/>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279"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865" w:type="dxa"/>
            <w:tcBorders>
              <w:top w:val="single" w:sz="6" w:space="0" w:color="auto"/>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575" w:type="dxa"/>
            <w:tcBorders>
              <w:top w:val="single" w:sz="6" w:space="0" w:color="auto"/>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038" w:type="dxa"/>
            <w:tcBorders>
              <w:top w:val="single" w:sz="6" w:space="0" w:color="auto"/>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6"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7"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844" w:type="dxa"/>
            <w:tcBorders>
              <w:top w:val="single" w:sz="6" w:space="0" w:color="auto"/>
              <w:left w:val="dotted" w:sz="4" w:space="0" w:color="auto"/>
              <w:bottom w:val="single" w:sz="6" w:space="0" w:color="auto"/>
              <w:right w:val="dotted" w:sz="4" w:space="0" w:color="auto"/>
            </w:tcBorders>
          </w:tcPr>
          <w:p w:rsidR="00CD23DC" w:rsidRPr="009465E0" w:rsidRDefault="008D6EE5" w:rsidP="00CD23DC">
            <w:pPr>
              <w:autoSpaceDE w:val="0"/>
              <w:autoSpaceDN w:val="0"/>
              <w:adjustRightInd w:val="0"/>
              <w:ind w:left="0"/>
              <w:jc w:val="right"/>
              <w:rPr>
                <w:rFonts w:cs="Arial"/>
                <w:kern w:val="0"/>
                <w:sz w:val="20"/>
                <w:szCs w:val="20"/>
              </w:rPr>
            </w:pPr>
            <w:r w:rsidRPr="009465E0">
              <w:rPr>
                <w:rFonts w:cs="Arial" w:hint="eastAsia"/>
                <w:kern w:val="0"/>
                <w:sz w:val="20"/>
                <w:szCs w:val="20"/>
              </w:rPr>
              <w:t>6</w:t>
            </w:r>
          </w:p>
        </w:tc>
        <w:tc>
          <w:tcPr>
            <w:tcW w:w="1051" w:type="dxa"/>
            <w:vMerge w:val="restart"/>
            <w:tcBorders>
              <w:top w:val="single" w:sz="6" w:space="0" w:color="auto"/>
              <w:left w:val="dotted" w:sz="4" w:space="0" w:color="auto"/>
              <w:right w:val="dotted" w:sz="4" w:space="0" w:color="auto"/>
            </w:tcBorders>
            <w:vAlign w:val="bottom"/>
          </w:tcPr>
          <w:p w:rsidR="00CD23DC" w:rsidRPr="009465E0" w:rsidRDefault="008D6EE5" w:rsidP="004D2C1A">
            <w:pPr>
              <w:autoSpaceDE w:val="0"/>
              <w:autoSpaceDN w:val="0"/>
              <w:adjustRightInd w:val="0"/>
              <w:ind w:left="0"/>
              <w:jc w:val="right"/>
              <w:rPr>
                <w:rFonts w:cs="Arial"/>
                <w:kern w:val="0"/>
                <w:sz w:val="20"/>
                <w:szCs w:val="20"/>
              </w:rPr>
            </w:pPr>
            <w:r w:rsidRPr="009465E0">
              <w:rPr>
                <w:rFonts w:cs="Arial" w:hint="eastAsia"/>
                <w:kern w:val="0"/>
                <w:sz w:val="20"/>
                <w:szCs w:val="20"/>
              </w:rPr>
              <w:t>57</w:t>
            </w:r>
          </w:p>
        </w:tc>
        <w:tc>
          <w:tcPr>
            <w:tcW w:w="3045" w:type="dxa"/>
            <w:tcBorders>
              <w:top w:val="single" w:sz="6" w:space="0" w:color="auto"/>
              <w:left w:val="dotted" w:sz="4" w:space="0" w:color="auto"/>
              <w:bottom w:val="single" w:sz="6" w:space="0" w:color="auto"/>
            </w:tcBorders>
          </w:tcPr>
          <w:p w:rsidR="00CD23DC" w:rsidRPr="009465E0" w:rsidRDefault="00CD23DC" w:rsidP="00CD23DC">
            <w:pPr>
              <w:autoSpaceDE w:val="0"/>
              <w:autoSpaceDN w:val="0"/>
              <w:adjustRightInd w:val="0"/>
              <w:ind w:left="0"/>
              <w:jc w:val="right"/>
              <w:rPr>
                <w:rFonts w:cs="Arial"/>
                <w:kern w:val="0"/>
                <w:sz w:val="20"/>
                <w:szCs w:val="20"/>
              </w:rPr>
            </w:pPr>
          </w:p>
        </w:tc>
      </w:tr>
      <w:tr w:rsidR="00CD23DC" w:rsidRPr="009465E0" w:rsidTr="008D6EE5">
        <w:trPr>
          <w:trHeight w:val="288"/>
        </w:trPr>
        <w:tc>
          <w:tcPr>
            <w:tcW w:w="412" w:type="dxa"/>
            <w:tcBorders>
              <w:top w:val="nil"/>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6" w:type="dxa"/>
            <w:tcBorders>
              <w:top w:val="nil"/>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932" w:type="dxa"/>
            <w:tcBorders>
              <w:top w:val="nil"/>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279"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865" w:type="dxa"/>
            <w:tcBorders>
              <w:top w:val="nil"/>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575" w:type="dxa"/>
            <w:tcBorders>
              <w:top w:val="nil"/>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038" w:type="dxa"/>
            <w:tcBorders>
              <w:top w:val="nil"/>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6"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7"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844" w:type="dxa"/>
            <w:tcBorders>
              <w:top w:val="single" w:sz="6" w:space="0" w:color="auto"/>
              <w:left w:val="dotted" w:sz="4" w:space="0" w:color="auto"/>
              <w:bottom w:val="single" w:sz="6" w:space="0" w:color="auto"/>
              <w:right w:val="dotted" w:sz="4" w:space="0" w:color="auto"/>
            </w:tcBorders>
          </w:tcPr>
          <w:p w:rsidR="00CD23DC" w:rsidRPr="009465E0" w:rsidRDefault="008D6EE5" w:rsidP="00CD23DC">
            <w:pPr>
              <w:autoSpaceDE w:val="0"/>
              <w:autoSpaceDN w:val="0"/>
              <w:adjustRightInd w:val="0"/>
              <w:ind w:left="0"/>
              <w:jc w:val="right"/>
              <w:rPr>
                <w:rFonts w:cs="Arial"/>
                <w:kern w:val="0"/>
                <w:sz w:val="20"/>
                <w:szCs w:val="20"/>
              </w:rPr>
            </w:pPr>
            <w:r w:rsidRPr="009465E0">
              <w:rPr>
                <w:rFonts w:cs="Arial" w:hint="eastAsia"/>
                <w:kern w:val="0"/>
                <w:sz w:val="20"/>
                <w:szCs w:val="20"/>
              </w:rPr>
              <w:t>6</w:t>
            </w:r>
          </w:p>
        </w:tc>
        <w:tc>
          <w:tcPr>
            <w:tcW w:w="1051" w:type="dxa"/>
            <w:vMerge/>
            <w:tcBorders>
              <w:left w:val="dotted" w:sz="4" w:space="0" w:color="auto"/>
              <w:bottom w:val="single" w:sz="6" w:space="0" w:color="auto"/>
              <w:right w:val="dotted" w:sz="4" w:space="0" w:color="auto"/>
            </w:tcBorders>
            <w:vAlign w:val="bottom"/>
          </w:tcPr>
          <w:p w:rsidR="00CD23DC" w:rsidRPr="009465E0" w:rsidRDefault="00CD23DC" w:rsidP="004D2C1A">
            <w:pPr>
              <w:autoSpaceDE w:val="0"/>
              <w:autoSpaceDN w:val="0"/>
              <w:adjustRightInd w:val="0"/>
              <w:ind w:left="0"/>
              <w:jc w:val="right"/>
              <w:rPr>
                <w:rFonts w:cs="Arial"/>
                <w:kern w:val="0"/>
                <w:sz w:val="20"/>
                <w:szCs w:val="20"/>
              </w:rPr>
            </w:pPr>
          </w:p>
        </w:tc>
        <w:tc>
          <w:tcPr>
            <w:tcW w:w="3045" w:type="dxa"/>
            <w:tcBorders>
              <w:top w:val="single" w:sz="6" w:space="0" w:color="auto"/>
              <w:left w:val="dotted" w:sz="4" w:space="0" w:color="auto"/>
              <w:bottom w:val="single" w:sz="6" w:space="0" w:color="auto"/>
            </w:tcBorders>
          </w:tcPr>
          <w:p w:rsidR="00CD23DC" w:rsidRPr="009465E0" w:rsidRDefault="00CD23DC" w:rsidP="00CD23DC">
            <w:pPr>
              <w:autoSpaceDE w:val="0"/>
              <w:autoSpaceDN w:val="0"/>
              <w:adjustRightInd w:val="0"/>
              <w:ind w:left="0"/>
              <w:jc w:val="right"/>
              <w:rPr>
                <w:rFonts w:cs="Arial"/>
                <w:kern w:val="0"/>
                <w:sz w:val="20"/>
                <w:szCs w:val="20"/>
              </w:rPr>
            </w:pPr>
          </w:p>
        </w:tc>
      </w:tr>
      <w:tr w:rsidR="004D2C1A" w:rsidRPr="009465E0" w:rsidTr="008D6EE5">
        <w:trPr>
          <w:trHeight w:val="288"/>
        </w:trPr>
        <w:tc>
          <w:tcPr>
            <w:tcW w:w="412" w:type="dxa"/>
            <w:tcBorders>
              <w:top w:val="single" w:sz="6"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r w:rsidRPr="009465E0">
              <w:rPr>
                <w:rFonts w:cs="Arial"/>
                <w:kern w:val="0"/>
                <w:sz w:val="20"/>
                <w:szCs w:val="20"/>
              </w:rPr>
              <w:t>7</w:t>
            </w:r>
          </w:p>
        </w:tc>
        <w:tc>
          <w:tcPr>
            <w:tcW w:w="686" w:type="dxa"/>
            <w:tcBorders>
              <w:top w:val="single" w:sz="6" w:space="0" w:color="auto"/>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932" w:type="dxa"/>
            <w:tcBorders>
              <w:top w:val="single" w:sz="6" w:space="0" w:color="auto"/>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279" w:type="dxa"/>
            <w:tcBorders>
              <w:top w:val="single" w:sz="6" w:space="0" w:color="auto"/>
              <w:left w:val="dotted" w:sz="4" w:space="0" w:color="auto"/>
              <w:bottom w:val="single" w:sz="6" w:space="0" w:color="auto"/>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865" w:type="dxa"/>
            <w:tcBorders>
              <w:top w:val="single" w:sz="6" w:space="0" w:color="auto"/>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575" w:type="dxa"/>
            <w:tcBorders>
              <w:top w:val="single" w:sz="6" w:space="0" w:color="auto"/>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038" w:type="dxa"/>
            <w:tcBorders>
              <w:top w:val="single" w:sz="6" w:space="0" w:color="auto"/>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686" w:type="dxa"/>
            <w:tcBorders>
              <w:top w:val="single" w:sz="6" w:space="0" w:color="auto"/>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687" w:type="dxa"/>
            <w:tcBorders>
              <w:top w:val="single" w:sz="6" w:space="0" w:color="auto"/>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844" w:type="dxa"/>
            <w:tcBorders>
              <w:top w:val="single" w:sz="6" w:space="0" w:color="auto"/>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051" w:type="dxa"/>
            <w:vMerge w:val="restart"/>
            <w:tcBorders>
              <w:top w:val="single" w:sz="6" w:space="0" w:color="auto"/>
              <w:left w:val="dotted" w:sz="4" w:space="0" w:color="auto"/>
              <w:right w:val="dotted" w:sz="4" w:space="0" w:color="auto"/>
            </w:tcBorders>
            <w:vAlign w:val="bottom"/>
          </w:tcPr>
          <w:p w:rsidR="004D2C1A" w:rsidRPr="009465E0" w:rsidRDefault="004D2C1A" w:rsidP="004D2C1A">
            <w:pPr>
              <w:autoSpaceDE w:val="0"/>
              <w:autoSpaceDN w:val="0"/>
              <w:adjustRightInd w:val="0"/>
              <w:ind w:left="0"/>
              <w:jc w:val="right"/>
              <w:rPr>
                <w:rFonts w:cs="Arial"/>
                <w:kern w:val="0"/>
                <w:sz w:val="20"/>
                <w:szCs w:val="20"/>
              </w:rPr>
            </w:pPr>
          </w:p>
        </w:tc>
        <w:tc>
          <w:tcPr>
            <w:tcW w:w="3045" w:type="dxa"/>
            <w:tcBorders>
              <w:top w:val="single" w:sz="6" w:space="0" w:color="auto"/>
              <w:left w:val="dotted" w:sz="4" w:space="0" w:color="auto"/>
              <w:bottom w:val="nil"/>
            </w:tcBorders>
          </w:tcPr>
          <w:p w:rsidR="004D2C1A" w:rsidRPr="009465E0" w:rsidRDefault="004D2C1A" w:rsidP="00CD23DC">
            <w:pPr>
              <w:autoSpaceDE w:val="0"/>
              <w:autoSpaceDN w:val="0"/>
              <w:adjustRightInd w:val="0"/>
              <w:ind w:left="0"/>
              <w:jc w:val="right"/>
              <w:rPr>
                <w:rFonts w:cs="Arial"/>
                <w:kern w:val="0"/>
                <w:sz w:val="20"/>
                <w:szCs w:val="20"/>
              </w:rPr>
            </w:pPr>
          </w:p>
        </w:tc>
      </w:tr>
      <w:tr w:rsidR="004D2C1A" w:rsidRPr="009465E0" w:rsidTr="008D6EE5">
        <w:trPr>
          <w:trHeight w:val="288"/>
        </w:trPr>
        <w:tc>
          <w:tcPr>
            <w:tcW w:w="412" w:type="dxa"/>
            <w:tcBorders>
              <w:top w:val="nil"/>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686" w:type="dxa"/>
            <w:tcBorders>
              <w:top w:val="nil"/>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932" w:type="dxa"/>
            <w:tcBorders>
              <w:top w:val="nil"/>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279" w:type="dxa"/>
            <w:tcBorders>
              <w:top w:val="single" w:sz="6" w:space="0" w:color="auto"/>
              <w:left w:val="dotted" w:sz="4" w:space="0" w:color="auto"/>
              <w:bottom w:val="single" w:sz="6" w:space="0" w:color="auto"/>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865" w:type="dxa"/>
            <w:tcBorders>
              <w:top w:val="nil"/>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575" w:type="dxa"/>
            <w:tcBorders>
              <w:top w:val="nil"/>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038" w:type="dxa"/>
            <w:tcBorders>
              <w:top w:val="nil"/>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686" w:type="dxa"/>
            <w:tcBorders>
              <w:top w:val="nil"/>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687" w:type="dxa"/>
            <w:tcBorders>
              <w:top w:val="nil"/>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844" w:type="dxa"/>
            <w:tcBorders>
              <w:top w:val="nil"/>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051" w:type="dxa"/>
            <w:vMerge/>
            <w:tcBorders>
              <w:left w:val="dotted" w:sz="4" w:space="0" w:color="auto"/>
              <w:right w:val="dotted" w:sz="4" w:space="0" w:color="auto"/>
            </w:tcBorders>
            <w:vAlign w:val="bottom"/>
          </w:tcPr>
          <w:p w:rsidR="004D2C1A" w:rsidRPr="009465E0" w:rsidRDefault="004D2C1A" w:rsidP="004D2C1A">
            <w:pPr>
              <w:autoSpaceDE w:val="0"/>
              <w:autoSpaceDN w:val="0"/>
              <w:adjustRightInd w:val="0"/>
              <w:ind w:left="0"/>
              <w:jc w:val="right"/>
              <w:rPr>
                <w:rFonts w:cs="Arial"/>
                <w:kern w:val="0"/>
                <w:sz w:val="20"/>
                <w:szCs w:val="20"/>
              </w:rPr>
            </w:pPr>
          </w:p>
        </w:tc>
        <w:tc>
          <w:tcPr>
            <w:tcW w:w="3045" w:type="dxa"/>
            <w:tcBorders>
              <w:top w:val="nil"/>
              <w:left w:val="dotted" w:sz="4" w:space="0" w:color="auto"/>
              <w:bottom w:val="nil"/>
            </w:tcBorders>
          </w:tcPr>
          <w:p w:rsidR="004D2C1A" w:rsidRPr="009465E0" w:rsidRDefault="004D2C1A" w:rsidP="00CD23DC">
            <w:pPr>
              <w:autoSpaceDE w:val="0"/>
              <w:autoSpaceDN w:val="0"/>
              <w:adjustRightInd w:val="0"/>
              <w:ind w:left="0"/>
              <w:jc w:val="right"/>
              <w:rPr>
                <w:rFonts w:cs="Arial"/>
                <w:kern w:val="0"/>
                <w:sz w:val="20"/>
                <w:szCs w:val="20"/>
              </w:rPr>
            </w:pPr>
          </w:p>
        </w:tc>
      </w:tr>
      <w:tr w:rsidR="004D2C1A" w:rsidRPr="009465E0" w:rsidTr="008D6EE5">
        <w:trPr>
          <w:trHeight w:val="288"/>
        </w:trPr>
        <w:tc>
          <w:tcPr>
            <w:tcW w:w="412" w:type="dxa"/>
            <w:tcBorders>
              <w:top w:val="nil"/>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686" w:type="dxa"/>
            <w:tcBorders>
              <w:top w:val="nil"/>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932" w:type="dxa"/>
            <w:tcBorders>
              <w:top w:val="nil"/>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279" w:type="dxa"/>
            <w:tcBorders>
              <w:top w:val="single" w:sz="6" w:space="0" w:color="auto"/>
              <w:left w:val="dotted" w:sz="4" w:space="0" w:color="auto"/>
              <w:bottom w:val="single" w:sz="6" w:space="0" w:color="auto"/>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865" w:type="dxa"/>
            <w:tcBorders>
              <w:top w:val="nil"/>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575" w:type="dxa"/>
            <w:tcBorders>
              <w:top w:val="nil"/>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038" w:type="dxa"/>
            <w:tcBorders>
              <w:top w:val="nil"/>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686" w:type="dxa"/>
            <w:tcBorders>
              <w:top w:val="nil"/>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687" w:type="dxa"/>
            <w:tcBorders>
              <w:top w:val="nil"/>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844" w:type="dxa"/>
            <w:tcBorders>
              <w:top w:val="nil"/>
              <w:left w:val="dotted" w:sz="4" w:space="0" w:color="auto"/>
              <w:bottom w:val="nil"/>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051" w:type="dxa"/>
            <w:vMerge/>
            <w:tcBorders>
              <w:left w:val="dotted" w:sz="4" w:space="0" w:color="auto"/>
              <w:right w:val="dotted" w:sz="4" w:space="0" w:color="auto"/>
            </w:tcBorders>
            <w:vAlign w:val="bottom"/>
          </w:tcPr>
          <w:p w:rsidR="004D2C1A" w:rsidRPr="009465E0" w:rsidRDefault="004D2C1A" w:rsidP="004D2C1A">
            <w:pPr>
              <w:autoSpaceDE w:val="0"/>
              <w:autoSpaceDN w:val="0"/>
              <w:adjustRightInd w:val="0"/>
              <w:ind w:left="0"/>
              <w:jc w:val="right"/>
              <w:rPr>
                <w:rFonts w:cs="Arial"/>
                <w:kern w:val="0"/>
                <w:sz w:val="20"/>
                <w:szCs w:val="20"/>
              </w:rPr>
            </w:pPr>
          </w:p>
        </w:tc>
        <w:tc>
          <w:tcPr>
            <w:tcW w:w="3045" w:type="dxa"/>
            <w:tcBorders>
              <w:top w:val="nil"/>
              <w:left w:val="dotted" w:sz="4" w:space="0" w:color="auto"/>
              <w:bottom w:val="nil"/>
            </w:tcBorders>
          </w:tcPr>
          <w:p w:rsidR="004D2C1A" w:rsidRPr="009465E0" w:rsidRDefault="004D2C1A" w:rsidP="00CD23DC">
            <w:pPr>
              <w:autoSpaceDE w:val="0"/>
              <w:autoSpaceDN w:val="0"/>
              <w:adjustRightInd w:val="0"/>
              <w:ind w:left="0"/>
              <w:jc w:val="right"/>
              <w:rPr>
                <w:rFonts w:cs="Arial"/>
                <w:kern w:val="0"/>
                <w:sz w:val="20"/>
                <w:szCs w:val="20"/>
              </w:rPr>
            </w:pPr>
          </w:p>
        </w:tc>
      </w:tr>
      <w:tr w:rsidR="004D2C1A" w:rsidRPr="009465E0" w:rsidTr="008D6EE5">
        <w:trPr>
          <w:trHeight w:val="288"/>
        </w:trPr>
        <w:tc>
          <w:tcPr>
            <w:tcW w:w="412" w:type="dxa"/>
            <w:tcBorders>
              <w:top w:val="nil"/>
              <w:bottom w:val="single" w:sz="6" w:space="0" w:color="auto"/>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686" w:type="dxa"/>
            <w:tcBorders>
              <w:top w:val="nil"/>
              <w:left w:val="dotted" w:sz="4" w:space="0" w:color="auto"/>
              <w:bottom w:val="single" w:sz="6" w:space="0" w:color="auto"/>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932" w:type="dxa"/>
            <w:tcBorders>
              <w:top w:val="nil"/>
              <w:left w:val="dotted" w:sz="4" w:space="0" w:color="auto"/>
              <w:bottom w:val="single" w:sz="6" w:space="0" w:color="auto"/>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279" w:type="dxa"/>
            <w:tcBorders>
              <w:top w:val="single" w:sz="6" w:space="0" w:color="auto"/>
              <w:left w:val="dotted" w:sz="4" w:space="0" w:color="auto"/>
              <w:bottom w:val="single" w:sz="6" w:space="0" w:color="auto"/>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865" w:type="dxa"/>
            <w:tcBorders>
              <w:top w:val="nil"/>
              <w:left w:val="dotted" w:sz="4" w:space="0" w:color="auto"/>
              <w:bottom w:val="single" w:sz="6" w:space="0" w:color="auto"/>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575" w:type="dxa"/>
            <w:tcBorders>
              <w:top w:val="nil"/>
              <w:left w:val="dotted" w:sz="4" w:space="0" w:color="auto"/>
              <w:bottom w:val="single" w:sz="6" w:space="0" w:color="auto"/>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038" w:type="dxa"/>
            <w:tcBorders>
              <w:top w:val="nil"/>
              <w:left w:val="dotted" w:sz="4" w:space="0" w:color="auto"/>
              <w:bottom w:val="single" w:sz="6" w:space="0" w:color="auto"/>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686" w:type="dxa"/>
            <w:tcBorders>
              <w:top w:val="nil"/>
              <w:left w:val="dotted" w:sz="4" w:space="0" w:color="auto"/>
              <w:bottom w:val="single" w:sz="6" w:space="0" w:color="auto"/>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687" w:type="dxa"/>
            <w:tcBorders>
              <w:top w:val="nil"/>
              <w:left w:val="dotted" w:sz="4" w:space="0" w:color="auto"/>
              <w:bottom w:val="single" w:sz="6" w:space="0" w:color="auto"/>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844" w:type="dxa"/>
            <w:tcBorders>
              <w:top w:val="nil"/>
              <w:left w:val="dotted" w:sz="4" w:space="0" w:color="auto"/>
              <w:bottom w:val="single" w:sz="6" w:space="0" w:color="auto"/>
              <w:right w:val="dotted" w:sz="4" w:space="0" w:color="auto"/>
            </w:tcBorders>
          </w:tcPr>
          <w:p w:rsidR="004D2C1A" w:rsidRPr="009465E0" w:rsidRDefault="004D2C1A" w:rsidP="00CD23DC">
            <w:pPr>
              <w:autoSpaceDE w:val="0"/>
              <w:autoSpaceDN w:val="0"/>
              <w:adjustRightInd w:val="0"/>
              <w:ind w:left="0"/>
              <w:jc w:val="right"/>
              <w:rPr>
                <w:rFonts w:cs="Arial"/>
                <w:kern w:val="0"/>
                <w:sz w:val="20"/>
                <w:szCs w:val="20"/>
              </w:rPr>
            </w:pPr>
          </w:p>
        </w:tc>
        <w:tc>
          <w:tcPr>
            <w:tcW w:w="1051" w:type="dxa"/>
            <w:vMerge/>
            <w:tcBorders>
              <w:left w:val="dotted" w:sz="4" w:space="0" w:color="auto"/>
              <w:bottom w:val="single" w:sz="6" w:space="0" w:color="auto"/>
              <w:right w:val="dotted" w:sz="4" w:space="0" w:color="auto"/>
            </w:tcBorders>
            <w:vAlign w:val="bottom"/>
          </w:tcPr>
          <w:p w:rsidR="004D2C1A" w:rsidRPr="009465E0" w:rsidRDefault="004D2C1A" w:rsidP="004D2C1A">
            <w:pPr>
              <w:autoSpaceDE w:val="0"/>
              <w:autoSpaceDN w:val="0"/>
              <w:adjustRightInd w:val="0"/>
              <w:ind w:left="0"/>
              <w:jc w:val="right"/>
              <w:rPr>
                <w:rFonts w:cs="Arial"/>
                <w:kern w:val="0"/>
                <w:sz w:val="20"/>
                <w:szCs w:val="20"/>
              </w:rPr>
            </w:pPr>
          </w:p>
        </w:tc>
        <w:tc>
          <w:tcPr>
            <w:tcW w:w="3045" w:type="dxa"/>
            <w:tcBorders>
              <w:top w:val="nil"/>
              <w:left w:val="dotted" w:sz="4" w:space="0" w:color="auto"/>
              <w:bottom w:val="single" w:sz="6" w:space="0" w:color="auto"/>
            </w:tcBorders>
          </w:tcPr>
          <w:p w:rsidR="004D2C1A" w:rsidRPr="009465E0" w:rsidRDefault="004D2C1A" w:rsidP="00CD23DC">
            <w:pPr>
              <w:autoSpaceDE w:val="0"/>
              <w:autoSpaceDN w:val="0"/>
              <w:adjustRightInd w:val="0"/>
              <w:ind w:left="0"/>
              <w:jc w:val="right"/>
              <w:rPr>
                <w:rFonts w:cs="Arial"/>
                <w:kern w:val="0"/>
                <w:sz w:val="20"/>
                <w:szCs w:val="20"/>
              </w:rPr>
            </w:pPr>
          </w:p>
        </w:tc>
      </w:tr>
      <w:tr w:rsidR="00CD23DC" w:rsidRPr="009465E0" w:rsidTr="008D6EE5">
        <w:trPr>
          <w:trHeight w:val="288"/>
        </w:trPr>
        <w:tc>
          <w:tcPr>
            <w:tcW w:w="412" w:type="dxa"/>
            <w:tcBorders>
              <w:top w:val="single" w:sz="6"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r w:rsidRPr="009465E0">
              <w:rPr>
                <w:rFonts w:cs="Arial"/>
                <w:kern w:val="0"/>
                <w:sz w:val="20"/>
                <w:szCs w:val="20"/>
              </w:rPr>
              <w:t>8</w:t>
            </w:r>
          </w:p>
        </w:tc>
        <w:tc>
          <w:tcPr>
            <w:tcW w:w="686" w:type="dxa"/>
            <w:tcBorders>
              <w:top w:val="single" w:sz="6" w:space="0" w:color="auto"/>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932" w:type="dxa"/>
            <w:tcBorders>
              <w:top w:val="single" w:sz="6" w:space="0" w:color="auto"/>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279"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865" w:type="dxa"/>
            <w:tcBorders>
              <w:top w:val="single" w:sz="6" w:space="0" w:color="auto"/>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575" w:type="dxa"/>
            <w:tcBorders>
              <w:top w:val="single" w:sz="6" w:space="0" w:color="auto"/>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038" w:type="dxa"/>
            <w:tcBorders>
              <w:top w:val="single" w:sz="6" w:space="0" w:color="auto"/>
              <w:left w:val="dotted" w:sz="4" w:space="0" w:color="auto"/>
              <w:bottom w:val="nil"/>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6"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7"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844" w:type="dxa"/>
            <w:tcBorders>
              <w:top w:val="single" w:sz="6" w:space="0" w:color="auto"/>
              <w:left w:val="dotted" w:sz="4" w:space="0" w:color="auto"/>
              <w:bottom w:val="single" w:sz="6"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051" w:type="dxa"/>
            <w:vMerge w:val="restart"/>
            <w:tcBorders>
              <w:top w:val="single" w:sz="6" w:space="0" w:color="auto"/>
              <w:left w:val="dotted" w:sz="4" w:space="0" w:color="auto"/>
              <w:right w:val="dotted" w:sz="4" w:space="0" w:color="auto"/>
            </w:tcBorders>
            <w:vAlign w:val="bottom"/>
          </w:tcPr>
          <w:p w:rsidR="00CD23DC" w:rsidRPr="009465E0" w:rsidRDefault="00CD23DC" w:rsidP="004D2C1A">
            <w:pPr>
              <w:autoSpaceDE w:val="0"/>
              <w:autoSpaceDN w:val="0"/>
              <w:adjustRightInd w:val="0"/>
              <w:ind w:left="0"/>
              <w:jc w:val="right"/>
              <w:rPr>
                <w:rFonts w:cs="Arial"/>
                <w:kern w:val="0"/>
                <w:sz w:val="20"/>
                <w:szCs w:val="20"/>
              </w:rPr>
            </w:pPr>
          </w:p>
        </w:tc>
        <w:tc>
          <w:tcPr>
            <w:tcW w:w="3045" w:type="dxa"/>
            <w:tcBorders>
              <w:top w:val="single" w:sz="6" w:space="0" w:color="auto"/>
              <w:left w:val="dotted" w:sz="4" w:space="0" w:color="auto"/>
              <w:bottom w:val="single" w:sz="6" w:space="0" w:color="auto"/>
            </w:tcBorders>
          </w:tcPr>
          <w:p w:rsidR="00CD23DC" w:rsidRPr="009465E0" w:rsidRDefault="00CD23DC" w:rsidP="00CD23DC">
            <w:pPr>
              <w:autoSpaceDE w:val="0"/>
              <w:autoSpaceDN w:val="0"/>
              <w:adjustRightInd w:val="0"/>
              <w:ind w:left="0"/>
              <w:jc w:val="right"/>
              <w:rPr>
                <w:rFonts w:cs="Arial"/>
                <w:kern w:val="0"/>
                <w:sz w:val="20"/>
                <w:szCs w:val="20"/>
              </w:rPr>
            </w:pPr>
          </w:p>
        </w:tc>
      </w:tr>
      <w:tr w:rsidR="00CD23DC" w:rsidRPr="009465E0" w:rsidTr="008D6EE5">
        <w:trPr>
          <w:trHeight w:val="288"/>
        </w:trPr>
        <w:tc>
          <w:tcPr>
            <w:tcW w:w="412" w:type="dxa"/>
            <w:tcBorders>
              <w:top w:val="nil"/>
              <w:bottom w:val="single" w:sz="12"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6" w:type="dxa"/>
            <w:tcBorders>
              <w:top w:val="nil"/>
              <w:left w:val="dotted" w:sz="4" w:space="0" w:color="auto"/>
              <w:bottom w:val="single" w:sz="12"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932" w:type="dxa"/>
            <w:tcBorders>
              <w:top w:val="nil"/>
              <w:left w:val="dotted" w:sz="4" w:space="0" w:color="auto"/>
              <w:bottom w:val="single" w:sz="12"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279" w:type="dxa"/>
            <w:tcBorders>
              <w:top w:val="single" w:sz="6" w:space="0" w:color="auto"/>
              <w:left w:val="dotted" w:sz="4" w:space="0" w:color="auto"/>
              <w:bottom w:val="single" w:sz="12"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865" w:type="dxa"/>
            <w:tcBorders>
              <w:top w:val="nil"/>
              <w:left w:val="dotted" w:sz="4" w:space="0" w:color="auto"/>
              <w:bottom w:val="single" w:sz="12"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575" w:type="dxa"/>
            <w:tcBorders>
              <w:top w:val="nil"/>
              <w:left w:val="dotted" w:sz="4" w:space="0" w:color="auto"/>
              <w:bottom w:val="single" w:sz="12"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038" w:type="dxa"/>
            <w:tcBorders>
              <w:top w:val="nil"/>
              <w:left w:val="dotted" w:sz="4" w:space="0" w:color="auto"/>
              <w:bottom w:val="single" w:sz="12"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6" w:type="dxa"/>
            <w:tcBorders>
              <w:top w:val="single" w:sz="6" w:space="0" w:color="auto"/>
              <w:left w:val="dotted" w:sz="4" w:space="0" w:color="auto"/>
              <w:bottom w:val="single" w:sz="12"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687" w:type="dxa"/>
            <w:tcBorders>
              <w:top w:val="single" w:sz="6" w:space="0" w:color="auto"/>
              <w:left w:val="dotted" w:sz="4" w:space="0" w:color="auto"/>
              <w:bottom w:val="single" w:sz="12"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844" w:type="dxa"/>
            <w:tcBorders>
              <w:top w:val="single" w:sz="6" w:space="0" w:color="auto"/>
              <w:left w:val="dotted" w:sz="4" w:space="0" w:color="auto"/>
              <w:bottom w:val="single" w:sz="12"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1051" w:type="dxa"/>
            <w:vMerge/>
            <w:tcBorders>
              <w:left w:val="dotted" w:sz="4" w:space="0" w:color="auto"/>
              <w:bottom w:val="single" w:sz="12" w:space="0" w:color="auto"/>
              <w:right w:val="dotted" w:sz="4" w:space="0" w:color="auto"/>
            </w:tcBorders>
          </w:tcPr>
          <w:p w:rsidR="00CD23DC" w:rsidRPr="009465E0" w:rsidRDefault="00CD23DC" w:rsidP="00CD23DC">
            <w:pPr>
              <w:autoSpaceDE w:val="0"/>
              <w:autoSpaceDN w:val="0"/>
              <w:adjustRightInd w:val="0"/>
              <w:ind w:left="0"/>
              <w:jc w:val="right"/>
              <w:rPr>
                <w:rFonts w:cs="Arial"/>
                <w:kern w:val="0"/>
                <w:sz w:val="20"/>
                <w:szCs w:val="20"/>
              </w:rPr>
            </w:pPr>
          </w:p>
        </w:tc>
        <w:tc>
          <w:tcPr>
            <w:tcW w:w="3045" w:type="dxa"/>
            <w:tcBorders>
              <w:top w:val="single" w:sz="6" w:space="0" w:color="auto"/>
              <w:left w:val="dotted" w:sz="4" w:space="0" w:color="auto"/>
              <w:bottom w:val="single" w:sz="12" w:space="0" w:color="auto"/>
            </w:tcBorders>
          </w:tcPr>
          <w:p w:rsidR="00CD23DC" w:rsidRPr="009465E0" w:rsidRDefault="00CD23DC" w:rsidP="00CD23DC">
            <w:pPr>
              <w:autoSpaceDE w:val="0"/>
              <w:autoSpaceDN w:val="0"/>
              <w:adjustRightInd w:val="0"/>
              <w:ind w:left="0"/>
              <w:jc w:val="right"/>
              <w:rPr>
                <w:rFonts w:cs="Arial"/>
                <w:kern w:val="0"/>
                <w:sz w:val="20"/>
                <w:szCs w:val="20"/>
              </w:rPr>
            </w:pPr>
          </w:p>
        </w:tc>
      </w:tr>
    </w:tbl>
    <w:p w:rsidR="008D6EE5" w:rsidRPr="009465E0" w:rsidRDefault="008D6EE5" w:rsidP="00CD23DC">
      <w:pPr>
        <w:ind w:left="0"/>
        <w:sectPr w:rsidR="008D6EE5" w:rsidRPr="009465E0" w:rsidSect="008D6EE5">
          <w:pgSz w:w="16839" w:h="11907" w:orient="landscape" w:code="9"/>
          <w:pgMar w:top="1418" w:right="1701" w:bottom="1418" w:left="1134" w:header="851" w:footer="992" w:gutter="0"/>
          <w:cols w:space="425"/>
          <w:docGrid w:linePitch="360"/>
        </w:sectPr>
      </w:pPr>
    </w:p>
    <w:p w:rsidR="00CD23DC" w:rsidRPr="009465E0" w:rsidRDefault="008D6EE5" w:rsidP="003B3C30">
      <w:r w:rsidRPr="009465E0">
        <w:rPr>
          <w:rFonts w:hint="eastAsia"/>
        </w:rPr>
        <w:lastRenderedPageBreak/>
        <w:t xml:space="preserve">Suppose if </w:t>
      </w:r>
      <w:r w:rsidR="00720106" w:rsidRPr="009465E0">
        <w:rPr>
          <w:rFonts w:hint="eastAsia"/>
        </w:rPr>
        <w:t xml:space="preserve">the expectation of </w:t>
      </w:r>
      <w:r w:rsidR="00720106" w:rsidRPr="009465E0">
        <w:t>infrastructure</w:t>
      </w:r>
      <w:r w:rsidR="00720106" w:rsidRPr="009465E0">
        <w:rPr>
          <w:rFonts w:hint="eastAsia"/>
        </w:rPr>
        <w:t xml:space="preserve"> budget is 45 core in three years (</w:t>
      </w:r>
      <w:r w:rsidR="00720106" w:rsidRPr="009465E0">
        <w:t>refer</w:t>
      </w:r>
      <w:r w:rsidR="00720106" w:rsidRPr="009465E0">
        <w:rPr>
          <w:rFonts w:hint="eastAsia"/>
        </w:rPr>
        <w:t xml:space="preserve"> to </w:t>
      </w:r>
      <w:r w:rsidR="00720106" w:rsidRPr="009465E0">
        <w:t>table</w:t>
      </w:r>
      <w:r w:rsidR="00720106" w:rsidRPr="009465E0">
        <w:rPr>
          <w:rFonts w:hint="eastAsia"/>
        </w:rPr>
        <w:t xml:space="preserve"> (5) </w:t>
      </w:r>
      <w:r w:rsidR="002F59AB" w:rsidRPr="009465E0">
        <w:rPr>
          <w:rFonts w:hint="eastAsia"/>
        </w:rPr>
        <w:t>T</w:t>
      </w:r>
      <w:r w:rsidR="002F59AB" w:rsidRPr="009465E0">
        <w:t>o</w:t>
      </w:r>
      <w:r w:rsidR="002F59AB" w:rsidRPr="009465E0">
        <w:rPr>
          <w:rFonts w:hint="eastAsia"/>
        </w:rPr>
        <w:t>tal Develo</w:t>
      </w:r>
      <w:r w:rsidR="003B3C30" w:rsidRPr="009465E0">
        <w:rPr>
          <w:rFonts w:hint="eastAsia"/>
        </w:rPr>
        <w:t xml:space="preserve">pment Budget in Last Three Years).  In the list </w:t>
      </w:r>
      <w:r w:rsidR="003B3C30" w:rsidRPr="009465E0">
        <w:t>the</w:t>
      </w:r>
      <w:r w:rsidR="003B3C30" w:rsidRPr="009465E0">
        <w:rPr>
          <w:rFonts w:hint="eastAsia"/>
        </w:rPr>
        <w:t xml:space="preserve"> total cost of 1,2,3,4,5 sub-projects are 45 crore. Thus, CC can expect to fund the first five sub-projects. H</w:t>
      </w:r>
      <w:r w:rsidR="003B3C30" w:rsidRPr="009465E0">
        <w:t>o</w:t>
      </w:r>
      <w:r w:rsidR="003B3C30" w:rsidRPr="009465E0">
        <w:rPr>
          <w:rFonts w:hint="eastAsia"/>
        </w:rPr>
        <w:t>wever, total number of th</w:t>
      </w:r>
      <w:r w:rsidR="003B48E3" w:rsidRPr="009465E0">
        <w:rPr>
          <w:rFonts w:hint="eastAsia"/>
        </w:rPr>
        <w:t>e</w:t>
      </w:r>
      <w:r w:rsidR="003B3C30" w:rsidRPr="009465E0">
        <w:rPr>
          <w:rFonts w:hint="eastAsia"/>
        </w:rPr>
        <w:t xml:space="preserve"> sub-project is much more than five. Thus CC should make effort to increase funding resources to cover the cost of the 6</w:t>
      </w:r>
      <w:r w:rsidR="003B3C30" w:rsidRPr="009465E0">
        <w:rPr>
          <w:rFonts w:hint="eastAsia"/>
          <w:vertAlign w:val="superscript"/>
        </w:rPr>
        <w:t>th</w:t>
      </w:r>
      <w:r w:rsidR="003B3C30" w:rsidRPr="009465E0">
        <w:rPr>
          <w:rFonts w:hint="eastAsia"/>
        </w:rPr>
        <w:t xml:space="preserve"> project and onward. </w:t>
      </w:r>
    </w:p>
    <w:p w:rsidR="00DB0001" w:rsidRPr="009465E0" w:rsidRDefault="00DB0001" w:rsidP="003B3C30"/>
    <w:p w:rsidR="00DB0001" w:rsidRPr="009465E0" w:rsidRDefault="00FC50CB" w:rsidP="003B3C30">
      <w:r w:rsidRPr="009465E0">
        <w:rPr>
          <w:rFonts w:hint="eastAsia"/>
        </w:rPr>
        <w:t xml:space="preserve">IT is important not to change the priority order without </w:t>
      </w:r>
      <w:r w:rsidRPr="009465E0">
        <w:t>appropriate</w:t>
      </w:r>
      <w:r w:rsidRPr="009465E0">
        <w:rPr>
          <w:rFonts w:hint="eastAsia"/>
        </w:rPr>
        <w:t xml:space="preserve"> procedure. T</w:t>
      </w:r>
      <w:r w:rsidRPr="009465E0">
        <w:t>h</w:t>
      </w:r>
      <w:r w:rsidRPr="009465E0">
        <w:rPr>
          <w:rFonts w:hint="eastAsia"/>
        </w:rPr>
        <w:t xml:space="preserve">e inclusive project list is approved by the mayor and </w:t>
      </w:r>
      <w:r w:rsidRPr="009465E0">
        <w:t>consensus</w:t>
      </w:r>
      <w:r w:rsidRPr="009465E0">
        <w:rPr>
          <w:rFonts w:hint="eastAsia"/>
        </w:rPr>
        <w:t xml:space="preserve"> is made by stakeholders. Therefore, changing priority without </w:t>
      </w:r>
      <w:r w:rsidRPr="009465E0">
        <w:t>consensus</w:t>
      </w:r>
      <w:r w:rsidRPr="009465E0">
        <w:rPr>
          <w:rFonts w:hint="eastAsia"/>
        </w:rPr>
        <w:t xml:space="preserve"> must not </w:t>
      </w:r>
      <w:r w:rsidRPr="009465E0">
        <w:t>allow</w:t>
      </w:r>
      <w:r w:rsidRPr="009465E0">
        <w:rPr>
          <w:rFonts w:hint="eastAsia"/>
        </w:rPr>
        <w:t>. Thus, for example,</w:t>
      </w:r>
      <w:r w:rsidR="00683BC1" w:rsidRPr="009465E0">
        <w:rPr>
          <w:rFonts w:hint="eastAsia"/>
        </w:rPr>
        <w:t xml:space="preserve"> un-official </w:t>
      </w:r>
      <w:r w:rsidRPr="009465E0">
        <w:rPr>
          <w:rFonts w:hint="eastAsia"/>
        </w:rPr>
        <w:t xml:space="preserve">political </w:t>
      </w:r>
      <w:r w:rsidR="00683BC1" w:rsidRPr="009465E0">
        <w:t>interference</w:t>
      </w:r>
      <w:r w:rsidR="00683BC1" w:rsidRPr="009465E0">
        <w:rPr>
          <w:rFonts w:hint="eastAsia"/>
        </w:rPr>
        <w:t xml:space="preserve">shall be refused. </w:t>
      </w:r>
    </w:p>
    <w:p w:rsidR="00DB0001" w:rsidRPr="009465E0" w:rsidRDefault="00DB0001" w:rsidP="003B3C30"/>
    <w:p w:rsidR="00DB0001" w:rsidRPr="009465E0" w:rsidRDefault="00683BC1" w:rsidP="003B3C30">
      <w:r w:rsidRPr="009465E0">
        <w:rPr>
          <w:rFonts w:hint="eastAsia"/>
        </w:rPr>
        <w:t xml:space="preserve">However, some donor funded </w:t>
      </w:r>
      <w:r w:rsidRPr="009465E0">
        <w:t>projects</w:t>
      </w:r>
      <w:r w:rsidRPr="009465E0">
        <w:rPr>
          <w:rFonts w:hint="eastAsia"/>
        </w:rPr>
        <w:t xml:space="preserve"> are </w:t>
      </w:r>
      <w:r w:rsidR="003B48E3" w:rsidRPr="009465E0">
        <w:rPr>
          <w:rFonts w:hint="eastAsia"/>
        </w:rPr>
        <w:t xml:space="preserve">often </w:t>
      </w:r>
      <w:r w:rsidRPr="009465E0">
        <w:rPr>
          <w:rFonts w:hint="eastAsia"/>
        </w:rPr>
        <w:t>infrastructure development</w:t>
      </w:r>
      <w:r w:rsidR="003B48E3" w:rsidRPr="009465E0">
        <w:rPr>
          <w:rFonts w:hint="eastAsia"/>
        </w:rPr>
        <w:t xml:space="preserve"> of specific category.S</w:t>
      </w:r>
      <w:r w:rsidR="003B48E3" w:rsidRPr="009465E0">
        <w:t>u</w:t>
      </w:r>
      <w:r w:rsidR="003B48E3" w:rsidRPr="009465E0">
        <w:rPr>
          <w:rFonts w:hint="eastAsia"/>
        </w:rPr>
        <w:t>ppose</w:t>
      </w:r>
      <w:r w:rsidRPr="009465E0">
        <w:rPr>
          <w:rFonts w:hint="eastAsia"/>
        </w:rPr>
        <w:t xml:space="preserve"> a </w:t>
      </w:r>
      <w:r w:rsidR="00431841" w:rsidRPr="009465E0">
        <w:rPr>
          <w:rFonts w:hint="eastAsia"/>
        </w:rPr>
        <w:t xml:space="preserve">donor offers CC a </w:t>
      </w:r>
      <w:r w:rsidRPr="009465E0">
        <w:rPr>
          <w:rFonts w:hint="eastAsia"/>
        </w:rPr>
        <w:t>drainage improvement pro</w:t>
      </w:r>
      <w:r w:rsidR="00431841" w:rsidRPr="009465E0">
        <w:rPr>
          <w:rFonts w:hint="eastAsia"/>
        </w:rPr>
        <w:t xml:space="preserve">ject which </w:t>
      </w:r>
      <w:r w:rsidR="00431841" w:rsidRPr="009465E0">
        <w:t>priority</w:t>
      </w:r>
      <w:r w:rsidR="00431841" w:rsidRPr="009465E0">
        <w:rPr>
          <w:rFonts w:hint="eastAsia"/>
        </w:rPr>
        <w:t xml:space="preserve"> is not hig</w:t>
      </w:r>
      <w:r w:rsidR="003B48E3" w:rsidRPr="009465E0">
        <w:rPr>
          <w:rFonts w:hint="eastAsia"/>
        </w:rPr>
        <w:t>h</w:t>
      </w:r>
      <w:r w:rsidR="00431841" w:rsidRPr="009465E0">
        <w:rPr>
          <w:rFonts w:hint="eastAsia"/>
        </w:rPr>
        <w:t xml:space="preserve"> in the priority list. </w:t>
      </w:r>
      <w:r w:rsidR="003B48E3" w:rsidRPr="009465E0">
        <w:rPr>
          <w:rFonts w:hint="eastAsia"/>
        </w:rPr>
        <w:t xml:space="preserve">CC does not have to </w:t>
      </w:r>
      <w:r w:rsidR="003B48E3" w:rsidRPr="009465E0">
        <w:t>decline</w:t>
      </w:r>
      <w:r w:rsidR="003B48E3" w:rsidRPr="009465E0">
        <w:rPr>
          <w:rFonts w:hint="eastAsia"/>
        </w:rPr>
        <w:t xml:space="preserve"> the good chance. </w:t>
      </w:r>
    </w:p>
    <w:p w:rsidR="00DB0001" w:rsidRPr="009465E0" w:rsidRDefault="00DB0001" w:rsidP="003B3C30"/>
    <w:p w:rsidR="00DB0001" w:rsidRPr="009465E0" w:rsidRDefault="00DB0001" w:rsidP="003B48E3">
      <w:pPr>
        <w:ind w:left="0"/>
      </w:pPr>
    </w:p>
    <w:p w:rsidR="00DB0001" w:rsidRPr="009465E0" w:rsidRDefault="00DB0001" w:rsidP="003B3C30"/>
    <w:p w:rsidR="00DB0001" w:rsidRPr="009465E0" w:rsidRDefault="00DB0001" w:rsidP="00DB0001">
      <w:pPr>
        <w:pStyle w:val="Heading2"/>
        <w:spacing w:after="120"/>
        <w:rPr>
          <w:lang w:val="en-US" w:eastAsia="ja-JP"/>
        </w:rPr>
      </w:pPr>
      <w:bookmarkStart w:id="60" w:name="_Toc508709803"/>
      <w:r w:rsidRPr="009465E0">
        <w:rPr>
          <w:rFonts w:hint="eastAsia"/>
          <w:lang w:val="en-US" w:eastAsia="ja-JP"/>
        </w:rPr>
        <w:t>F</w:t>
      </w:r>
      <w:r w:rsidRPr="009465E0">
        <w:rPr>
          <w:lang w:val="en-US" w:eastAsia="ja-JP"/>
        </w:rPr>
        <w:t>u</w:t>
      </w:r>
      <w:r w:rsidRPr="009465E0">
        <w:rPr>
          <w:rFonts w:hint="eastAsia"/>
          <w:lang w:val="en-US" w:eastAsia="ja-JP"/>
        </w:rPr>
        <w:t>nd Raising Promotion</w:t>
      </w:r>
      <w:bookmarkEnd w:id="60"/>
    </w:p>
    <w:p w:rsidR="003B48E3" w:rsidRPr="009465E0" w:rsidRDefault="003B48E3" w:rsidP="003B48E3"/>
    <w:p w:rsidR="003B48E3" w:rsidRPr="009465E0" w:rsidRDefault="003B48E3" w:rsidP="00A21CDE">
      <w:pPr>
        <w:pStyle w:val="Heading4"/>
        <w:numPr>
          <w:ilvl w:val="0"/>
          <w:numId w:val="41"/>
        </w:numPr>
      </w:pPr>
      <w:bookmarkStart w:id="61" w:name="_Toc508709804"/>
      <w:r w:rsidRPr="009465E0">
        <w:rPr>
          <w:rFonts w:hint="eastAsia"/>
        </w:rPr>
        <w:t>F</w:t>
      </w:r>
      <w:r w:rsidRPr="009465E0">
        <w:t>u</w:t>
      </w:r>
      <w:r w:rsidRPr="009465E0">
        <w:rPr>
          <w:rFonts w:hint="eastAsia"/>
        </w:rPr>
        <w:t>nd Raising Effort</w:t>
      </w:r>
      <w:bookmarkEnd w:id="61"/>
    </w:p>
    <w:p w:rsidR="00BA77D9" w:rsidRPr="009465E0" w:rsidRDefault="00BA77D9" w:rsidP="00BA77D9">
      <w:r w:rsidRPr="009465E0">
        <w:rPr>
          <w:rFonts w:hint="eastAsia"/>
        </w:rPr>
        <w:t>S</w:t>
      </w:r>
      <w:r w:rsidRPr="009465E0">
        <w:t>o</w:t>
      </w:r>
      <w:r w:rsidRPr="009465E0">
        <w:rPr>
          <w:rFonts w:hint="eastAsia"/>
        </w:rPr>
        <w:t xml:space="preserve">me CC is </w:t>
      </w:r>
      <w:r w:rsidRPr="009465E0">
        <w:t>receiving</w:t>
      </w:r>
      <w:r w:rsidRPr="009465E0">
        <w:rPr>
          <w:rFonts w:hint="eastAsia"/>
        </w:rPr>
        <w:t xml:space="preserve"> more </w:t>
      </w:r>
      <w:r w:rsidRPr="009465E0">
        <w:t>funding</w:t>
      </w:r>
      <w:r w:rsidRPr="009465E0">
        <w:rPr>
          <w:rFonts w:hint="eastAsia"/>
        </w:rPr>
        <w:t xml:space="preserve"> from outside and some is </w:t>
      </w:r>
      <w:r w:rsidRPr="009465E0">
        <w:t>receiving</w:t>
      </w:r>
      <w:r w:rsidRPr="009465E0">
        <w:rPr>
          <w:rFonts w:hint="eastAsia"/>
        </w:rPr>
        <w:t xml:space="preserve"> less. T</w:t>
      </w:r>
      <w:r w:rsidRPr="009465E0">
        <w:t>h</w:t>
      </w:r>
      <w:r w:rsidRPr="009465E0">
        <w:rPr>
          <w:rFonts w:hint="eastAsia"/>
        </w:rPr>
        <w:t xml:space="preserve">is can be partly </w:t>
      </w:r>
      <w:r w:rsidRPr="009465E0">
        <w:t>controlled</w:t>
      </w:r>
      <w:r w:rsidRPr="009465E0">
        <w:rPr>
          <w:rFonts w:hint="eastAsia"/>
        </w:rPr>
        <w:t xml:space="preserve"> by CC</w:t>
      </w:r>
      <w:r w:rsidRPr="009465E0">
        <w:t>’</w:t>
      </w:r>
      <w:r w:rsidRPr="009465E0">
        <w:rPr>
          <w:rFonts w:hint="eastAsia"/>
        </w:rPr>
        <w:t xml:space="preserve">s effort. The </w:t>
      </w:r>
      <w:r w:rsidRPr="009465E0">
        <w:t>following</w:t>
      </w:r>
      <w:r w:rsidRPr="009465E0">
        <w:rPr>
          <w:rFonts w:hint="eastAsia"/>
        </w:rPr>
        <w:t xml:space="preserve"> is to do list of CC</w:t>
      </w:r>
      <w:r w:rsidRPr="009465E0">
        <w:t>’</w:t>
      </w:r>
      <w:r w:rsidRPr="009465E0">
        <w:rPr>
          <w:rFonts w:hint="eastAsia"/>
        </w:rPr>
        <w:t>s fund rising.</w:t>
      </w:r>
    </w:p>
    <w:p w:rsidR="003B48E3" w:rsidRPr="009465E0" w:rsidRDefault="003B48E3" w:rsidP="003B48E3"/>
    <w:p w:rsidR="003B48E3" w:rsidRPr="009465E0" w:rsidRDefault="003B48E3" w:rsidP="003B48E3"/>
    <w:p w:rsidR="00DB0001" w:rsidRPr="009465E0" w:rsidRDefault="00F3003C" w:rsidP="00F3003C">
      <w:pPr>
        <w:pStyle w:val="Heading5"/>
      </w:pPr>
      <w:r w:rsidRPr="009465E0">
        <w:rPr>
          <w:rFonts w:hint="eastAsia"/>
        </w:rPr>
        <w:t>ADP</w:t>
      </w:r>
    </w:p>
    <w:p w:rsidR="00F3003C" w:rsidRPr="009465E0" w:rsidRDefault="00E37C4C" w:rsidP="00A21CDE">
      <w:pPr>
        <w:pStyle w:val="ListParagraph"/>
        <w:numPr>
          <w:ilvl w:val="0"/>
          <w:numId w:val="43"/>
        </w:numPr>
        <w:ind w:leftChars="0"/>
      </w:pPr>
      <w:r w:rsidRPr="009465E0">
        <w:rPr>
          <w:rFonts w:hint="eastAsia"/>
        </w:rPr>
        <w:t xml:space="preserve">Visit LGD officer and </w:t>
      </w:r>
      <w:r w:rsidRPr="009465E0">
        <w:t>explain</w:t>
      </w:r>
      <w:r w:rsidRPr="009465E0">
        <w:rPr>
          <w:rFonts w:hint="eastAsia"/>
        </w:rPr>
        <w:t xml:space="preserve"> IDPCC</w:t>
      </w:r>
    </w:p>
    <w:p w:rsidR="00E37C4C" w:rsidRPr="009465E0" w:rsidRDefault="00E37C4C" w:rsidP="00A21CDE">
      <w:pPr>
        <w:pStyle w:val="ListParagraph"/>
        <w:numPr>
          <w:ilvl w:val="0"/>
          <w:numId w:val="43"/>
        </w:numPr>
        <w:ind w:leftChars="0"/>
      </w:pPr>
      <w:r w:rsidRPr="009465E0">
        <w:rPr>
          <w:rFonts w:hint="eastAsia"/>
        </w:rPr>
        <w:t xml:space="preserve">Propose specific projects to be funded by LGD </w:t>
      </w:r>
    </w:p>
    <w:p w:rsidR="00911A2D" w:rsidRPr="009465E0" w:rsidRDefault="00911A2D" w:rsidP="00A21CDE">
      <w:pPr>
        <w:pStyle w:val="ListParagraph"/>
        <w:numPr>
          <w:ilvl w:val="0"/>
          <w:numId w:val="43"/>
        </w:numPr>
        <w:ind w:leftChars="0"/>
      </w:pPr>
    </w:p>
    <w:p w:rsidR="00F3003C" w:rsidRPr="009465E0" w:rsidRDefault="00F3003C" w:rsidP="00F3003C"/>
    <w:p w:rsidR="00F3003C" w:rsidRPr="009465E0" w:rsidRDefault="00F3003C" w:rsidP="00F3003C"/>
    <w:p w:rsidR="00F3003C" w:rsidRPr="009465E0" w:rsidRDefault="00F3003C" w:rsidP="00F3003C">
      <w:pPr>
        <w:pStyle w:val="Heading5"/>
      </w:pPr>
      <w:r w:rsidRPr="009465E0">
        <w:rPr>
          <w:rFonts w:hint="eastAsia"/>
        </w:rPr>
        <w:t>DPP</w:t>
      </w:r>
    </w:p>
    <w:p w:rsidR="00911A2D" w:rsidRPr="009465E0" w:rsidRDefault="00911A2D" w:rsidP="00A21CDE">
      <w:pPr>
        <w:pStyle w:val="ListParagraph"/>
        <w:numPr>
          <w:ilvl w:val="0"/>
          <w:numId w:val="43"/>
        </w:numPr>
        <w:ind w:leftChars="0"/>
      </w:pPr>
      <w:r w:rsidRPr="009465E0">
        <w:rPr>
          <w:rFonts w:hint="eastAsia"/>
        </w:rPr>
        <w:t xml:space="preserve">Visit LGD officer and </w:t>
      </w:r>
      <w:r w:rsidRPr="009465E0">
        <w:t>explain</w:t>
      </w:r>
      <w:r w:rsidRPr="009465E0">
        <w:rPr>
          <w:rFonts w:hint="eastAsia"/>
        </w:rPr>
        <w:t xml:space="preserve"> IDPCC</w:t>
      </w:r>
    </w:p>
    <w:p w:rsidR="00911A2D" w:rsidRPr="009465E0" w:rsidRDefault="00911A2D" w:rsidP="00A21CDE">
      <w:pPr>
        <w:pStyle w:val="ListParagraph"/>
        <w:numPr>
          <w:ilvl w:val="0"/>
          <w:numId w:val="43"/>
        </w:numPr>
        <w:ind w:leftChars="0"/>
      </w:pPr>
      <w:r w:rsidRPr="009465E0">
        <w:rPr>
          <w:rFonts w:hint="eastAsia"/>
        </w:rPr>
        <w:t xml:space="preserve">Propose specific projects to be funded by LGD </w:t>
      </w:r>
    </w:p>
    <w:p w:rsidR="00911A2D" w:rsidRPr="009465E0" w:rsidRDefault="00911A2D" w:rsidP="00A21CDE">
      <w:pPr>
        <w:pStyle w:val="ListParagraph"/>
        <w:numPr>
          <w:ilvl w:val="0"/>
          <w:numId w:val="43"/>
        </w:numPr>
        <w:ind w:leftChars="0"/>
      </w:pPr>
    </w:p>
    <w:p w:rsidR="00F3003C" w:rsidRPr="009465E0" w:rsidRDefault="00F3003C" w:rsidP="00F3003C"/>
    <w:p w:rsidR="00F3003C" w:rsidRPr="009465E0" w:rsidRDefault="00F3003C" w:rsidP="00911A2D">
      <w:pPr>
        <w:ind w:left="0"/>
      </w:pPr>
    </w:p>
    <w:p w:rsidR="00F3003C" w:rsidRPr="009465E0" w:rsidRDefault="00F3003C" w:rsidP="00F3003C">
      <w:pPr>
        <w:pStyle w:val="Heading5"/>
      </w:pPr>
      <w:r w:rsidRPr="009465E0">
        <w:rPr>
          <w:rFonts w:hint="eastAsia"/>
        </w:rPr>
        <w:t>Donors</w:t>
      </w:r>
    </w:p>
    <w:p w:rsidR="00BA77D9" w:rsidRPr="009465E0" w:rsidRDefault="00E37C4C" w:rsidP="00A21CDE">
      <w:pPr>
        <w:pStyle w:val="ListParagraph"/>
        <w:numPr>
          <w:ilvl w:val="0"/>
          <w:numId w:val="44"/>
        </w:numPr>
        <w:ind w:leftChars="0"/>
      </w:pPr>
      <w:r w:rsidRPr="009465E0">
        <w:rPr>
          <w:rFonts w:hint="eastAsia"/>
        </w:rPr>
        <w:t>C</w:t>
      </w:r>
      <w:r w:rsidRPr="009465E0">
        <w:t>o</w:t>
      </w:r>
      <w:r w:rsidRPr="009465E0">
        <w:rPr>
          <w:rFonts w:hint="eastAsia"/>
        </w:rPr>
        <w:t xml:space="preserve">ntact LGED and collect information on active and potential donors in Bangladesh </w:t>
      </w:r>
    </w:p>
    <w:p w:rsidR="00E37C4C" w:rsidRPr="009465E0" w:rsidRDefault="00E37C4C" w:rsidP="00A21CDE">
      <w:pPr>
        <w:pStyle w:val="ListParagraph"/>
        <w:numPr>
          <w:ilvl w:val="0"/>
          <w:numId w:val="44"/>
        </w:numPr>
        <w:ind w:leftChars="0"/>
      </w:pPr>
      <w:r w:rsidRPr="009465E0">
        <w:rPr>
          <w:rFonts w:hint="eastAsia"/>
        </w:rPr>
        <w:t>C</w:t>
      </w:r>
      <w:r w:rsidRPr="009465E0">
        <w:t>o</w:t>
      </w:r>
      <w:r w:rsidRPr="009465E0">
        <w:rPr>
          <w:rFonts w:hint="eastAsia"/>
        </w:rPr>
        <w:t xml:space="preserve">ntact officer in </w:t>
      </w:r>
      <w:r w:rsidRPr="009465E0">
        <w:t>charge</w:t>
      </w:r>
      <w:r w:rsidRPr="009465E0">
        <w:rPr>
          <w:rFonts w:hint="eastAsia"/>
        </w:rPr>
        <w:t xml:space="preserve"> of on-going donor </w:t>
      </w:r>
      <w:r w:rsidR="00911A2D" w:rsidRPr="009465E0">
        <w:rPr>
          <w:rFonts w:hint="eastAsia"/>
        </w:rPr>
        <w:t xml:space="preserve">program that involves the CC, consequently, </w:t>
      </w:r>
      <w:r w:rsidR="00911A2D" w:rsidRPr="009465E0">
        <w:t>negotiate</w:t>
      </w:r>
      <w:r w:rsidR="00911A2D" w:rsidRPr="009465E0">
        <w:rPr>
          <w:rFonts w:hint="eastAsia"/>
        </w:rPr>
        <w:t xml:space="preserve"> program officer who are </w:t>
      </w:r>
      <w:r w:rsidR="00911A2D" w:rsidRPr="009465E0">
        <w:t>preparing</w:t>
      </w:r>
      <w:r w:rsidR="00911A2D" w:rsidRPr="009465E0">
        <w:rPr>
          <w:rFonts w:hint="eastAsia"/>
        </w:rPr>
        <w:t xml:space="preserve"> the up-coming program  </w:t>
      </w:r>
    </w:p>
    <w:p w:rsidR="00911A2D" w:rsidRPr="009465E0" w:rsidRDefault="00911A2D" w:rsidP="00A21CDE">
      <w:pPr>
        <w:pStyle w:val="ListParagraph"/>
        <w:numPr>
          <w:ilvl w:val="0"/>
          <w:numId w:val="44"/>
        </w:numPr>
        <w:ind w:leftChars="0"/>
      </w:pPr>
    </w:p>
    <w:p w:rsidR="00BA77D9" w:rsidRPr="009465E0" w:rsidRDefault="00BA77D9" w:rsidP="00BA77D9"/>
    <w:p w:rsidR="00BA77D9" w:rsidRPr="009465E0" w:rsidRDefault="00BA77D9" w:rsidP="00BA77D9"/>
    <w:p w:rsidR="00BA77D9" w:rsidRPr="009465E0" w:rsidRDefault="00BA77D9" w:rsidP="00A21CDE">
      <w:pPr>
        <w:pStyle w:val="Heading4"/>
        <w:numPr>
          <w:ilvl w:val="0"/>
          <w:numId w:val="41"/>
        </w:numPr>
      </w:pPr>
      <w:bookmarkStart w:id="62" w:name="_Toc508709805"/>
      <w:r w:rsidRPr="009465E0">
        <w:rPr>
          <w:rFonts w:hint="eastAsia"/>
        </w:rPr>
        <w:t>F</w:t>
      </w:r>
      <w:r w:rsidRPr="009465E0">
        <w:t>u</w:t>
      </w:r>
      <w:r w:rsidRPr="009465E0">
        <w:rPr>
          <w:rFonts w:hint="eastAsia"/>
        </w:rPr>
        <w:t>nding Activity Records</w:t>
      </w:r>
      <w:bookmarkEnd w:id="62"/>
    </w:p>
    <w:p w:rsidR="000C73FF" w:rsidRPr="009465E0" w:rsidRDefault="00BA77D9" w:rsidP="00BA77D9">
      <w:r w:rsidRPr="009465E0">
        <w:rPr>
          <w:rFonts w:hint="eastAsia"/>
        </w:rPr>
        <w:t xml:space="preserve">CC prepares the following records and keeps log of its funding activity. </w:t>
      </w:r>
      <w:r w:rsidR="004C69AD" w:rsidRPr="009465E0">
        <w:rPr>
          <w:rFonts w:hint="eastAsia"/>
        </w:rPr>
        <w:t>Activities include</w:t>
      </w:r>
      <w:r w:rsidR="000C73FF" w:rsidRPr="009465E0">
        <w:rPr>
          <w:rFonts w:hint="eastAsia"/>
        </w:rPr>
        <w:t>;</w:t>
      </w:r>
    </w:p>
    <w:p w:rsidR="000C73FF" w:rsidRPr="009465E0" w:rsidRDefault="000C73FF" w:rsidP="00BA77D9"/>
    <w:p w:rsidR="000C73FF" w:rsidRPr="009465E0" w:rsidRDefault="000C73FF" w:rsidP="00A21CDE">
      <w:pPr>
        <w:pStyle w:val="ListParagraph"/>
        <w:numPr>
          <w:ilvl w:val="0"/>
          <w:numId w:val="42"/>
        </w:numPr>
        <w:ind w:leftChars="0"/>
      </w:pPr>
      <w:r w:rsidRPr="009465E0">
        <w:rPr>
          <w:rFonts w:hint="eastAsia"/>
        </w:rPr>
        <w:t xml:space="preserve">LGD </w:t>
      </w:r>
    </w:p>
    <w:p w:rsidR="000C73FF" w:rsidRPr="009465E0" w:rsidRDefault="000C73FF" w:rsidP="000C73FF">
      <w:pPr>
        <w:pStyle w:val="ListParagraph"/>
        <w:ind w:leftChars="0" w:left="780"/>
      </w:pPr>
      <w:r w:rsidRPr="009465E0">
        <w:t>Negotiation</w:t>
      </w:r>
      <w:r w:rsidRPr="009465E0">
        <w:rPr>
          <w:rFonts w:hint="eastAsia"/>
        </w:rPr>
        <w:t xml:space="preserve"> for subsidy as ANP and DPP </w:t>
      </w:r>
    </w:p>
    <w:p w:rsidR="000C73FF" w:rsidRPr="009465E0" w:rsidRDefault="000C73FF" w:rsidP="000C73FF">
      <w:pPr>
        <w:pStyle w:val="ListParagraph"/>
        <w:ind w:leftChars="0" w:left="780"/>
      </w:pPr>
    </w:p>
    <w:p w:rsidR="000C73FF" w:rsidRPr="009465E0" w:rsidRDefault="000C73FF" w:rsidP="00A21CDE">
      <w:pPr>
        <w:pStyle w:val="ListParagraph"/>
        <w:numPr>
          <w:ilvl w:val="0"/>
          <w:numId w:val="42"/>
        </w:numPr>
        <w:ind w:leftChars="0"/>
      </w:pPr>
      <w:r w:rsidRPr="009465E0">
        <w:rPr>
          <w:rFonts w:hint="eastAsia"/>
        </w:rPr>
        <w:t>LGED</w:t>
      </w:r>
    </w:p>
    <w:p w:rsidR="000C73FF" w:rsidRPr="009465E0" w:rsidRDefault="005120A0" w:rsidP="005120A0">
      <w:pPr>
        <w:ind w:left="780"/>
      </w:pPr>
      <w:r w:rsidRPr="009465E0">
        <w:rPr>
          <w:rFonts w:hint="eastAsia"/>
        </w:rPr>
        <w:t>LGED has good channels to donors which support CC</w:t>
      </w:r>
      <w:r w:rsidRPr="009465E0">
        <w:t>’</w:t>
      </w:r>
      <w:r w:rsidRPr="009465E0">
        <w:rPr>
          <w:rFonts w:hint="eastAsia"/>
        </w:rPr>
        <w:t>s infrastructure development. C</w:t>
      </w:r>
      <w:r w:rsidRPr="009465E0">
        <w:t>o</w:t>
      </w:r>
      <w:r w:rsidRPr="009465E0">
        <w:rPr>
          <w:rFonts w:hint="eastAsia"/>
        </w:rPr>
        <w:t xml:space="preserve">nsulting </w:t>
      </w:r>
      <w:r w:rsidR="00B47778" w:rsidRPr="009465E0">
        <w:rPr>
          <w:rFonts w:hint="eastAsia"/>
        </w:rPr>
        <w:t xml:space="preserve">to LGED </w:t>
      </w:r>
    </w:p>
    <w:p w:rsidR="000C73FF" w:rsidRPr="009465E0" w:rsidRDefault="000C73FF" w:rsidP="000C73FF"/>
    <w:p w:rsidR="00BA77D9" w:rsidRPr="009465E0" w:rsidRDefault="004C69AD" w:rsidP="00A21CDE">
      <w:pPr>
        <w:pStyle w:val="ListParagraph"/>
        <w:numPr>
          <w:ilvl w:val="0"/>
          <w:numId w:val="42"/>
        </w:numPr>
        <w:ind w:leftChars="0"/>
      </w:pPr>
      <w:r w:rsidRPr="009465E0">
        <w:rPr>
          <w:rFonts w:hint="eastAsia"/>
        </w:rPr>
        <w:t xml:space="preserve">Public </w:t>
      </w:r>
      <w:r w:rsidR="00B77F64" w:rsidRPr="009465E0">
        <w:rPr>
          <w:rFonts w:hint="eastAsia"/>
        </w:rPr>
        <w:t>S</w:t>
      </w:r>
      <w:r w:rsidRPr="009465E0">
        <w:rPr>
          <w:rFonts w:hint="eastAsia"/>
        </w:rPr>
        <w:t xml:space="preserve">ervice </w:t>
      </w:r>
      <w:r w:rsidR="00B77F64" w:rsidRPr="009465E0">
        <w:rPr>
          <w:rFonts w:hint="eastAsia"/>
        </w:rPr>
        <w:t>A</w:t>
      </w:r>
      <w:r w:rsidRPr="009465E0">
        <w:rPr>
          <w:rFonts w:hint="eastAsia"/>
        </w:rPr>
        <w:t xml:space="preserve">gencies such as </w:t>
      </w:r>
      <w:r w:rsidR="00B77F64" w:rsidRPr="009465E0">
        <w:rPr>
          <w:rFonts w:hint="eastAsia"/>
        </w:rPr>
        <w:t>WASA, RHD, DPHE, etc.</w:t>
      </w:r>
    </w:p>
    <w:p w:rsidR="000C73FF" w:rsidRPr="009465E0" w:rsidRDefault="000C73FF" w:rsidP="000C73FF">
      <w:pPr>
        <w:pStyle w:val="ListParagraph"/>
        <w:ind w:leftChars="0" w:left="780"/>
      </w:pPr>
      <w:r w:rsidRPr="009465E0">
        <w:t>Negotiation</w:t>
      </w:r>
      <w:r w:rsidRPr="009465E0">
        <w:rPr>
          <w:rFonts w:hint="eastAsia"/>
        </w:rPr>
        <w:t xml:space="preserve"> for direct investment by the agencies for the benefit of CC citizen</w:t>
      </w:r>
    </w:p>
    <w:p w:rsidR="00B77F64" w:rsidRPr="009465E0" w:rsidRDefault="00B77F64" w:rsidP="00BA77D9"/>
    <w:p w:rsidR="00BA77D9" w:rsidRPr="009465E0" w:rsidRDefault="00B47778" w:rsidP="00A21CDE">
      <w:pPr>
        <w:pStyle w:val="ListParagraph"/>
        <w:numPr>
          <w:ilvl w:val="0"/>
          <w:numId w:val="42"/>
        </w:numPr>
        <w:ind w:leftChars="0"/>
      </w:pPr>
      <w:r w:rsidRPr="009465E0">
        <w:rPr>
          <w:rFonts w:hint="eastAsia"/>
        </w:rPr>
        <w:t>D</w:t>
      </w:r>
      <w:r w:rsidRPr="009465E0">
        <w:t>o</w:t>
      </w:r>
      <w:r w:rsidRPr="009465E0">
        <w:rPr>
          <w:rFonts w:hint="eastAsia"/>
        </w:rPr>
        <w:t xml:space="preserve">nors </w:t>
      </w:r>
    </w:p>
    <w:p w:rsidR="00B47778" w:rsidRPr="009465E0" w:rsidRDefault="00B47778" w:rsidP="00B47778">
      <w:pPr>
        <w:pStyle w:val="ListParagraph"/>
        <w:ind w:leftChars="0" w:left="780"/>
      </w:pPr>
      <w:r w:rsidRPr="009465E0">
        <w:rPr>
          <w:rFonts w:hint="eastAsia"/>
        </w:rPr>
        <w:t xml:space="preserve">Many CCs have experience working with </w:t>
      </w:r>
      <w:r w:rsidRPr="009465E0">
        <w:t>foreign</w:t>
      </w:r>
      <w:r w:rsidRPr="009465E0">
        <w:rPr>
          <w:rFonts w:hint="eastAsia"/>
        </w:rPr>
        <w:t xml:space="preserve"> donors. CC should make maximum use of this connection and </w:t>
      </w:r>
      <w:r w:rsidRPr="009465E0">
        <w:t>inquire</w:t>
      </w:r>
      <w:r w:rsidRPr="009465E0">
        <w:rPr>
          <w:rFonts w:hint="eastAsia"/>
        </w:rPr>
        <w:t xml:space="preserve"> the </w:t>
      </w:r>
      <w:r w:rsidRPr="009465E0">
        <w:t>possibility</w:t>
      </w:r>
      <w:r w:rsidRPr="009465E0">
        <w:rPr>
          <w:rFonts w:hint="eastAsia"/>
        </w:rPr>
        <w:t xml:space="preserve"> to funding CC</w:t>
      </w:r>
      <w:r w:rsidRPr="009465E0">
        <w:t>’</w:t>
      </w:r>
      <w:r w:rsidRPr="009465E0">
        <w:rPr>
          <w:rFonts w:hint="eastAsia"/>
        </w:rPr>
        <w:t>s priority sub-projects. D</w:t>
      </w:r>
      <w:r w:rsidRPr="009465E0">
        <w:t>o</w:t>
      </w:r>
      <w:r w:rsidRPr="009465E0">
        <w:rPr>
          <w:rFonts w:hint="eastAsia"/>
        </w:rPr>
        <w:t xml:space="preserve">nors are always looking for a good project to support. Well grounded </w:t>
      </w:r>
      <w:r w:rsidR="00E37C4C" w:rsidRPr="009465E0">
        <w:rPr>
          <w:rFonts w:hint="eastAsia"/>
        </w:rPr>
        <w:t>s</w:t>
      </w:r>
      <w:r w:rsidRPr="009465E0">
        <w:t>u</w:t>
      </w:r>
      <w:r w:rsidR="00E37C4C" w:rsidRPr="009465E0">
        <w:rPr>
          <w:rFonts w:hint="eastAsia"/>
        </w:rPr>
        <w:t>b-</w:t>
      </w:r>
      <w:r w:rsidR="00F20342" w:rsidRPr="009465E0">
        <w:t>projects with</w:t>
      </w:r>
      <w:r w:rsidR="00E37C4C" w:rsidRPr="009465E0">
        <w:rPr>
          <w:rFonts w:hint="eastAsia"/>
        </w:rPr>
        <w:t xml:space="preserve"> broad </w:t>
      </w:r>
      <w:r w:rsidR="00E37C4C" w:rsidRPr="009465E0">
        <w:t>consensus</w:t>
      </w:r>
      <w:r w:rsidR="00E37C4C" w:rsidRPr="009465E0">
        <w:rPr>
          <w:rFonts w:hint="eastAsia"/>
        </w:rPr>
        <w:t xml:space="preserve"> among stakeholders may appeal to the program officers in the donors. </w:t>
      </w:r>
    </w:p>
    <w:p w:rsidR="00BA77D9" w:rsidRPr="009465E0" w:rsidRDefault="00BA77D9" w:rsidP="00BA77D9"/>
    <w:p w:rsidR="00BA77D9" w:rsidRPr="009465E0" w:rsidRDefault="00911A2D" w:rsidP="00BA77D9">
      <w:pPr>
        <w:rPr>
          <w:sz w:val="24"/>
          <w:szCs w:val="24"/>
        </w:rPr>
      </w:pPr>
      <w:r w:rsidRPr="009465E0">
        <w:rPr>
          <w:rFonts w:hint="eastAsia"/>
          <w:sz w:val="24"/>
          <w:szCs w:val="24"/>
        </w:rPr>
        <w:t>Fund Raising</w:t>
      </w:r>
      <w:r w:rsidR="00BA77D9" w:rsidRPr="009465E0">
        <w:rPr>
          <w:rFonts w:hint="eastAsia"/>
          <w:sz w:val="24"/>
          <w:szCs w:val="24"/>
        </w:rPr>
        <w:t xml:space="preserve"> Activity Record</w:t>
      </w:r>
    </w:p>
    <w:p w:rsidR="00BA77D9" w:rsidRPr="009465E0" w:rsidRDefault="00BA77D9" w:rsidP="00BA77D9"/>
    <w:tbl>
      <w:tblPr>
        <w:tblW w:w="9409" w:type="dxa"/>
        <w:tblInd w:w="69" w:type="dxa"/>
        <w:tblLayout w:type="fixed"/>
        <w:tblCellMar>
          <w:left w:w="99" w:type="dxa"/>
          <w:right w:w="99" w:type="dxa"/>
        </w:tblCellMar>
        <w:tblLook w:val="0000"/>
      </w:tblPr>
      <w:tblGrid>
        <w:gridCol w:w="379"/>
        <w:gridCol w:w="945"/>
        <w:gridCol w:w="2100"/>
        <w:gridCol w:w="525"/>
        <w:gridCol w:w="1121"/>
        <w:gridCol w:w="4339"/>
      </w:tblGrid>
      <w:tr w:rsidR="005D58E1" w:rsidRPr="009465E0" w:rsidTr="00911A2D">
        <w:trPr>
          <w:trHeight w:val="106"/>
        </w:trPr>
        <w:tc>
          <w:tcPr>
            <w:tcW w:w="379" w:type="dxa"/>
            <w:tcBorders>
              <w:top w:val="single" w:sz="12" w:space="0" w:color="auto"/>
              <w:right w:val="dotted" w:sz="4" w:space="0" w:color="auto"/>
            </w:tcBorders>
            <w:tcMar>
              <w:left w:w="28" w:type="dxa"/>
              <w:right w:w="28" w:type="dxa"/>
            </w:tcMar>
          </w:tcPr>
          <w:p w:rsidR="005D58E1" w:rsidRPr="009465E0" w:rsidRDefault="005D58E1" w:rsidP="0051087F">
            <w:pPr>
              <w:autoSpaceDE w:val="0"/>
              <w:autoSpaceDN w:val="0"/>
              <w:adjustRightInd w:val="0"/>
              <w:ind w:left="0"/>
              <w:jc w:val="center"/>
              <w:rPr>
                <w:rFonts w:ascii="Arial Narrow" w:hAnsi="Arial Narrow" w:cs="Arial"/>
                <w:kern w:val="0"/>
                <w:sz w:val="20"/>
                <w:szCs w:val="20"/>
              </w:rPr>
            </w:pPr>
            <w:r w:rsidRPr="009465E0">
              <w:rPr>
                <w:rFonts w:ascii="Arial Narrow" w:hAnsi="Arial Narrow" w:cs="Arial"/>
                <w:kern w:val="0"/>
                <w:sz w:val="20"/>
                <w:szCs w:val="20"/>
              </w:rPr>
              <w:t>No.</w:t>
            </w:r>
          </w:p>
        </w:tc>
        <w:tc>
          <w:tcPr>
            <w:tcW w:w="945" w:type="dxa"/>
            <w:tcBorders>
              <w:top w:val="single" w:sz="12" w:space="0" w:color="auto"/>
              <w:left w:val="dotted" w:sz="4" w:space="0" w:color="auto"/>
              <w:right w:val="dotted" w:sz="4" w:space="0" w:color="auto"/>
            </w:tcBorders>
            <w:tcMar>
              <w:left w:w="28" w:type="dxa"/>
              <w:right w:w="28" w:type="dxa"/>
            </w:tcMar>
          </w:tcPr>
          <w:p w:rsidR="005D58E1" w:rsidRPr="009465E0" w:rsidRDefault="005D58E1" w:rsidP="0051087F">
            <w:pPr>
              <w:autoSpaceDE w:val="0"/>
              <w:autoSpaceDN w:val="0"/>
              <w:adjustRightInd w:val="0"/>
              <w:ind w:left="0"/>
              <w:jc w:val="center"/>
              <w:rPr>
                <w:rFonts w:ascii="Arial Narrow" w:hAnsi="Arial Narrow" w:cs="Arial"/>
                <w:kern w:val="0"/>
                <w:sz w:val="20"/>
                <w:szCs w:val="20"/>
              </w:rPr>
            </w:pPr>
            <w:r w:rsidRPr="009465E0">
              <w:rPr>
                <w:rFonts w:ascii="Arial Narrow" w:hAnsi="Arial Narrow" w:cs="Arial"/>
                <w:kern w:val="0"/>
                <w:sz w:val="20"/>
                <w:szCs w:val="20"/>
              </w:rPr>
              <w:t>Sub-Sector</w:t>
            </w:r>
          </w:p>
        </w:tc>
        <w:tc>
          <w:tcPr>
            <w:tcW w:w="2100" w:type="dxa"/>
            <w:tcBorders>
              <w:top w:val="single" w:sz="12" w:space="0" w:color="auto"/>
              <w:left w:val="dotted" w:sz="4" w:space="0" w:color="auto"/>
              <w:right w:val="dotted" w:sz="4" w:space="0" w:color="auto"/>
            </w:tcBorders>
            <w:tcMar>
              <w:left w:w="28" w:type="dxa"/>
              <w:right w:w="28" w:type="dxa"/>
            </w:tcMar>
          </w:tcPr>
          <w:p w:rsidR="005D58E1" w:rsidRPr="009465E0" w:rsidRDefault="005D58E1" w:rsidP="0051087F">
            <w:pPr>
              <w:autoSpaceDE w:val="0"/>
              <w:autoSpaceDN w:val="0"/>
              <w:adjustRightInd w:val="0"/>
              <w:ind w:left="0"/>
              <w:jc w:val="center"/>
              <w:rPr>
                <w:rFonts w:ascii="Arial Narrow" w:hAnsi="Arial Narrow" w:cs="Arial"/>
                <w:kern w:val="0"/>
                <w:sz w:val="20"/>
                <w:szCs w:val="20"/>
              </w:rPr>
            </w:pPr>
            <w:r w:rsidRPr="009465E0">
              <w:rPr>
                <w:rFonts w:ascii="Arial Narrow" w:hAnsi="Arial Narrow" w:cs="Arial"/>
                <w:kern w:val="0"/>
                <w:sz w:val="20"/>
                <w:szCs w:val="20"/>
              </w:rPr>
              <w:t>Scheme Name</w:t>
            </w:r>
          </w:p>
        </w:tc>
        <w:tc>
          <w:tcPr>
            <w:tcW w:w="525" w:type="dxa"/>
            <w:tcBorders>
              <w:top w:val="single" w:sz="12" w:space="0" w:color="auto"/>
              <w:left w:val="dotted" w:sz="4" w:space="0" w:color="auto"/>
              <w:right w:val="dotted" w:sz="4" w:space="0" w:color="auto"/>
            </w:tcBorders>
            <w:tcMar>
              <w:left w:w="28" w:type="dxa"/>
              <w:right w:w="28" w:type="dxa"/>
            </w:tcMar>
          </w:tcPr>
          <w:p w:rsidR="005D58E1" w:rsidRPr="009465E0" w:rsidRDefault="005D58E1" w:rsidP="0051087F">
            <w:pPr>
              <w:autoSpaceDE w:val="0"/>
              <w:autoSpaceDN w:val="0"/>
              <w:adjustRightInd w:val="0"/>
              <w:ind w:left="0"/>
              <w:jc w:val="center"/>
              <w:rPr>
                <w:rFonts w:ascii="Arial Narrow" w:hAnsi="Arial Narrow" w:cs="Arial"/>
                <w:kern w:val="0"/>
                <w:sz w:val="20"/>
                <w:szCs w:val="20"/>
              </w:rPr>
            </w:pPr>
            <w:r w:rsidRPr="009465E0">
              <w:rPr>
                <w:rFonts w:ascii="Arial Narrow" w:hAnsi="Arial Narrow" w:cs="Arial"/>
                <w:kern w:val="0"/>
                <w:sz w:val="20"/>
                <w:szCs w:val="20"/>
              </w:rPr>
              <w:t>Cost*</w:t>
            </w:r>
          </w:p>
        </w:tc>
        <w:tc>
          <w:tcPr>
            <w:tcW w:w="1121" w:type="dxa"/>
            <w:tcBorders>
              <w:top w:val="single" w:sz="12" w:space="0" w:color="auto"/>
              <w:left w:val="dotted" w:sz="4" w:space="0" w:color="auto"/>
              <w:right w:val="dotted" w:sz="4" w:space="0" w:color="auto"/>
            </w:tcBorders>
            <w:tcMar>
              <w:left w:w="28" w:type="dxa"/>
              <w:right w:w="28" w:type="dxa"/>
            </w:tcMar>
          </w:tcPr>
          <w:p w:rsidR="005D58E1" w:rsidRPr="009465E0" w:rsidRDefault="005D58E1" w:rsidP="0051087F">
            <w:pPr>
              <w:autoSpaceDE w:val="0"/>
              <w:autoSpaceDN w:val="0"/>
              <w:adjustRightInd w:val="0"/>
              <w:ind w:left="0"/>
              <w:jc w:val="center"/>
              <w:rPr>
                <w:rFonts w:ascii="Arial Narrow" w:hAnsi="Arial Narrow" w:cs="Arial"/>
                <w:kern w:val="0"/>
                <w:sz w:val="20"/>
                <w:szCs w:val="20"/>
              </w:rPr>
            </w:pPr>
            <w:r w:rsidRPr="009465E0">
              <w:rPr>
                <w:rFonts w:ascii="Arial Narrow" w:hAnsi="Arial Narrow" w:cs="Arial"/>
                <w:kern w:val="0"/>
                <w:sz w:val="20"/>
                <w:szCs w:val="20"/>
              </w:rPr>
              <w:t>Potential</w:t>
            </w:r>
            <w:r w:rsidR="00F20342">
              <w:rPr>
                <w:rFonts w:ascii="Arial Narrow" w:hAnsi="Arial Narrow" w:cs="Arial"/>
                <w:kern w:val="0"/>
                <w:sz w:val="20"/>
                <w:szCs w:val="20"/>
              </w:rPr>
              <w:t xml:space="preserve"> </w:t>
            </w:r>
            <w:r w:rsidRPr="009465E0">
              <w:rPr>
                <w:rFonts w:ascii="Arial Narrow" w:hAnsi="Arial Narrow" w:cs="Arial"/>
                <w:kern w:val="0"/>
                <w:sz w:val="20"/>
                <w:szCs w:val="20"/>
              </w:rPr>
              <w:t>Fund</w:t>
            </w:r>
          </w:p>
        </w:tc>
        <w:tc>
          <w:tcPr>
            <w:tcW w:w="4339" w:type="dxa"/>
            <w:tcBorders>
              <w:top w:val="single" w:sz="12" w:space="0" w:color="auto"/>
              <w:left w:val="dotted" w:sz="4" w:space="0" w:color="auto"/>
            </w:tcBorders>
            <w:tcMar>
              <w:left w:w="28" w:type="dxa"/>
              <w:right w:w="28" w:type="dxa"/>
            </w:tcMar>
          </w:tcPr>
          <w:p w:rsidR="005D58E1" w:rsidRPr="009465E0" w:rsidRDefault="005D58E1" w:rsidP="0051087F">
            <w:pPr>
              <w:autoSpaceDE w:val="0"/>
              <w:autoSpaceDN w:val="0"/>
              <w:adjustRightInd w:val="0"/>
              <w:ind w:left="0"/>
              <w:jc w:val="center"/>
              <w:rPr>
                <w:rFonts w:ascii="Arial Narrow" w:hAnsi="Arial Narrow" w:cs="Arial"/>
                <w:kern w:val="0"/>
                <w:sz w:val="20"/>
                <w:szCs w:val="20"/>
              </w:rPr>
            </w:pPr>
            <w:r w:rsidRPr="009465E0">
              <w:rPr>
                <w:rFonts w:ascii="Arial Narrow" w:hAnsi="Arial Narrow" w:cs="Arial"/>
                <w:kern w:val="0"/>
                <w:sz w:val="20"/>
                <w:szCs w:val="20"/>
              </w:rPr>
              <w:t>Activity Record</w:t>
            </w:r>
          </w:p>
        </w:tc>
      </w:tr>
      <w:tr w:rsidR="005D58E1" w:rsidRPr="009465E0" w:rsidTr="00911A2D">
        <w:trPr>
          <w:trHeight w:val="379"/>
        </w:trPr>
        <w:tc>
          <w:tcPr>
            <w:tcW w:w="379" w:type="dxa"/>
            <w:tcBorders>
              <w:top w:val="double" w:sz="6" w:space="0" w:color="auto"/>
              <w:bottom w:val="nil"/>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r w:rsidRPr="009465E0">
              <w:rPr>
                <w:rFonts w:ascii="Arial Narrow" w:hAnsi="Arial Narrow" w:cs="Arial"/>
                <w:kern w:val="0"/>
                <w:sz w:val="20"/>
                <w:szCs w:val="20"/>
              </w:rPr>
              <w:t>1</w:t>
            </w:r>
          </w:p>
        </w:tc>
        <w:tc>
          <w:tcPr>
            <w:tcW w:w="945" w:type="dxa"/>
            <w:tcBorders>
              <w:top w:val="double" w:sz="6" w:space="0" w:color="auto"/>
              <w:left w:val="dotted" w:sz="4" w:space="0" w:color="auto"/>
              <w:bottom w:val="nil"/>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2100" w:type="dxa"/>
            <w:tcBorders>
              <w:top w:val="double" w:sz="6" w:space="0" w:color="auto"/>
              <w:left w:val="dotted" w:sz="4" w:space="0" w:color="auto"/>
              <w:bottom w:val="nil"/>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525" w:type="dxa"/>
            <w:vMerge w:val="restart"/>
            <w:tcBorders>
              <w:top w:val="double" w:sz="6" w:space="0" w:color="auto"/>
              <w:left w:val="dotted" w:sz="4"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r w:rsidRPr="009465E0">
              <w:rPr>
                <w:rFonts w:ascii="Arial Narrow" w:hAnsi="Arial Narrow" w:cs="Arial" w:hint="eastAsia"/>
                <w:kern w:val="0"/>
                <w:sz w:val="20"/>
                <w:szCs w:val="20"/>
              </w:rPr>
              <w:t>8</w:t>
            </w:r>
          </w:p>
        </w:tc>
        <w:tc>
          <w:tcPr>
            <w:tcW w:w="1121" w:type="dxa"/>
            <w:tcBorders>
              <w:top w:val="double" w:sz="6" w:space="0" w:color="auto"/>
              <w:left w:val="dotted" w:sz="4" w:space="0" w:color="auto"/>
              <w:bottom w:val="single" w:sz="6"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r w:rsidRPr="009465E0">
              <w:rPr>
                <w:rFonts w:ascii="Arial Narrow" w:hAnsi="Arial Narrow" w:cs="Arial" w:hint="eastAsia"/>
                <w:kern w:val="0"/>
                <w:sz w:val="20"/>
                <w:szCs w:val="20"/>
              </w:rPr>
              <w:t>JICA</w:t>
            </w:r>
          </w:p>
        </w:tc>
        <w:tc>
          <w:tcPr>
            <w:tcW w:w="4339" w:type="dxa"/>
            <w:tcBorders>
              <w:top w:val="double" w:sz="6" w:space="0" w:color="auto"/>
              <w:left w:val="dotted" w:sz="4" w:space="0" w:color="auto"/>
              <w:bottom w:val="single" w:sz="6"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p w:rsidR="004C69AD" w:rsidRPr="009465E0" w:rsidRDefault="004C69AD" w:rsidP="0051087F">
            <w:pPr>
              <w:autoSpaceDE w:val="0"/>
              <w:autoSpaceDN w:val="0"/>
              <w:adjustRightInd w:val="0"/>
              <w:ind w:left="0"/>
              <w:jc w:val="right"/>
              <w:rPr>
                <w:rFonts w:ascii="Arial Narrow" w:hAnsi="Arial Narrow" w:cs="Arial"/>
                <w:kern w:val="0"/>
                <w:sz w:val="20"/>
                <w:szCs w:val="20"/>
              </w:rPr>
            </w:pPr>
          </w:p>
        </w:tc>
      </w:tr>
      <w:tr w:rsidR="004C69AD" w:rsidRPr="009465E0" w:rsidTr="00911A2D">
        <w:trPr>
          <w:trHeight w:val="288"/>
        </w:trPr>
        <w:tc>
          <w:tcPr>
            <w:tcW w:w="379" w:type="dxa"/>
            <w:tcBorders>
              <w:top w:val="nil"/>
              <w:bottom w:val="nil"/>
              <w:right w:val="dotted" w:sz="4" w:space="0" w:color="auto"/>
            </w:tcBorders>
          </w:tcPr>
          <w:p w:rsidR="004C69AD" w:rsidRPr="009465E0" w:rsidRDefault="004C69AD" w:rsidP="0051087F">
            <w:pPr>
              <w:autoSpaceDE w:val="0"/>
              <w:autoSpaceDN w:val="0"/>
              <w:adjustRightInd w:val="0"/>
              <w:ind w:left="0"/>
              <w:jc w:val="right"/>
              <w:rPr>
                <w:rFonts w:ascii="Arial Narrow" w:hAnsi="Arial Narrow" w:cs="Arial"/>
                <w:kern w:val="0"/>
                <w:sz w:val="20"/>
                <w:szCs w:val="20"/>
              </w:rPr>
            </w:pPr>
          </w:p>
        </w:tc>
        <w:tc>
          <w:tcPr>
            <w:tcW w:w="945" w:type="dxa"/>
            <w:tcBorders>
              <w:top w:val="nil"/>
              <w:left w:val="dotted" w:sz="4" w:space="0" w:color="auto"/>
              <w:bottom w:val="nil"/>
              <w:right w:val="dotted" w:sz="4" w:space="0" w:color="auto"/>
            </w:tcBorders>
          </w:tcPr>
          <w:p w:rsidR="004C69AD" w:rsidRPr="009465E0" w:rsidRDefault="004C69AD" w:rsidP="0051087F">
            <w:pPr>
              <w:autoSpaceDE w:val="0"/>
              <w:autoSpaceDN w:val="0"/>
              <w:adjustRightInd w:val="0"/>
              <w:ind w:left="0"/>
              <w:jc w:val="right"/>
              <w:rPr>
                <w:rFonts w:ascii="Arial Narrow" w:hAnsi="Arial Narrow" w:cs="Arial"/>
                <w:kern w:val="0"/>
                <w:sz w:val="20"/>
                <w:szCs w:val="20"/>
              </w:rPr>
            </w:pPr>
          </w:p>
        </w:tc>
        <w:tc>
          <w:tcPr>
            <w:tcW w:w="2100" w:type="dxa"/>
            <w:tcBorders>
              <w:top w:val="nil"/>
              <w:left w:val="dotted" w:sz="4" w:space="0" w:color="auto"/>
              <w:bottom w:val="nil"/>
              <w:right w:val="dotted" w:sz="4" w:space="0" w:color="auto"/>
            </w:tcBorders>
          </w:tcPr>
          <w:p w:rsidR="004C69AD" w:rsidRPr="009465E0" w:rsidRDefault="004C69AD" w:rsidP="0051087F">
            <w:pPr>
              <w:autoSpaceDE w:val="0"/>
              <w:autoSpaceDN w:val="0"/>
              <w:adjustRightInd w:val="0"/>
              <w:ind w:left="0"/>
              <w:jc w:val="right"/>
              <w:rPr>
                <w:rFonts w:ascii="Arial Narrow" w:hAnsi="Arial Narrow" w:cs="Arial"/>
                <w:kern w:val="0"/>
                <w:sz w:val="20"/>
                <w:szCs w:val="20"/>
              </w:rPr>
            </w:pPr>
          </w:p>
        </w:tc>
        <w:tc>
          <w:tcPr>
            <w:tcW w:w="525" w:type="dxa"/>
            <w:vMerge/>
            <w:tcBorders>
              <w:left w:val="dotted" w:sz="4" w:space="0" w:color="auto"/>
              <w:right w:val="dotted" w:sz="4" w:space="0" w:color="auto"/>
            </w:tcBorders>
          </w:tcPr>
          <w:p w:rsidR="004C69AD" w:rsidRPr="009465E0" w:rsidRDefault="004C69AD" w:rsidP="0051087F">
            <w:pPr>
              <w:autoSpaceDE w:val="0"/>
              <w:autoSpaceDN w:val="0"/>
              <w:adjustRightInd w:val="0"/>
              <w:ind w:left="0"/>
              <w:jc w:val="right"/>
              <w:rPr>
                <w:rFonts w:ascii="Arial Narrow" w:hAnsi="Arial Narrow" w:cs="Arial"/>
                <w:kern w:val="0"/>
                <w:sz w:val="20"/>
                <w:szCs w:val="20"/>
              </w:rPr>
            </w:pPr>
          </w:p>
        </w:tc>
        <w:tc>
          <w:tcPr>
            <w:tcW w:w="1121" w:type="dxa"/>
            <w:vMerge w:val="restart"/>
            <w:tcBorders>
              <w:top w:val="single" w:sz="6" w:space="0" w:color="auto"/>
              <w:left w:val="dotted" w:sz="4" w:space="0" w:color="auto"/>
              <w:right w:val="dotted" w:sz="4" w:space="0" w:color="auto"/>
            </w:tcBorders>
          </w:tcPr>
          <w:p w:rsidR="004C69AD" w:rsidRPr="009465E0" w:rsidRDefault="004C69AD" w:rsidP="0051087F">
            <w:pPr>
              <w:autoSpaceDE w:val="0"/>
              <w:autoSpaceDN w:val="0"/>
              <w:adjustRightInd w:val="0"/>
              <w:ind w:left="0"/>
              <w:jc w:val="right"/>
              <w:rPr>
                <w:rFonts w:ascii="Arial Narrow" w:hAnsi="Arial Narrow" w:cs="Arial"/>
                <w:kern w:val="0"/>
                <w:sz w:val="20"/>
                <w:szCs w:val="20"/>
              </w:rPr>
            </w:pPr>
            <w:r w:rsidRPr="009465E0">
              <w:rPr>
                <w:rFonts w:ascii="Arial Narrow" w:hAnsi="Arial Narrow" w:cs="Arial" w:hint="eastAsia"/>
                <w:kern w:val="0"/>
                <w:sz w:val="20"/>
                <w:szCs w:val="20"/>
              </w:rPr>
              <w:t>ADB</w:t>
            </w:r>
          </w:p>
          <w:p w:rsidR="004C69AD" w:rsidRPr="009465E0" w:rsidRDefault="004C69AD" w:rsidP="0051087F">
            <w:pPr>
              <w:autoSpaceDE w:val="0"/>
              <w:autoSpaceDN w:val="0"/>
              <w:adjustRightInd w:val="0"/>
              <w:ind w:left="0"/>
              <w:jc w:val="right"/>
              <w:rPr>
                <w:rFonts w:ascii="Arial Narrow" w:hAnsi="Arial Narrow" w:cs="Arial"/>
                <w:kern w:val="0"/>
                <w:sz w:val="20"/>
                <w:szCs w:val="20"/>
              </w:rPr>
            </w:pPr>
          </w:p>
        </w:tc>
        <w:tc>
          <w:tcPr>
            <w:tcW w:w="4339" w:type="dxa"/>
            <w:vMerge w:val="restart"/>
            <w:tcBorders>
              <w:top w:val="single" w:sz="6" w:space="0" w:color="auto"/>
              <w:left w:val="dotted" w:sz="4" w:space="0" w:color="auto"/>
            </w:tcBorders>
          </w:tcPr>
          <w:p w:rsidR="004C69AD" w:rsidRPr="009465E0" w:rsidRDefault="004C69AD" w:rsidP="0051087F">
            <w:pPr>
              <w:autoSpaceDE w:val="0"/>
              <w:autoSpaceDN w:val="0"/>
              <w:adjustRightInd w:val="0"/>
              <w:ind w:left="0"/>
              <w:jc w:val="right"/>
              <w:rPr>
                <w:rFonts w:ascii="Arial Narrow" w:hAnsi="Arial Narrow" w:cs="Arial"/>
                <w:kern w:val="0"/>
                <w:sz w:val="20"/>
                <w:szCs w:val="20"/>
              </w:rPr>
            </w:pPr>
          </w:p>
        </w:tc>
      </w:tr>
      <w:tr w:rsidR="004C69AD" w:rsidRPr="009465E0" w:rsidTr="00911A2D">
        <w:trPr>
          <w:trHeight w:val="153"/>
        </w:trPr>
        <w:tc>
          <w:tcPr>
            <w:tcW w:w="379" w:type="dxa"/>
            <w:tcBorders>
              <w:top w:val="nil"/>
              <w:bottom w:val="single" w:sz="6" w:space="0" w:color="auto"/>
              <w:right w:val="dotted" w:sz="4" w:space="0" w:color="auto"/>
            </w:tcBorders>
          </w:tcPr>
          <w:p w:rsidR="004C69AD" w:rsidRPr="009465E0" w:rsidRDefault="004C69AD" w:rsidP="0051087F">
            <w:pPr>
              <w:autoSpaceDE w:val="0"/>
              <w:autoSpaceDN w:val="0"/>
              <w:adjustRightInd w:val="0"/>
              <w:ind w:left="0"/>
              <w:jc w:val="right"/>
              <w:rPr>
                <w:rFonts w:ascii="Arial Narrow" w:hAnsi="Arial Narrow" w:cs="Arial"/>
                <w:kern w:val="0"/>
                <w:sz w:val="20"/>
                <w:szCs w:val="20"/>
              </w:rPr>
            </w:pPr>
          </w:p>
        </w:tc>
        <w:tc>
          <w:tcPr>
            <w:tcW w:w="945" w:type="dxa"/>
            <w:tcBorders>
              <w:top w:val="nil"/>
              <w:left w:val="dotted" w:sz="4" w:space="0" w:color="auto"/>
              <w:bottom w:val="single" w:sz="6" w:space="0" w:color="auto"/>
              <w:right w:val="dotted" w:sz="4" w:space="0" w:color="auto"/>
            </w:tcBorders>
          </w:tcPr>
          <w:p w:rsidR="004C69AD" w:rsidRPr="009465E0" w:rsidRDefault="004C69AD" w:rsidP="0051087F">
            <w:pPr>
              <w:autoSpaceDE w:val="0"/>
              <w:autoSpaceDN w:val="0"/>
              <w:adjustRightInd w:val="0"/>
              <w:ind w:left="0"/>
              <w:jc w:val="right"/>
              <w:rPr>
                <w:rFonts w:ascii="Arial Narrow" w:hAnsi="Arial Narrow" w:cs="Arial"/>
                <w:kern w:val="0"/>
                <w:sz w:val="20"/>
                <w:szCs w:val="20"/>
              </w:rPr>
            </w:pPr>
          </w:p>
        </w:tc>
        <w:tc>
          <w:tcPr>
            <w:tcW w:w="2100" w:type="dxa"/>
            <w:tcBorders>
              <w:top w:val="nil"/>
              <w:left w:val="dotted" w:sz="4" w:space="0" w:color="auto"/>
              <w:bottom w:val="single" w:sz="6" w:space="0" w:color="auto"/>
              <w:right w:val="dotted" w:sz="4" w:space="0" w:color="auto"/>
            </w:tcBorders>
          </w:tcPr>
          <w:p w:rsidR="004C69AD" w:rsidRPr="009465E0" w:rsidRDefault="004C69AD" w:rsidP="0051087F">
            <w:pPr>
              <w:autoSpaceDE w:val="0"/>
              <w:autoSpaceDN w:val="0"/>
              <w:adjustRightInd w:val="0"/>
              <w:ind w:left="0"/>
              <w:jc w:val="right"/>
              <w:rPr>
                <w:rFonts w:ascii="Arial Narrow" w:hAnsi="Arial Narrow" w:cs="Arial"/>
                <w:kern w:val="0"/>
                <w:sz w:val="20"/>
                <w:szCs w:val="20"/>
              </w:rPr>
            </w:pPr>
          </w:p>
        </w:tc>
        <w:tc>
          <w:tcPr>
            <w:tcW w:w="525" w:type="dxa"/>
            <w:vMerge/>
            <w:tcBorders>
              <w:left w:val="dotted" w:sz="4" w:space="0" w:color="auto"/>
              <w:bottom w:val="single" w:sz="6" w:space="0" w:color="auto"/>
              <w:right w:val="dotted" w:sz="4" w:space="0" w:color="auto"/>
            </w:tcBorders>
          </w:tcPr>
          <w:p w:rsidR="004C69AD" w:rsidRPr="009465E0" w:rsidRDefault="004C69AD" w:rsidP="0051087F">
            <w:pPr>
              <w:autoSpaceDE w:val="0"/>
              <w:autoSpaceDN w:val="0"/>
              <w:adjustRightInd w:val="0"/>
              <w:ind w:left="0"/>
              <w:jc w:val="right"/>
              <w:rPr>
                <w:rFonts w:ascii="Arial Narrow" w:hAnsi="Arial Narrow" w:cs="Arial"/>
                <w:kern w:val="0"/>
                <w:sz w:val="20"/>
                <w:szCs w:val="20"/>
              </w:rPr>
            </w:pPr>
          </w:p>
        </w:tc>
        <w:tc>
          <w:tcPr>
            <w:tcW w:w="1121" w:type="dxa"/>
            <w:vMerge/>
            <w:tcBorders>
              <w:left w:val="dotted" w:sz="4" w:space="0" w:color="auto"/>
              <w:bottom w:val="single" w:sz="6" w:space="0" w:color="auto"/>
              <w:right w:val="dotted" w:sz="4" w:space="0" w:color="auto"/>
            </w:tcBorders>
          </w:tcPr>
          <w:p w:rsidR="004C69AD" w:rsidRPr="009465E0" w:rsidRDefault="004C69AD" w:rsidP="0051087F">
            <w:pPr>
              <w:autoSpaceDE w:val="0"/>
              <w:autoSpaceDN w:val="0"/>
              <w:adjustRightInd w:val="0"/>
              <w:ind w:left="0"/>
              <w:jc w:val="right"/>
              <w:rPr>
                <w:rFonts w:ascii="Arial Narrow" w:hAnsi="Arial Narrow" w:cs="Arial"/>
                <w:kern w:val="0"/>
                <w:sz w:val="20"/>
                <w:szCs w:val="20"/>
              </w:rPr>
            </w:pPr>
          </w:p>
        </w:tc>
        <w:tc>
          <w:tcPr>
            <w:tcW w:w="4339" w:type="dxa"/>
            <w:vMerge/>
            <w:tcBorders>
              <w:left w:val="dotted" w:sz="4" w:space="0" w:color="auto"/>
              <w:bottom w:val="single" w:sz="6" w:space="0" w:color="auto"/>
            </w:tcBorders>
          </w:tcPr>
          <w:p w:rsidR="004C69AD" w:rsidRPr="009465E0" w:rsidRDefault="004C69AD" w:rsidP="0051087F">
            <w:pPr>
              <w:autoSpaceDE w:val="0"/>
              <w:autoSpaceDN w:val="0"/>
              <w:adjustRightInd w:val="0"/>
              <w:ind w:left="0"/>
              <w:jc w:val="right"/>
              <w:rPr>
                <w:rFonts w:ascii="Arial Narrow" w:hAnsi="Arial Narrow" w:cs="Arial"/>
                <w:kern w:val="0"/>
                <w:sz w:val="20"/>
                <w:szCs w:val="20"/>
              </w:rPr>
            </w:pPr>
          </w:p>
        </w:tc>
      </w:tr>
      <w:tr w:rsidR="005D58E1" w:rsidRPr="009465E0" w:rsidTr="00911A2D">
        <w:trPr>
          <w:trHeight w:val="288"/>
        </w:trPr>
        <w:tc>
          <w:tcPr>
            <w:tcW w:w="379" w:type="dxa"/>
            <w:tcBorders>
              <w:top w:val="single" w:sz="6" w:space="0" w:color="auto"/>
              <w:bottom w:val="nil"/>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r w:rsidRPr="009465E0">
              <w:rPr>
                <w:rFonts w:ascii="Arial Narrow" w:hAnsi="Arial Narrow" w:cs="Arial"/>
                <w:kern w:val="0"/>
                <w:sz w:val="20"/>
                <w:szCs w:val="20"/>
              </w:rPr>
              <w:t>2</w:t>
            </w:r>
          </w:p>
        </w:tc>
        <w:tc>
          <w:tcPr>
            <w:tcW w:w="945" w:type="dxa"/>
            <w:tcBorders>
              <w:top w:val="single" w:sz="6" w:space="0" w:color="auto"/>
              <w:left w:val="dotted" w:sz="4" w:space="0" w:color="auto"/>
              <w:bottom w:val="nil"/>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2100" w:type="dxa"/>
            <w:tcBorders>
              <w:top w:val="single" w:sz="6" w:space="0" w:color="auto"/>
              <w:left w:val="dotted" w:sz="4" w:space="0" w:color="auto"/>
              <w:bottom w:val="nil"/>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525" w:type="dxa"/>
            <w:vMerge w:val="restart"/>
            <w:tcBorders>
              <w:top w:val="single" w:sz="6" w:space="0" w:color="auto"/>
              <w:left w:val="dotted" w:sz="4"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r w:rsidRPr="009465E0">
              <w:rPr>
                <w:rFonts w:ascii="Arial Narrow" w:hAnsi="Arial Narrow" w:cs="Arial" w:hint="eastAsia"/>
                <w:kern w:val="0"/>
                <w:sz w:val="20"/>
                <w:szCs w:val="20"/>
              </w:rPr>
              <w:t>7</w:t>
            </w:r>
          </w:p>
        </w:tc>
        <w:tc>
          <w:tcPr>
            <w:tcW w:w="1121" w:type="dxa"/>
            <w:tcBorders>
              <w:top w:val="single" w:sz="6" w:space="0" w:color="auto"/>
              <w:left w:val="dotted" w:sz="4" w:space="0" w:color="auto"/>
              <w:bottom w:val="single" w:sz="6"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r w:rsidRPr="009465E0">
              <w:rPr>
                <w:rFonts w:ascii="Arial Narrow" w:hAnsi="Arial Narrow" w:cs="Arial" w:hint="eastAsia"/>
                <w:kern w:val="0"/>
                <w:sz w:val="20"/>
                <w:szCs w:val="20"/>
              </w:rPr>
              <w:t>DP</w:t>
            </w:r>
            <w:r w:rsidR="004C69AD" w:rsidRPr="009465E0">
              <w:rPr>
                <w:rFonts w:ascii="Arial Narrow" w:hAnsi="Arial Narrow" w:cs="Arial" w:hint="eastAsia"/>
                <w:kern w:val="0"/>
                <w:sz w:val="20"/>
                <w:szCs w:val="20"/>
              </w:rPr>
              <w:t>P</w:t>
            </w:r>
          </w:p>
          <w:p w:rsidR="004C69AD" w:rsidRPr="009465E0" w:rsidRDefault="004C69AD" w:rsidP="0051087F">
            <w:pPr>
              <w:autoSpaceDE w:val="0"/>
              <w:autoSpaceDN w:val="0"/>
              <w:adjustRightInd w:val="0"/>
              <w:ind w:left="0"/>
              <w:jc w:val="right"/>
              <w:rPr>
                <w:rFonts w:ascii="Arial Narrow" w:hAnsi="Arial Narrow" w:cs="Arial"/>
                <w:kern w:val="0"/>
                <w:sz w:val="20"/>
                <w:szCs w:val="20"/>
              </w:rPr>
            </w:pPr>
          </w:p>
        </w:tc>
        <w:tc>
          <w:tcPr>
            <w:tcW w:w="4339" w:type="dxa"/>
            <w:tcBorders>
              <w:top w:val="single" w:sz="6" w:space="0" w:color="auto"/>
              <w:left w:val="dotted" w:sz="4" w:space="0" w:color="auto"/>
              <w:bottom w:val="single" w:sz="6"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r>
      <w:tr w:rsidR="005D58E1" w:rsidRPr="009465E0" w:rsidTr="00911A2D">
        <w:trPr>
          <w:trHeight w:val="288"/>
        </w:trPr>
        <w:tc>
          <w:tcPr>
            <w:tcW w:w="379" w:type="dxa"/>
            <w:tcBorders>
              <w:top w:val="nil"/>
              <w:bottom w:val="single" w:sz="6"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945" w:type="dxa"/>
            <w:tcBorders>
              <w:top w:val="nil"/>
              <w:left w:val="dotted" w:sz="4" w:space="0" w:color="auto"/>
              <w:bottom w:val="single" w:sz="6"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2100" w:type="dxa"/>
            <w:tcBorders>
              <w:top w:val="nil"/>
              <w:left w:val="dotted" w:sz="4" w:space="0" w:color="auto"/>
              <w:bottom w:val="single" w:sz="6"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525" w:type="dxa"/>
            <w:vMerge/>
            <w:tcBorders>
              <w:left w:val="dotted" w:sz="4" w:space="0" w:color="auto"/>
              <w:bottom w:val="single" w:sz="6"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1121" w:type="dxa"/>
            <w:tcBorders>
              <w:top w:val="single" w:sz="6" w:space="0" w:color="auto"/>
              <w:left w:val="dotted" w:sz="4" w:space="0" w:color="auto"/>
              <w:bottom w:val="single" w:sz="6"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r w:rsidRPr="009465E0">
              <w:rPr>
                <w:rFonts w:ascii="Arial Narrow" w:hAnsi="Arial Narrow" w:cs="Arial" w:hint="eastAsia"/>
                <w:kern w:val="0"/>
                <w:sz w:val="20"/>
                <w:szCs w:val="20"/>
              </w:rPr>
              <w:t>ANP</w:t>
            </w:r>
          </w:p>
          <w:p w:rsidR="004C69AD" w:rsidRPr="009465E0" w:rsidRDefault="004C69AD" w:rsidP="0051087F">
            <w:pPr>
              <w:autoSpaceDE w:val="0"/>
              <w:autoSpaceDN w:val="0"/>
              <w:adjustRightInd w:val="0"/>
              <w:ind w:left="0"/>
              <w:jc w:val="right"/>
              <w:rPr>
                <w:rFonts w:ascii="Arial Narrow" w:hAnsi="Arial Narrow" w:cs="Arial"/>
                <w:kern w:val="0"/>
                <w:sz w:val="20"/>
                <w:szCs w:val="20"/>
              </w:rPr>
            </w:pPr>
          </w:p>
        </w:tc>
        <w:tc>
          <w:tcPr>
            <w:tcW w:w="4339" w:type="dxa"/>
            <w:tcBorders>
              <w:top w:val="single" w:sz="6" w:space="0" w:color="auto"/>
              <w:left w:val="dotted" w:sz="4" w:space="0" w:color="auto"/>
              <w:bottom w:val="single" w:sz="6"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r>
      <w:tr w:rsidR="005D58E1" w:rsidRPr="009465E0" w:rsidTr="00911A2D">
        <w:trPr>
          <w:trHeight w:val="288"/>
        </w:trPr>
        <w:tc>
          <w:tcPr>
            <w:tcW w:w="379" w:type="dxa"/>
            <w:tcBorders>
              <w:top w:val="single" w:sz="6" w:space="0" w:color="auto"/>
              <w:bottom w:val="single" w:sz="6"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r w:rsidRPr="009465E0">
              <w:rPr>
                <w:rFonts w:ascii="Arial Narrow" w:hAnsi="Arial Narrow" w:cs="Arial"/>
                <w:kern w:val="0"/>
                <w:sz w:val="20"/>
                <w:szCs w:val="20"/>
              </w:rPr>
              <w:t>3</w:t>
            </w:r>
          </w:p>
        </w:tc>
        <w:tc>
          <w:tcPr>
            <w:tcW w:w="945" w:type="dxa"/>
            <w:tcBorders>
              <w:top w:val="single" w:sz="6" w:space="0" w:color="auto"/>
              <w:left w:val="dotted" w:sz="4" w:space="0" w:color="auto"/>
              <w:bottom w:val="single" w:sz="6"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2100" w:type="dxa"/>
            <w:tcBorders>
              <w:top w:val="single" w:sz="6" w:space="0" w:color="auto"/>
              <w:left w:val="dotted" w:sz="4" w:space="0" w:color="auto"/>
              <w:bottom w:val="single" w:sz="6"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525" w:type="dxa"/>
            <w:tcBorders>
              <w:top w:val="single" w:sz="6" w:space="0" w:color="auto"/>
              <w:left w:val="dotted" w:sz="4" w:space="0" w:color="auto"/>
              <w:bottom w:val="single" w:sz="6"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r w:rsidRPr="009465E0">
              <w:rPr>
                <w:rFonts w:ascii="Arial Narrow" w:hAnsi="Arial Narrow" w:cs="Arial"/>
                <w:kern w:val="0"/>
                <w:sz w:val="20"/>
                <w:szCs w:val="20"/>
              </w:rPr>
              <w:t>3</w:t>
            </w:r>
          </w:p>
        </w:tc>
        <w:tc>
          <w:tcPr>
            <w:tcW w:w="1121" w:type="dxa"/>
            <w:tcBorders>
              <w:top w:val="single" w:sz="6" w:space="0" w:color="auto"/>
              <w:left w:val="dotted" w:sz="4" w:space="0" w:color="auto"/>
              <w:bottom w:val="single" w:sz="6" w:space="0" w:color="auto"/>
              <w:right w:val="dotted" w:sz="4" w:space="0" w:color="auto"/>
            </w:tcBorders>
          </w:tcPr>
          <w:p w:rsidR="004C69AD" w:rsidRPr="009465E0" w:rsidRDefault="004C69AD" w:rsidP="004C69AD">
            <w:pPr>
              <w:autoSpaceDE w:val="0"/>
              <w:autoSpaceDN w:val="0"/>
              <w:adjustRightInd w:val="0"/>
              <w:ind w:left="0"/>
              <w:jc w:val="right"/>
              <w:rPr>
                <w:rFonts w:ascii="Arial Narrow" w:hAnsi="Arial Narrow" w:cs="Arial"/>
                <w:kern w:val="0"/>
                <w:sz w:val="20"/>
                <w:szCs w:val="20"/>
              </w:rPr>
            </w:pPr>
            <w:r w:rsidRPr="009465E0">
              <w:rPr>
                <w:rFonts w:ascii="Arial Narrow" w:hAnsi="Arial Narrow" w:cs="Arial" w:hint="eastAsia"/>
                <w:kern w:val="0"/>
                <w:sz w:val="20"/>
                <w:szCs w:val="20"/>
              </w:rPr>
              <w:t>WASA</w:t>
            </w:r>
          </w:p>
          <w:p w:rsidR="004C69AD" w:rsidRPr="009465E0" w:rsidRDefault="004C69AD" w:rsidP="004C69AD">
            <w:pPr>
              <w:autoSpaceDE w:val="0"/>
              <w:autoSpaceDN w:val="0"/>
              <w:adjustRightInd w:val="0"/>
              <w:ind w:left="0"/>
              <w:jc w:val="right"/>
              <w:rPr>
                <w:rFonts w:ascii="Arial Narrow" w:hAnsi="Arial Narrow" w:cs="Arial"/>
                <w:kern w:val="0"/>
                <w:sz w:val="20"/>
                <w:szCs w:val="20"/>
              </w:rPr>
            </w:pPr>
          </w:p>
        </w:tc>
        <w:tc>
          <w:tcPr>
            <w:tcW w:w="4339" w:type="dxa"/>
            <w:tcBorders>
              <w:top w:val="single" w:sz="6" w:space="0" w:color="auto"/>
              <w:left w:val="dotted" w:sz="4" w:space="0" w:color="auto"/>
              <w:bottom w:val="single" w:sz="6"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r>
      <w:tr w:rsidR="005D58E1" w:rsidRPr="009465E0" w:rsidTr="00911A2D">
        <w:trPr>
          <w:trHeight w:val="288"/>
        </w:trPr>
        <w:tc>
          <w:tcPr>
            <w:tcW w:w="379" w:type="dxa"/>
            <w:vMerge w:val="restart"/>
            <w:tcBorders>
              <w:top w:val="single" w:sz="6"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r w:rsidRPr="009465E0">
              <w:rPr>
                <w:rFonts w:ascii="Arial Narrow" w:hAnsi="Arial Narrow" w:cs="Arial"/>
                <w:kern w:val="0"/>
                <w:sz w:val="20"/>
                <w:szCs w:val="20"/>
              </w:rPr>
              <w:t>4</w:t>
            </w:r>
          </w:p>
        </w:tc>
        <w:tc>
          <w:tcPr>
            <w:tcW w:w="945" w:type="dxa"/>
            <w:vMerge w:val="restart"/>
            <w:tcBorders>
              <w:top w:val="single" w:sz="6" w:space="0" w:color="auto"/>
              <w:left w:val="dotted" w:sz="4"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2100" w:type="dxa"/>
            <w:vMerge w:val="restart"/>
            <w:tcBorders>
              <w:top w:val="single" w:sz="6" w:space="0" w:color="auto"/>
              <w:left w:val="dotted" w:sz="4"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525" w:type="dxa"/>
            <w:vMerge w:val="restart"/>
            <w:tcBorders>
              <w:top w:val="single" w:sz="6" w:space="0" w:color="auto"/>
              <w:left w:val="dotted" w:sz="4"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r w:rsidRPr="009465E0">
              <w:rPr>
                <w:rFonts w:ascii="Arial Narrow" w:hAnsi="Arial Narrow" w:cs="Arial" w:hint="eastAsia"/>
                <w:kern w:val="0"/>
                <w:sz w:val="20"/>
                <w:szCs w:val="20"/>
              </w:rPr>
              <w:t>12</w:t>
            </w:r>
          </w:p>
        </w:tc>
        <w:tc>
          <w:tcPr>
            <w:tcW w:w="1121" w:type="dxa"/>
            <w:tcBorders>
              <w:top w:val="single" w:sz="6" w:space="0" w:color="auto"/>
              <w:left w:val="dotted" w:sz="4" w:space="0" w:color="auto"/>
              <w:bottom w:val="single" w:sz="6" w:space="0" w:color="auto"/>
              <w:right w:val="dotted" w:sz="4" w:space="0" w:color="auto"/>
            </w:tcBorders>
          </w:tcPr>
          <w:p w:rsidR="005D58E1" w:rsidRPr="009465E0" w:rsidRDefault="000C73FF" w:rsidP="0051087F">
            <w:pPr>
              <w:autoSpaceDE w:val="0"/>
              <w:autoSpaceDN w:val="0"/>
              <w:adjustRightInd w:val="0"/>
              <w:ind w:left="0"/>
              <w:jc w:val="right"/>
              <w:rPr>
                <w:rFonts w:ascii="Arial Narrow" w:hAnsi="Arial Narrow" w:cs="Arial"/>
                <w:kern w:val="0"/>
                <w:sz w:val="20"/>
                <w:szCs w:val="20"/>
              </w:rPr>
            </w:pPr>
            <w:r w:rsidRPr="009465E0">
              <w:rPr>
                <w:rFonts w:ascii="Arial Narrow" w:hAnsi="Arial Narrow" w:cs="Arial" w:hint="eastAsia"/>
                <w:kern w:val="0"/>
                <w:sz w:val="20"/>
                <w:szCs w:val="20"/>
              </w:rPr>
              <w:t>GIZ</w:t>
            </w:r>
          </w:p>
          <w:p w:rsidR="004C69AD" w:rsidRPr="009465E0" w:rsidRDefault="004C69AD" w:rsidP="0051087F">
            <w:pPr>
              <w:autoSpaceDE w:val="0"/>
              <w:autoSpaceDN w:val="0"/>
              <w:adjustRightInd w:val="0"/>
              <w:ind w:left="0"/>
              <w:jc w:val="right"/>
              <w:rPr>
                <w:rFonts w:ascii="Arial Narrow" w:hAnsi="Arial Narrow" w:cs="Arial"/>
                <w:kern w:val="0"/>
                <w:sz w:val="20"/>
                <w:szCs w:val="20"/>
              </w:rPr>
            </w:pPr>
          </w:p>
        </w:tc>
        <w:tc>
          <w:tcPr>
            <w:tcW w:w="4339" w:type="dxa"/>
            <w:tcBorders>
              <w:top w:val="single" w:sz="6" w:space="0" w:color="auto"/>
              <w:left w:val="dotted" w:sz="4" w:space="0" w:color="auto"/>
              <w:bottom w:val="single" w:sz="6"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r>
      <w:tr w:rsidR="005D58E1" w:rsidRPr="009465E0" w:rsidTr="00911A2D">
        <w:trPr>
          <w:trHeight w:val="288"/>
        </w:trPr>
        <w:tc>
          <w:tcPr>
            <w:tcW w:w="379" w:type="dxa"/>
            <w:vMerge/>
            <w:tcBorders>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945" w:type="dxa"/>
            <w:vMerge/>
            <w:tcBorders>
              <w:left w:val="dotted" w:sz="4"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2100" w:type="dxa"/>
            <w:vMerge/>
            <w:tcBorders>
              <w:left w:val="dotted" w:sz="4"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525" w:type="dxa"/>
            <w:vMerge/>
            <w:tcBorders>
              <w:left w:val="dotted" w:sz="4"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1121" w:type="dxa"/>
            <w:tcBorders>
              <w:top w:val="single" w:sz="6" w:space="0" w:color="auto"/>
              <w:left w:val="dotted" w:sz="4" w:space="0" w:color="auto"/>
              <w:bottom w:val="single" w:sz="6" w:space="0" w:color="auto"/>
              <w:right w:val="dotted" w:sz="4" w:space="0" w:color="auto"/>
            </w:tcBorders>
          </w:tcPr>
          <w:p w:rsidR="004C69AD" w:rsidRPr="009465E0" w:rsidRDefault="000C73FF" w:rsidP="000C73FF">
            <w:pPr>
              <w:autoSpaceDE w:val="0"/>
              <w:autoSpaceDN w:val="0"/>
              <w:adjustRightInd w:val="0"/>
              <w:ind w:left="0"/>
              <w:jc w:val="right"/>
              <w:rPr>
                <w:rFonts w:ascii="Arial Narrow" w:hAnsi="Arial Narrow" w:cs="Arial"/>
                <w:kern w:val="0"/>
                <w:sz w:val="20"/>
                <w:szCs w:val="20"/>
              </w:rPr>
            </w:pPr>
            <w:r w:rsidRPr="009465E0">
              <w:rPr>
                <w:rFonts w:ascii="Arial Narrow" w:hAnsi="Arial Narrow" w:cs="Arial" w:hint="eastAsia"/>
                <w:kern w:val="0"/>
                <w:sz w:val="20"/>
                <w:szCs w:val="20"/>
              </w:rPr>
              <w:t>KOICA</w:t>
            </w:r>
          </w:p>
          <w:p w:rsidR="000C73FF" w:rsidRPr="009465E0" w:rsidRDefault="000C73FF" w:rsidP="000C73FF">
            <w:pPr>
              <w:autoSpaceDE w:val="0"/>
              <w:autoSpaceDN w:val="0"/>
              <w:adjustRightInd w:val="0"/>
              <w:ind w:left="0"/>
              <w:jc w:val="right"/>
              <w:rPr>
                <w:rFonts w:ascii="Arial Narrow" w:hAnsi="Arial Narrow" w:cs="Arial"/>
                <w:kern w:val="0"/>
                <w:sz w:val="20"/>
                <w:szCs w:val="20"/>
              </w:rPr>
            </w:pPr>
          </w:p>
        </w:tc>
        <w:tc>
          <w:tcPr>
            <w:tcW w:w="4339" w:type="dxa"/>
            <w:tcBorders>
              <w:top w:val="single" w:sz="6" w:space="0" w:color="auto"/>
              <w:left w:val="dotted" w:sz="4" w:space="0" w:color="auto"/>
              <w:bottom w:val="single" w:sz="6"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r>
      <w:tr w:rsidR="005D58E1" w:rsidRPr="009465E0" w:rsidTr="00911A2D">
        <w:trPr>
          <w:trHeight w:val="288"/>
        </w:trPr>
        <w:tc>
          <w:tcPr>
            <w:tcW w:w="379" w:type="dxa"/>
            <w:vMerge/>
            <w:tcBorders>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945" w:type="dxa"/>
            <w:vMerge/>
            <w:tcBorders>
              <w:left w:val="dotted" w:sz="4"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2100" w:type="dxa"/>
            <w:vMerge/>
            <w:tcBorders>
              <w:left w:val="dotted" w:sz="4"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525" w:type="dxa"/>
            <w:vMerge/>
            <w:tcBorders>
              <w:left w:val="dotted" w:sz="4"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1121" w:type="dxa"/>
            <w:tcBorders>
              <w:top w:val="single" w:sz="6" w:space="0" w:color="auto"/>
              <w:left w:val="dotted" w:sz="4" w:space="0" w:color="auto"/>
              <w:bottom w:val="single" w:sz="6"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r w:rsidRPr="009465E0">
              <w:rPr>
                <w:rFonts w:ascii="Arial Narrow" w:hAnsi="Arial Narrow" w:cs="Arial" w:hint="eastAsia"/>
                <w:kern w:val="0"/>
                <w:sz w:val="20"/>
                <w:szCs w:val="20"/>
              </w:rPr>
              <w:t>BMDF</w:t>
            </w:r>
          </w:p>
          <w:p w:rsidR="004C69AD" w:rsidRPr="009465E0" w:rsidRDefault="004C69AD" w:rsidP="0051087F">
            <w:pPr>
              <w:autoSpaceDE w:val="0"/>
              <w:autoSpaceDN w:val="0"/>
              <w:adjustRightInd w:val="0"/>
              <w:ind w:left="0"/>
              <w:jc w:val="right"/>
              <w:rPr>
                <w:rFonts w:ascii="Arial Narrow" w:hAnsi="Arial Narrow" w:cs="Arial"/>
                <w:kern w:val="0"/>
                <w:sz w:val="20"/>
                <w:szCs w:val="20"/>
              </w:rPr>
            </w:pPr>
          </w:p>
        </w:tc>
        <w:tc>
          <w:tcPr>
            <w:tcW w:w="4339" w:type="dxa"/>
            <w:tcBorders>
              <w:top w:val="single" w:sz="6" w:space="0" w:color="auto"/>
              <w:left w:val="dotted" w:sz="4" w:space="0" w:color="auto"/>
              <w:bottom w:val="single" w:sz="6"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r>
      <w:tr w:rsidR="005D58E1" w:rsidRPr="009465E0" w:rsidTr="00911A2D">
        <w:trPr>
          <w:trHeight w:val="288"/>
        </w:trPr>
        <w:tc>
          <w:tcPr>
            <w:tcW w:w="379" w:type="dxa"/>
            <w:vMerge/>
            <w:tcBorders>
              <w:bottom w:val="single" w:sz="6"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945" w:type="dxa"/>
            <w:vMerge/>
            <w:tcBorders>
              <w:left w:val="dotted" w:sz="4" w:space="0" w:color="auto"/>
              <w:bottom w:val="single" w:sz="6"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2100" w:type="dxa"/>
            <w:vMerge/>
            <w:tcBorders>
              <w:left w:val="dotted" w:sz="4" w:space="0" w:color="auto"/>
              <w:bottom w:val="single" w:sz="6"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525" w:type="dxa"/>
            <w:vMerge/>
            <w:tcBorders>
              <w:left w:val="dotted" w:sz="4" w:space="0" w:color="auto"/>
              <w:bottom w:val="single" w:sz="6"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1121" w:type="dxa"/>
            <w:tcBorders>
              <w:top w:val="single" w:sz="6" w:space="0" w:color="auto"/>
              <w:left w:val="dotted" w:sz="4" w:space="0" w:color="auto"/>
              <w:bottom w:val="single" w:sz="6" w:space="0" w:color="auto"/>
              <w:right w:val="dotted" w:sz="4" w:space="0" w:color="auto"/>
            </w:tcBorders>
          </w:tcPr>
          <w:p w:rsidR="005D58E1" w:rsidRPr="009465E0" w:rsidRDefault="005D58E1" w:rsidP="005D58E1">
            <w:pPr>
              <w:wordWrap w:val="0"/>
              <w:autoSpaceDE w:val="0"/>
              <w:autoSpaceDN w:val="0"/>
              <w:adjustRightInd w:val="0"/>
              <w:ind w:left="0"/>
              <w:jc w:val="right"/>
              <w:rPr>
                <w:rFonts w:ascii="Arial Narrow" w:hAnsi="Arial Narrow" w:cs="Arial"/>
                <w:kern w:val="0"/>
                <w:sz w:val="20"/>
                <w:szCs w:val="20"/>
              </w:rPr>
            </w:pPr>
            <w:r w:rsidRPr="009465E0">
              <w:rPr>
                <w:rFonts w:ascii="Arial Narrow" w:hAnsi="Arial Narrow" w:cs="Arial" w:hint="eastAsia"/>
                <w:kern w:val="0"/>
                <w:sz w:val="20"/>
                <w:szCs w:val="20"/>
              </w:rPr>
              <w:t>Saudi Fund</w:t>
            </w:r>
          </w:p>
          <w:p w:rsidR="004C69AD" w:rsidRPr="009465E0" w:rsidRDefault="004C69AD" w:rsidP="004C69AD">
            <w:pPr>
              <w:autoSpaceDE w:val="0"/>
              <w:autoSpaceDN w:val="0"/>
              <w:adjustRightInd w:val="0"/>
              <w:ind w:left="0"/>
              <w:jc w:val="right"/>
              <w:rPr>
                <w:rFonts w:ascii="Arial Narrow" w:hAnsi="Arial Narrow" w:cs="Arial"/>
                <w:kern w:val="0"/>
                <w:sz w:val="20"/>
                <w:szCs w:val="20"/>
              </w:rPr>
            </w:pPr>
          </w:p>
        </w:tc>
        <w:tc>
          <w:tcPr>
            <w:tcW w:w="4339" w:type="dxa"/>
            <w:tcBorders>
              <w:top w:val="single" w:sz="6" w:space="0" w:color="auto"/>
              <w:left w:val="dotted" w:sz="4" w:space="0" w:color="auto"/>
              <w:bottom w:val="single" w:sz="6"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r>
      <w:tr w:rsidR="005D58E1" w:rsidRPr="009465E0" w:rsidTr="00911A2D">
        <w:trPr>
          <w:trHeight w:val="288"/>
        </w:trPr>
        <w:tc>
          <w:tcPr>
            <w:tcW w:w="379" w:type="dxa"/>
            <w:tcBorders>
              <w:top w:val="single" w:sz="6" w:space="0" w:color="auto"/>
              <w:bottom w:val="nil"/>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r w:rsidRPr="009465E0">
              <w:rPr>
                <w:rFonts w:ascii="Arial Narrow" w:hAnsi="Arial Narrow" w:cs="Arial"/>
                <w:kern w:val="0"/>
                <w:sz w:val="20"/>
                <w:szCs w:val="20"/>
              </w:rPr>
              <w:t>5</w:t>
            </w:r>
          </w:p>
        </w:tc>
        <w:tc>
          <w:tcPr>
            <w:tcW w:w="945" w:type="dxa"/>
            <w:tcBorders>
              <w:top w:val="single" w:sz="6" w:space="0" w:color="auto"/>
              <w:left w:val="dotted" w:sz="4" w:space="0" w:color="auto"/>
              <w:bottom w:val="nil"/>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2100" w:type="dxa"/>
            <w:tcBorders>
              <w:top w:val="single" w:sz="6" w:space="0" w:color="auto"/>
              <w:left w:val="dotted" w:sz="4" w:space="0" w:color="auto"/>
              <w:bottom w:val="nil"/>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525" w:type="dxa"/>
            <w:tcBorders>
              <w:top w:val="single" w:sz="6" w:space="0" w:color="auto"/>
              <w:left w:val="dotted" w:sz="4" w:space="0" w:color="auto"/>
              <w:bottom w:val="single" w:sz="6"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r w:rsidRPr="009465E0">
              <w:rPr>
                <w:rFonts w:ascii="Arial Narrow" w:hAnsi="Arial Narrow" w:cs="Arial"/>
                <w:kern w:val="0"/>
                <w:sz w:val="20"/>
                <w:szCs w:val="20"/>
              </w:rPr>
              <w:t>6</w:t>
            </w:r>
          </w:p>
        </w:tc>
        <w:tc>
          <w:tcPr>
            <w:tcW w:w="1121" w:type="dxa"/>
            <w:tcBorders>
              <w:top w:val="single" w:sz="6" w:space="0" w:color="auto"/>
              <w:left w:val="dotted" w:sz="4" w:space="0" w:color="auto"/>
              <w:bottom w:val="single" w:sz="6" w:space="0" w:color="auto"/>
              <w:right w:val="dotted" w:sz="4" w:space="0" w:color="auto"/>
            </w:tcBorders>
          </w:tcPr>
          <w:p w:rsidR="005D58E1" w:rsidRPr="009465E0" w:rsidRDefault="004C69AD" w:rsidP="0051087F">
            <w:pPr>
              <w:autoSpaceDE w:val="0"/>
              <w:autoSpaceDN w:val="0"/>
              <w:adjustRightInd w:val="0"/>
              <w:ind w:left="0"/>
              <w:jc w:val="right"/>
              <w:rPr>
                <w:rFonts w:ascii="Arial Narrow" w:hAnsi="Arial Narrow" w:cs="Arial"/>
                <w:kern w:val="0"/>
                <w:sz w:val="20"/>
                <w:szCs w:val="20"/>
              </w:rPr>
            </w:pPr>
            <w:r w:rsidRPr="009465E0">
              <w:rPr>
                <w:rFonts w:ascii="Arial Narrow" w:hAnsi="Arial Narrow" w:cs="Arial" w:hint="eastAsia"/>
                <w:kern w:val="0"/>
                <w:sz w:val="20"/>
                <w:szCs w:val="20"/>
              </w:rPr>
              <w:t>ADB</w:t>
            </w:r>
          </w:p>
          <w:p w:rsidR="004C69AD" w:rsidRPr="009465E0" w:rsidRDefault="004C69AD" w:rsidP="0051087F">
            <w:pPr>
              <w:autoSpaceDE w:val="0"/>
              <w:autoSpaceDN w:val="0"/>
              <w:adjustRightInd w:val="0"/>
              <w:ind w:left="0"/>
              <w:jc w:val="right"/>
              <w:rPr>
                <w:rFonts w:ascii="Arial Narrow" w:hAnsi="Arial Narrow" w:cs="Arial"/>
                <w:kern w:val="0"/>
                <w:sz w:val="20"/>
                <w:szCs w:val="20"/>
              </w:rPr>
            </w:pPr>
          </w:p>
        </w:tc>
        <w:tc>
          <w:tcPr>
            <w:tcW w:w="4339" w:type="dxa"/>
            <w:tcBorders>
              <w:top w:val="single" w:sz="6" w:space="0" w:color="auto"/>
              <w:left w:val="dotted" w:sz="4" w:space="0" w:color="auto"/>
              <w:bottom w:val="single" w:sz="6"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r>
      <w:tr w:rsidR="005D58E1" w:rsidRPr="009465E0" w:rsidTr="00911A2D">
        <w:trPr>
          <w:trHeight w:val="288"/>
        </w:trPr>
        <w:tc>
          <w:tcPr>
            <w:tcW w:w="379" w:type="dxa"/>
            <w:tcBorders>
              <w:top w:val="nil"/>
              <w:bottom w:val="nil"/>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945" w:type="dxa"/>
            <w:tcBorders>
              <w:top w:val="nil"/>
              <w:left w:val="dotted" w:sz="4" w:space="0" w:color="auto"/>
              <w:bottom w:val="nil"/>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2100" w:type="dxa"/>
            <w:tcBorders>
              <w:top w:val="nil"/>
              <w:left w:val="dotted" w:sz="4" w:space="0" w:color="auto"/>
              <w:bottom w:val="nil"/>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525" w:type="dxa"/>
            <w:tcBorders>
              <w:top w:val="single" w:sz="6" w:space="0" w:color="auto"/>
              <w:left w:val="dotted" w:sz="4" w:space="0" w:color="auto"/>
              <w:bottom w:val="single" w:sz="6"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r w:rsidRPr="009465E0">
              <w:rPr>
                <w:rFonts w:ascii="Arial Narrow" w:hAnsi="Arial Narrow" w:cs="Arial"/>
                <w:kern w:val="0"/>
                <w:sz w:val="20"/>
                <w:szCs w:val="20"/>
              </w:rPr>
              <w:t>8</w:t>
            </w:r>
          </w:p>
        </w:tc>
        <w:tc>
          <w:tcPr>
            <w:tcW w:w="1121" w:type="dxa"/>
            <w:tcBorders>
              <w:top w:val="single" w:sz="6" w:space="0" w:color="auto"/>
              <w:left w:val="dotted" w:sz="4" w:space="0" w:color="auto"/>
              <w:bottom w:val="single" w:sz="6" w:space="0" w:color="auto"/>
              <w:right w:val="dotted" w:sz="4" w:space="0" w:color="auto"/>
            </w:tcBorders>
          </w:tcPr>
          <w:p w:rsidR="005D58E1" w:rsidRPr="009465E0" w:rsidRDefault="004C69AD" w:rsidP="0051087F">
            <w:pPr>
              <w:autoSpaceDE w:val="0"/>
              <w:autoSpaceDN w:val="0"/>
              <w:adjustRightInd w:val="0"/>
              <w:ind w:left="0"/>
              <w:jc w:val="right"/>
              <w:rPr>
                <w:rFonts w:ascii="Arial Narrow" w:hAnsi="Arial Narrow" w:cs="Arial"/>
                <w:kern w:val="0"/>
                <w:sz w:val="20"/>
                <w:szCs w:val="20"/>
              </w:rPr>
            </w:pPr>
            <w:r w:rsidRPr="009465E0">
              <w:rPr>
                <w:rFonts w:ascii="Arial Narrow" w:hAnsi="Arial Narrow" w:cs="Arial" w:hint="eastAsia"/>
                <w:kern w:val="0"/>
                <w:sz w:val="20"/>
                <w:szCs w:val="20"/>
              </w:rPr>
              <w:t>KFW</w:t>
            </w:r>
          </w:p>
          <w:p w:rsidR="004C69AD" w:rsidRPr="009465E0" w:rsidRDefault="004C69AD" w:rsidP="0051087F">
            <w:pPr>
              <w:autoSpaceDE w:val="0"/>
              <w:autoSpaceDN w:val="0"/>
              <w:adjustRightInd w:val="0"/>
              <w:ind w:left="0"/>
              <w:jc w:val="right"/>
              <w:rPr>
                <w:rFonts w:ascii="Arial Narrow" w:hAnsi="Arial Narrow" w:cs="Arial"/>
                <w:kern w:val="0"/>
                <w:sz w:val="20"/>
                <w:szCs w:val="20"/>
              </w:rPr>
            </w:pPr>
          </w:p>
        </w:tc>
        <w:tc>
          <w:tcPr>
            <w:tcW w:w="4339" w:type="dxa"/>
            <w:tcBorders>
              <w:top w:val="single" w:sz="6" w:space="0" w:color="auto"/>
              <w:left w:val="dotted" w:sz="4" w:space="0" w:color="auto"/>
              <w:bottom w:val="single" w:sz="6"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r>
      <w:tr w:rsidR="005D58E1" w:rsidRPr="009465E0" w:rsidTr="00911A2D">
        <w:trPr>
          <w:trHeight w:val="288"/>
        </w:trPr>
        <w:tc>
          <w:tcPr>
            <w:tcW w:w="379" w:type="dxa"/>
            <w:tcBorders>
              <w:top w:val="nil"/>
              <w:bottom w:val="single" w:sz="6"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945" w:type="dxa"/>
            <w:tcBorders>
              <w:top w:val="nil"/>
              <w:left w:val="dotted" w:sz="4" w:space="0" w:color="auto"/>
              <w:bottom w:val="single" w:sz="6"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2100" w:type="dxa"/>
            <w:tcBorders>
              <w:top w:val="nil"/>
              <w:left w:val="dotted" w:sz="4" w:space="0" w:color="auto"/>
              <w:bottom w:val="single" w:sz="6"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525" w:type="dxa"/>
            <w:tcBorders>
              <w:top w:val="single" w:sz="6" w:space="0" w:color="auto"/>
              <w:left w:val="dotted" w:sz="4" w:space="0" w:color="auto"/>
              <w:bottom w:val="single" w:sz="6"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r w:rsidRPr="009465E0">
              <w:rPr>
                <w:rFonts w:ascii="Arial Narrow" w:hAnsi="Arial Narrow" w:cs="Arial"/>
                <w:kern w:val="0"/>
                <w:sz w:val="20"/>
                <w:szCs w:val="20"/>
              </w:rPr>
              <w:t>1</w:t>
            </w:r>
          </w:p>
        </w:tc>
        <w:tc>
          <w:tcPr>
            <w:tcW w:w="1121" w:type="dxa"/>
            <w:tcBorders>
              <w:top w:val="single" w:sz="6" w:space="0" w:color="auto"/>
              <w:left w:val="dotted" w:sz="4" w:space="0" w:color="auto"/>
              <w:bottom w:val="single" w:sz="6"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r w:rsidRPr="009465E0">
              <w:rPr>
                <w:rFonts w:ascii="Arial Narrow" w:hAnsi="Arial Narrow" w:cs="Arial" w:hint="eastAsia"/>
                <w:kern w:val="0"/>
                <w:sz w:val="20"/>
                <w:szCs w:val="20"/>
              </w:rPr>
              <w:t>JICA</w:t>
            </w:r>
          </w:p>
          <w:p w:rsidR="004C69AD" w:rsidRPr="009465E0" w:rsidRDefault="004C69AD" w:rsidP="0051087F">
            <w:pPr>
              <w:autoSpaceDE w:val="0"/>
              <w:autoSpaceDN w:val="0"/>
              <w:adjustRightInd w:val="0"/>
              <w:ind w:left="0"/>
              <w:jc w:val="right"/>
              <w:rPr>
                <w:rFonts w:ascii="Arial Narrow" w:hAnsi="Arial Narrow" w:cs="Arial"/>
                <w:kern w:val="0"/>
                <w:sz w:val="20"/>
                <w:szCs w:val="20"/>
              </w:rPr>
            </w:pPr>
          </w:p>
        </w:tc>
        <w:tc>
          <w:tcPr>
            <w:tcW w:w="4339" w:type="dxa"/>
            <w:tcBorders>
              <w:top w:val="single" w:sz="6" w:space="0" w:color="auto"/>
              <w:left w:val="dotted" w:sz="4" w:space="0" w:color="auto"/>
              <w:bottom w:val="single" w:sz="6"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r>
      <w:tr w:rsidR="005D58E1" w:rsidRPr="009465E0" w:rsidTr="00911A2D">
        <w:trPr>
          <w:trHeight w:val="288"/>
        </w:trPr>
        <w:tc>
          <w:tcPr>
            <w:tcW w:w="379" w:type="dxa"/>
            <w:tcBorders>
              <w:top w:val="single" w:sz="6" w:space="0" w:color="auto"/>
              <w:bottom w:val="nil"/>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r w:rsidRPr="009465E0">
              <w:rPr>
                <w:rFonts w:ascii="Arial Narrow" w:hAnsi="Arial Narrow" w:cs="Arial"/>
                <w:kern w:val="0"/>
                <w:sz w:val="20"/>
                <w:szCs w:val="20"/>
              </w:rPr>
              <w:t>6</w:t>
            </w:r>
          </w:p>
        </w:tc>
        <w:tc>
          <w:tcPr>
            <w:tcW w:w="945" w:type="dxa"/>
            <w:tcBorders>
              <w:top w:val="single" w:sz="6" w:space="0" w:color="auto"/>
              <w:left w:val="dotted" w:sz="4" w:space="0" w:color="auto"/>
              <w:bottom w:val="nil"/>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2100" w:type="dxa"/>
            <w:tcBorders>
              <w:top w:val="single" w:sz="6" w:space="0" w:color="auto"/>
              <w:left w:val="dotted" w:sz="4" w:space="0" w:color="auto"/>
              <w:bottom w:val="nil"/>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525" w:type="dxa"/>
            <w:tcBorders>
              <w:top w:val="single" w:sz="6" w:space="0" w:color="auto"/>
              <w:left w:val="dotted" w:sz="4" w:space="0" w:color="auto"/>
              <w:bottom w:val="single" w:sz="6"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r w:rsidRPr="009465E0">
              <w:rPr>
                <w:rFonts w:ascii="Arial Narrow" w:hAnsi="Arial Narrow" w:cs="Arial"/>
                <w:kern w:val="0"/>
                <w:sz w:val="20"/>
                <w:szCs w:val="20"/>
              </w:rPr>
              <w:t>6</w:t>
            </w:r>
          </w:p>
        </w:tc>
        <w:tc>
          <w:tcPr>
            <w:tcW w:w="1121" w:type="dxa"/>
            <w:tcBorders>
              <w:top w:val="single" w:sz="6" w:space="0" w:color="auto"/>
              <w:left w:val="dotted" w:sz="4" w:space="0" w:color="auto"/>
              <w:bottom w:val="single" w:sz="6" w:space="0" w:color="auto"/>
              <w:right w:val="dotted" w:sz="4" w:space="0" w:color="auto"/>
            </w:tcBorders>
          </w:tcPr>
          <w:p w:rsidR="005D58E1" w:rsidRPr="009465E0" w:rsidRDefault="004C69AD" w:rsidP="0051087F">
            <w:pPr>
              <w:autoSpaceDE w:val="0"/>
              <w:autoSpaceDN w:val="0"/>
              <w:adjustRightInd w:val="0"/>
              <w:ind w:left="0"/>
              <w:jc w:val="right"/>
              <w:rPr>
                <w:rFonts w:ascii="Arial Narrow" w:hAnsi="Arial Narrow" w:cs="Arial"/>
                <w:kern w:val="0"/>
                <w:sz w:val="20"/>
                <w:szCs w:val="20"/>
              </w:rPr>
            </w:pPr>
            <w:r w:rsidRPr="009465E0">
              <w:rPr>
                <w:rFonts w:ascii="Arial Narrow" w:hAnsi="Arial Narrow" w:cs="Arial" w:hint="eastAsia"/>
                <w:kern w:val="0"/>
                <w:sz w:val="20"/>
                <w:szCs w:val="20"/>
              </w:rPr>
              <w:t>RHD</w:t>
            </w:r>
          </w:p>
          <w:p w:rsidR="004C69AD" w:rsidRPr="009465E0" w:rsidRDefault="004C69AD" w:rsidP="0051087F">
            <w:pPr>
              <w:autoSpaceDE w:val="0"/>
              <w:autoSpaceDN w:val="0"/>
              <w:adjustRightInd w:val="0"/>
              <w:ind w:left="0"/>
              <w:jc w:val="right"/>
              <w:rPr>
                <w:rFonts w:ascii="Arial Narrow" w:hAnsi="Arial Narrow" w:cs="Arial"/>
                <w:kern w:val="0"/>
                <w:sz w:val="20"/>
                <w:szCs w:val="20"/>
              </w:rPr>
            </w:pPr>
          </w:p>
        </w:tc>
        <w:tc>
          <w:tcPr>
            <w:tcW w:w="4339" w:type="dxa"/>
            <w:tcBorders>
              <w:top w:val="single" w:sz="6" w:space="0" w:color="auto"/>
              <w:left w:val="dotted" w:sz="4" w:space="0" w:color="auto"/>
              <w:bottom w:val="single" w:sz="6"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r>
      <w:tr w:rsidR="005D58E1" w:rsidRPr="009465E0" w:rsidTr="00911A2D">
        <w:trPr>
          <w:trHeight w:val="288"/>
        </w:trPr>
        <w:tc>
          <w:tcPr>
            <w:tcW w:w="379" w:type="dxa"/>
            <w:tcBorders>
              <w:top w:val="single" w:sz="6" w:space="0" w:color="auto"/>
              <w:bottom w:val="nil"/>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r w:rsidRPr="009465E0">
              <w:rPr>
                <w:rFonts w:ascii="Arial Narrow" w:hAnsi="Arial Narrow" w:cs="Arial"/>
                <w:kern w:val="0"/>
                <w:sz w:val="20"/>
                <w:szCs w:val="20"/>
              </w:rPr>
              <w:t>7</w:t>
            </w:r>
          </w:p>
        </w:tc>
        <w:tc>
          <w:tcPr>
            <w:tcW w:w="945" w:type="dxa"/>
            <w:tcBorders>
              <w:top w:val="single" w:sz="6" w:space="0" w:color="auto"/>
              <w:left w:val="dotted" w:sz="4" w:space="0" w:color="auto"/>
              <w:bottom w:val="nil"/>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2100" w:type="dxa"/>
            <w:tcBorders>
              <w:top w:val="single" w:sz="6" w:space="0" w:color="auto"/>
              <w:left w:val="dotted" w:sz="4" w:space="0" w:color="auto"/>
              <w:bottom w:val="nil"/>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525" w:type="dxa"/>
            <w:tcBorders>
              <w:top w:val="single" w:sz="6" w:space="0" w:color="auto"/>
              <w:left w:val="dotted" w:sz="4" w:space="0" w:color="auto"/>
              <w:bottom w:val="nil"/>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p w:rsidR="004C69AD" w:rsidRPr="009465E0" w:rsidRDefault="004C69AD" w:rsidP="0051087F">
            <w:pPr>
              <w:autoSpaceDE w:val="0"/>
              <w:autoSpaceDN w:val="0"/>
              <w:adjustRightInd w:val="0"/>
              <w:ind w:left="0"/>
              <w:jc w:val="right"/>
              <w:rPr>
                <w:rFonts w:ascii="Arial Narrow" w:hAnsi="Arial Narrow" w:cs="Arial"/>
                <w:kern w:val="0"/>
                <w:sz w:val="20"/>
                <w:szCs w:val="20"/>
              </w:rPr>
            </w:pPr>
          </w:p>
        </w:tc>
        <w:tc>
          <w:tcPr>
            <w:tcW w:w="1121" w:type="dxa"/>
            <w:tcBorders>
              <w:top w:val="single" w:sz="6" w:space="0" w:color="auto"/>
              <w:left w:val="dotted" w:sz="4" w:space="0" w:color="auto"/>
              <w:bottom w:val="nil"/>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4339" w:type="dxa"/>
            <w:tcBorders>
              <w:top w:val="single" w:sz="6" w:space="0" w:color="auto"/>
              <w:left w:val="dotted" w:sz="4" w:space="0" w:color="auto"/>
              <w:bottom w:val="nil"/>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r>
      <w:tr w:rsidR="005D58E1" w:rsidRPr="009465E0" w:rsidTr="00911A2D">
        <w:trPr>
          <w:trHeight w:val="288"/>
        </w:trPr>
        <w:tc>
          <w:tcPr>
            <w:tcW w:w="379" w:type="dxa"/>
            <w:tcBorders>
              <w:top w:val="single" w:sz="6" w:space="0" w:color="auto"/>
              <w:bottom w:val="nil"/>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r w:rsidRPr="009465E0">
              <w:rPr>
                <w:rFonts w:ascii="Arial Narrow" w:hAnsi="Arial Narrow" w:cs="Arial"/>
                <w:kern w:val="0"/>
                <w:sz w:val="20"/>
                <w:szCs w:val="20"/>
              </w:rPr>
              <w:t>8</w:t>
            </w:r>
          </w:p>
        </w:tc>
        <w:tc>
          <w:tcPr>
            <w:tcW w:w="945" w:type="dxa"/>
            <w:tcBorders>
              <w:top w:val="single" w:sz="6" w:space="0" w:color="auto"/>
              <w:left w:val="dotted" w:sz="4" w:space="0" w:color="auto"/>
              <w:bottom w:val="nil"/>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2100" w:type="dxa"/>
            <w:tcBorders>
              <w:top w:val="single" w:sz="6" w:space="0" w:color="auto"/>
              <w:left w:val="dotted" w:sz="4" w:space="0" w:color="auto"/>
              <w:bottom w:val="nil"/>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525" w:type="dxa"/>
            <w:tcBorders>
              <w:top w:val="single" w:sz="6" w:space="0" w:color="auto"/>
              <w:left w:val="dotted" w:sz="4" w:space="0" w:color="auto"/>
              <w:bottom w:val="single" w:sz="6"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p w:rsidR="004C69AD" w:rsidRPr="009465E0" w:rsidRDefault="004C69AD" w:rsidP="0051087F">
            <w:pPr>
              <w:autoSpaceDE w:val="0"/>
              <w:autoSpaceDN w:val="0"/>
              <w:adjustRightInd w:val="0"/>
              <w:ind w:left="0"/>
              <w:jc w:val="right"/>
              <w:rPr>
                <w:rFonts w:ascii="Arial Narrow" w:hAnsi="Arial Narrow" w:cs="Arial"/>
                <w:kern w:val="0"/>
                <w:sz w:val="20"/>
                <w:szCs w:val="20"/>
              </w:rPr>
            </w:pPr>
          </w:p>
        </w:tc>
        <w:tc>
          <w:tcPr>
            <w:tcW w:w="1121" w:type="dxa"/>
            <w:tcBorders>
              <w:top w:val="single" w:sz="6" w:space="0" w:color="auto"/>
              <w:left w:val="dotted" w:sz="4" w:space="0" w:color="auto"/>
              <w:bottom w:val="single" w:sz="6"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4339" w:type="dxa"/>
            <w:tcBorders>
              <w:top w:val="single" w:sz="6" w:space="0" w:color="auto"/>
              <w:left w:val="dotted" w:sz="4" w:space="0" w:color="auto"/>
              <w:bottom w:val="single" w:sz="6"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r>
      <w:tr w:rsidR="005D58E1" w:rsidRPr="009465E0" w:rsidTr="00911A2D">
        <w:trPr>
          <w:trHeight w:val="288"/>
        </w:trPr>
        <w:tc>
          <w:tcPr>
            <w:tcW w:w="379" w:type="dxa"/>
            <w:tcBorders>
              <w:top w:val="nil"/>
              <w:bottom w:val="single" w:sz="12"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945" w:type="dxa"/>
            <w:tcBorders>
              <w:top w:val="nil"/>
              <w:left w:val="dotted" w:sz="4" w:space="0" w:color="auto"/>
              <w:bottom w:val="single" w:sz="12"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2100" w:type="dxa"/>
            <w:tcBorders>
              <w:top w:val="nil"/>
              <w:left w:val="dotted" w:sz="4" w:space="0" w:color="auto"/>
              <w:bottom w:val="single" w:sz="12"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525" w:type="dxa"/>
            <w:tcBorders>
              <w:top w:val="single" w:sz="6" w:space="0" w:color="auto"/>
              <w:left w:val="dotted" w:sz="4" w:space="0" w:color="auto"/>
              <w:bottom w:val="single" w:sz="12"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p w:rsidR="004C69AD" w:rsidRPr="009465E0" w:rsidRDefault="004C69AD" w:rsidP="0051087F">
            <w:pPr>
              <w:autoSpaceDE w:val="0"/>
              <w:autoSpaceDN w:val="0"/>
              <w:adjustRightInd w:val="0"/>
              <w:ind w:left="0"/>
              <w:jc w:val="right"/>
              <w:rPr>
                <w:rFonts w:ascii="Arial Narrow" w:hAnsi="Arial Narrow" w:cs="Arial"/>
                <w:kern w:val="0"/>
                <w:sz w:val="20"/>
                <w:szCs w:val="20"/>
              </w:rPr>
            </w:pPr>
          </w:p>
        </w:tc>
        <w:tc>
          <w:tcPr>
            <w:tcW w:w="1121" w:type="dxa"/>
            <w:tcBorders>
              <w:top w:val="single" w:sz="6" w:space="0" w:color="auto"/>
              <w:left w:val="dotted" w:sz="4" w:space="0" w:color="auto"/>
              <w:bottom w:val="single" w:sz="12" w:space="0" w:color="auto"/>
              <w:right w:val="dotted" w:sz="4"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c>
          <w:tcPr>
            <w:tcW w:w="4339" w:type="dxa"/>
            <w:tcBorders>
              <w:top w:val="single" w:sz="6" w:space="0" w:color="auto"/>
              <w:left w:val="dotted" w:sz="4" w:space="0" w:color="auto"/>
              <w:bottom w:val="single" w:sz="12" w:space="0" w:color="auto"/>
            </w:tcBorders>
          </w:tcPr>
          <w:p w:rsidR="005D58E1" w:rsidRPr="009465E0" w:rsidRDefault="005D58E1" w:rsidP="0051087F">
            <w:pPr>
              <w:autoSpaceDE w:val="0"/>
              <w:autoSpaceDN w:val="0"/>
              <w:adjustRightInd w:val="0"/>
              <w:ind w:left="0"/>
              <w:jc w:val="right"/>
              <w:rPr>
                <w:rFonts w:ascii="Arial Narrow" w:hAnsi="Arial Narrow" w:cs="Arial"/>
                <w:kern w:val="0"/>
                <w:sz w:val="20"/>
                <w:szCs w:val="20"/>
              </w:rPr>
            </w:pPr>
          </w:p>
        </w:tc>
      </w:tr>
    </w:tbl>
    <w:p w:rsidR="00BA77D9" w:rsidRPr="009465E0" w:rsidRDefault="00BA77D9" w:rsidP="00911A2D">
      <w:pPr>
        <w:ind w:left="0"/>
        <w:sectPr w:rsidR="00BA77D9" w:rsidRPr="009465E0" w:rsidSect="008D6EE5">
          <w:pgSz w:w="11906" w:h="16838" w:code="9"/>
          <w:pgMar w:top="1701" w:right="1418" w:bottom="1134" w:left="1418" w:header="851" w:footer="992" w:gutter="0"/>
          <w:cols w:space="425"/>
          <w:docGrid w:linePitch="360"/>
        </w:sectPr>
      </w:pPr>
    </w:p>
    <w:p w:rsidR="00D73F57" w:rsidRPr="009465E0" w:rsidRDefault="005120A0" w:rsidP="00142E06">
      <w:pPr>
        <w:pStyle w:val="Heading1"/>
        <w:spacing w:after="360"/>
        <w:rPr>
          <w:lang w:val="en-US" w:eastAsia="ja-JP"/>
        </w:rPr>
      </w:pPr>
      <w:bookmarkStart w:id="63" w:name="_Toc508709806"/>
      <w:r w:rsidRPr="009465E0">
        <w:rPr>
          <w:rFonts w:hint="eastAsia"/>
          <w:lang w:val="en-US" w:eastAsia="ja-JP"/>
        </w:rPr>
        <w:lastRenderedPageBreak/>
        <w:t xml:space="preserve">Preparation of Plan </w:t>
      </w:r>
      <w:r w:rsidRPr="009465E0">
        <w:rPr>
          <w:lang w:val="en-US" w:eastAsia="ja-JP"/>
        </w:rPr>
        <w:t>Implementation</w:t>
      </w:r>
      <w:r w:rsidR="00142E06" w:rsidRPr="009465E0">
        <w:rPr>
          <w:rFonts w:hint="eastAsia"/>
          <w:lang w:val="en-US" w:eastAsia="ja-JP"/>
        </w:rPr>
        <w:t xml:space="preserve"> Other</w:t>
      </w:r>
      <w:r w:rsidRPr="009465E0">
        <w:rPr>
          <w:rFonts w:hint="eastAsia"/>
          <w:lang w:val="en-US" w:eastAsia="ja-JP"/>
        </w:rPr>
        <w:t xml:space="preserve"> than Funding</w:t>
      </w:r>
      <w:bookmarkEnd w:id="63"/>
      <w:r w:rsidRPr="009465E0">
        <w:rPr>
          <w:rFonts w:hint="eastAsia"/>
          <w:lang w:val="en-US" w:eastAsia="ja-JP"/>
        </w:rPr>
        <w:t xml:space="preserve"> </w:t>
      </w:r>
    </w:p>
    <w:p w:rsidR="00142E06" w:rsidRPr="009465E0" w:rsidRDefault="00F20342" w:rsidP="00142E06">
      <w:pPr>
        <w:pStyle w:val="Heading2"/>
        <w:spacing w:after="180"/>
      </w:pPr>
      <w:bookmarkStart w:id="64" w:name="_Toc508709807"/>
      <w:r w:rsidRPr="009465E0">
        <w:rPr>
          <w:lang w:eastAsia="ja-JP"/>
        </w:rPr>
        <w:t>Consensus</w:t>
      </w:r>
      <w:r>
        <w:rPr>
          <w:lang w:eastAsia="ja-JP"/>
        </w:rPr>
        <w:t xml:space="preserve"> m</w:t>
      </w:r>
      <w:r w:rsidR="00142E06" w:rsidRPr="009465E0">
        <w:rPr>
          <w:rFonts w:hint="eastAsia"/>
          <w:lang w:eastAsia="ja-JP"/>
        </w:rPr>
        <w:t>aking</w:t>
      </w:r>
      <w:r>
        <w:rPr>
          <w:lang w:eastAsia="ja-JP"/>
        </w:rPr>
        <w:t xml:space="preserve"> </w:t>
      </w:r>
      <w:r w:rsidR="00142E06" w:rsidRPr="009465E0">
        <w:rPr>
          <w:rFonts w:hint="eastAsia"/>
          <w:lang w:eastAsia="ja-JP"/>
        </w:rPr>
        <w:t>among Stakeholders</w:t>
      </w:r>
      <w:bookmarkEnd w:id="64"/>
      <w:r w:rsidR="00142E06" w:rsidRPr="009465E0">
        <w:rPr>
          <w:rFonts w:hint="eastAsia"/>
          <w:lang w:eastAsia="ja-JP"/>
        </w:rPr>
        <w:t xml:space="preserve"> </w:t>
      </w:r>
    </w:p>
    <w:p w:rsidR="00D73F57" w:rsidRPr="009465E0" w:rsidRDefault="009D4051" w:rsidP="00D73F57">
      <w:r w:rsidRPr="009465E0">
        <w:rPr>
          <w:rFonts w:hint="eastAsia"/>
        </w:rPr>
        <w:t xml:space="preserve">CPU should explain the Inclusive Project List of the priority sub-projects defined in the IDPCC explained to CSCC and CDCC for discussion and comments. </w:t>
      </w:r>
      <w:r w:rsidR="00783EAE" w:rsidRPr="009465E0">
        <w:rPr>
          <w:rFonts w:hint="eastAsia"/>
        </w:rPr>
        <w:t xml:space="preserve">After a general </w:t>
      </w:r>
      <w:r w:rsidR="00783EAE" w:rsidRPr="009465E0">
        <w:t>concusses</w:t>
      </w:r>
      <w:r w:rsidR="00783EAE" w:rsidRPr="009465E0">
        <w:rPr>
          <w:rFonts w:hint="eastAsia"/>
        </w:rPr>
        <w:t xml:space="preserve"> of the standing </w:t>
      </w:r>
      <w:r w:rsidR="00783EAE" w:rsidRPr="009465E0">
        <w:t>committee</w:t>
      </w:r>
      <w:r w:rsidR="00783EAE" w:rsidRPr="009465E0">
        <w:rPr>
          <w:rFonts w:hint="eastAsia"/>
        </w:rPr>
        <w:t xml:space="preserve"> and CC council, IDPCC is </w:t>
      </w:r>
      <w:r w:rsidR="00783EAE" w:rsidRPr="009465E0">
        <w:t>authorized</w:t>
      </w:r>
      <w:r w:rsidR="00783EAE" w:rsidRPr="009465E0">
        <w:rPr>
          <w:rFonts w:hint="eastAsia"/>
        </w:rPr>
        <w:t xml:space="preserve"> by the Mayor.  Once it is </w:t>
      </w:r>
      <w:r w:rsidR="00783EAE" w:rsidRPr="009465E0">
        <w:t>authorized</w:t>
      </w:r>
      <w:r w:rsidR="00783EAE" w:rsidRPr="009465E0">
        <w:rPr>
          <w:rFonts w:hint="eastAsia"/>
        </w:rPr>
        <w:t xml:space="preserve">, the IDPCC is an official agreement of CC Stakeholders </w:t>
      </w:r>
    </w:p>
    <w:p w:rsidR="00D73F57" w:rsidRPr="009465E0" w:rsidRDefault="001630A2" w:rsidP="00D73F57">
      <w:r w:rsidRPr="009465E0">
        <w:rPr>
          <w:rFonts w:hint="eastAsia"/>
        </w:rPr>
        <w:t xml:space="preserve">CPU shall check the </w:t>
      </w:r>
      <w:r w:rsidRPr="009465E0">
        <w:t>progress</w:t>
      </w:r>
      <w:r w:rsidRPr="009465E0">
        <w:rPr>
          <w:rFonts w:hint="eastAsia"/>
        </w:rPr>
        <w:t xml:space="preserve"> of t</w:t>
      </w:r>
      <w:r w:rsidRPr="009465E0">
        <w:t>h</w:t>
      </w:r>
      <w:r w:rsidRPr="009465E0">
        <w:rPr>
          <w:rFonts w:hint="eastAsia"/>
        </w:rPr>
        <w:t xml:space="preserve">e </w:t>
      </w:r>
      <w:r w:rsidRPr="009465E0">
        <w:t>consensus</w:t>
      </w:r>
      <w:r w:rsidRPr="009465E0">
        <w:rPr>
          <w:rFonts w:hint="eastAsia"/>
        </w:rPr>
        <w:t xml:space="preserve"> process with the following list.</w:t>
      </w:r>
    </w:p>
    <w:p w:rsidR="00142E06" w:rsidRPr="009465E0" w:rsidRDefault="00142E06" w:rsidP="00D73F57"/>
    <w:p w:rsidR="00142E06" w:rsidRPr="009465E0" w:rsidRDefault="00142E06" w:rsidP="00D73F57"/>
    <w:tbl>
      <w:tblPr>
        <w:tblW w:w="0" w:type="auto"/>
        <w:jc w:val="center"/>
        <w:tblBorders>
          <w:top w:val="single" w:sz="12" w:space="0" w:color="auto"/>
          <w:bottom w:val="single" w:sz="12" w:space="0" w:color="auto"/>
          <w:insideH w:val="single" w:sz="4" w:space="0" w:color="auto"/>
          <w:insideV w:val="dotted" w:sz="4" w:space="0" w:color="auto"/>
        </w:tblBorders>
        <w:tblLook w:val="04A0"/>
      </w:tblPr>
      <w:tblGrid>
        <w:gridCol w:w="318"/>
        <w:gridCol w:w="3226"/>
        <w:gridCol w:w="1774"/>
        <w:gridCol w:w="1774"/>
        <w:gridCol w:w="1774"/>
      </w:tblGrid>
      <w:tr w:rsidR="001630A2" w:rsidRPr="009465E0" w:rsidTr="00DB74AF">
        <w:trPr>
          <w:jc w:val="center"/>
        </w:trPr>
        <w:tc>
          <w:tcPr>
            <w:tcW w:w="318" w:type="dxa"/>
            <w:tcBorders>
              <w:top w:val="single" w:sz="12" w:space="0" w:color="auto"/>
              <w:left w:val="nil"/>
              <w:bottom w:val="double" w:sz="4" w:space="0" w:color="auto"/>
              <w:right w:val="dotted" w:sz="4" w:space="0" w:color="auto"/>
              <w:tl2br w:val="nil"/>
              <w:tr2bl w:val="nil"/>
            </w:tcBorders>
            <w:vAlign w:val="center"/>
          </w:tcPr>
          <w:p w:rsidR="001630A2" w:rsidRPr="00DB74AF" w:rsidRDefault="001630A2" w:rsidP="00DB74AF">
            <w:pPr>
              <w:ind w:left="0"/>
              <w:rPr>
                <w:rFonts w:ascii="Arial Narrow" w:eastAsia="Arial Narrow" w:hAnsi="Arial Narrow" w:cs="Arial Narrow"/>
                <w:sz w:val="22"/>
              </w:rPr>
            </w:pPr>
          </w:p>
        </w:tc>
        <w:tc>
          <w:tcPr>
            <w:tcW w:w="3226" w:type="dxa"/>
            <w:tcBorders>
              <w:top w:val="single" w:sz="12" w:space="0" w:color="auto"/>
              <w:left w:val="dotted" w:sz="4" w:space="0" w:color="auto"/>
              <w:bottom w:val="double" w:sz="4" w:space="0" w:color="auto"/>
              <w:right w:val="dotted" w:sz="4" w:space="0" w:color="auto"/>
              <w:tl2br w:val="nil"/>
              <w:tr2bl w:val="nil"/>
            </w:tcBorders>
            <w:vAlign w:val="center"/>
          </w:tcPr>
          <w:p w:rsidR="001630A2" w:rsidRPr="00DB74AF" w:rsidRDefault="00252FF2" w:rsidP="00DB74AF">
            <w:pPr>
              <w:ind w:left="0"/>
              <w:rPr>
                <w:rFonts w:ascii="Arial Narrow" w:eastAsia="MS Mincho" w:hAnsi="Arial Narrow" w:cs="Arial Narrow"/>
                <w:sz w:val="22"/>
              </w:rPr>
            </w:pPr>
            <w:r w:rsidRPr="00DB74AF">
              <w:rPr>
                <w:rFonts w:ascii="Arial Narrow" w:eastAsia="MS Mincho" w:hAnsi="Arial Narrow" w:cs="Arial Narrow" w:hint="eastAsia"/>
                <w:sz w:val="22"/>
              </w:rPr>
              <w:t xml:space="preserve">Action </w:t>
            </w:r>
          </w:p>
        </w:tc>
        <w:tc>
          <w:tcPr>
            <w:tcW w:w="1774" w:type="dxa"/>
            <w:tcBorders>
              <w:top w:val="single" w:sz="12" w:space="0" w:color="auto"/>
              <w:left w:val="dotted" w:sz="4" w:space="0" w:color="auto"/>
              <w:bottom w:val="double" w:sz="4" w:space="0" w:color="auto"/>
              <w:right w:val="dotted" w:sz="4" w:space="0" w:color="auto"/>
              <w:tl2br w:val="nil"/>
              <w:tr2bl w:val="nil"/>
            </w:tcBorders>
            <w:vAlign w:val="center"/>
          </w:tcPr>
          <w:p w:rsidR="001630A2" w:rsidRPr="00DB74AF" w:rsidRDefault="00252FF2" w:rsidP="00DB74AF">
            <w:pPr>
              <w:ind w:left="0"/>
              <w:rPr>
                <w:rFonts w:ascii="Arial Narrow" w:eastAsia="MS Mincho" w:hAnsi="Arial Narrow" w:cs="Arial Narrow"/>
                <w:sz w:val="22"/>
              </w:rPr>
            </w:pPr>
            <w:r w:rsidRPr="00DB74AF">
              <w:rPr>
                <w:rFonts w:ascii="Arial Narrow" w:eastAsia="MS Mincho" w:hAnsi="Arial Narrow" w:cs="Arial Narrow" w:hint="eastAsia"/>
                <w:sz w:val="22"/>
              </w:rPr>
              <w:t>CDCC</w:t>
            </w:r>
          </w:p>
        </w:tc>
        <w:tc>
          <w:tcPr>
            <w:tcW w:w="1774" w:type="dxa"/>
            <w:tcBorders>
              <w:top w:val="single" w:sz="12" w:space="0" w:color="auto"/>
              <w:left w:val="dotted" w:sz="4" w:space="0" w:color="auto"/>
              <w:bottom w:val="double" w:sz="4" w:space="0" w:color="auto"/>
              <w:right w:val="dotted" w:sz="4" w:space="0" w:color="auto"/>
              <w:tl2br w:val="nil"/>
              <w:tr2bl w:val="nil"/>
            </w:tcBorders>
            <w:vAlign w:val="center"/>
          </w:tcPr>
          <w:p w:rsidR="001630A2" w:rsidRPr="00DB74AF" w:rsidRDefault="00252FF2" w:rsidP="00DB74AF">
            <w:pPr>
              <w:ind w:left="0"/>
              <w:rPr>
                <w:rFonts w:ascii="Arial Narrow" w:eastAsia="MS Mincho" w:hAnsi="Arial Narrow" w:cs="Arial Narrow"/>
                <w:sz w:val="22"/>
              </w:rPr>
            </w:pPr>
            <w:r w:rsidRPr="00DB74AF">
              <w:rPr>
                <w:rFonts w:ascii="Arial Narrow" w:eastAsia="MS Mincho" w:hAnsi="Arial Narrow" w:cs="Arial Narrow" w:hint="eastAsia"/>
                <w:sz w:val="22"/>
              </w:rPr>
              <w:t>CSCC</w:t>
            </w:r>
          </w:p>
        </w:tc>
        <w:tc>
          <w:tcPr>
            <w:tcW w:w="1774" w:type="dxa"/>
            <w:tcBorders>
              <w:top w:val="single" w:sz="12" w:space="0" w:color="auto"/>
              <w:left w:val="dotted" w:sz="4" w:space="0" w:color="auto"/>
              <w:bottom w:val="double" w:sz="4" w:space="0" w:color="auto"/>
              <w:right w:val="nil"/>
              <w:tl2br w:val="nil"/>
              <w:tr2bl w:val="nil"/>
            </w:tcBorders>
            <w:vAlign w:val="center"/>
          </w:tcPr>
          <w:p w:rsidR="001630A2" w:rsidRPr="00DB74AF" w:rsidRDefault="00252FF2" w:rsidP="00DB74AF">
            <w:pPr>
              <w:ind w:left="0"/>
              <w:rPr>
                <w:rFonts w:ascii="Arial Narrow" w:eastAsia="MS Mincho" w:hAnsi="Arial Narrow" w:cs="Arial Narrow"/>
                <w:sz w:val="22"/>
              </w:rPr>
            </w:pPr>
            <w:r w:rsidRPr="00DB74AF">
              <w:rPr>
                <w:rFonts w:ascii="Arial Narrow" w:eastAsia="MS Mincho" w:hAnsi="Arial Narrow" w:cs="Arial Narrow" w:hint="eastAsia"/>
                <w:sz w:val="22"/>
              </w:rPr>
              <w:t>C</w:t>
            </w:r>
            <w:r w:rsidRPr="00DB74AF">
              <w:rPr>
                <w:rFonts w:ascii="Arial Narrow" w:eastAsia="MS Mincho" w:hAnsi="Arial Narrow" w:cs="Arial Narrow"/>
                <w:sz w:val="22"/>
              </w:rPr>
              <w:t>o</w:t>
            </w:r>
            <w:r w:rsidRPr="00DB74AF">
              <w:rPr>
                <w:rFonts w:ascii="Arial Narrow" w:eastAsia="MS Mincho" w:hAnsi="Arial Narrow" w:cs="Arial Narrow" w:hint="eastAsia"/>
                <w:sz w:val="22"/>
              </w:rPr>
              <w:t xml:space="preserve">uncil </w:t>
            </w:r>
          </w:p>
        </w:tc>
      </w:tr>
      <w:tr w:rsidR="001630A2" w:rsidRPr="009465E0" w:rsidTr="00DB74AF">
        <w:trPr>
          <w:jc w:val="center"/>
        </w:trPr>
        <w:tc>
          <w:tcPr>
            <w:tcW w:w="318" w:type="dxa"/>
            <w:vAlign w:val="center"/>
          </w:tcPr>
          <w:p w:rsidR="001630A2" w:rsidRPr="00DB74AF" w:rsidRDefault="00252FF2" w:rsidP="00DB74AF">
            <w:pPr>
              <w:ind w:left="0"/>
              <w:rPr>
                <w:rFonts w:ascii="Arial Narrow" w:eastAsia="MS Mincho" w:hAnsi="Arial Narrow" w:cs="Arial Narrow"/>
                <w:sz w:val="22"/>
              </w:rPr>
            </w:pPr>
            <w:r w:rsidRPr="00DB74AF">
              <w:rPr>
                <w:rFonts w:ascii="Arial Narrow" w:eastAsia="MS Mincho" w:hAnsi="Arial Narrow" w:cs="Arial Narrow" w:hint="eastAsia"/>
                <w:sz w:val="22"/>
              </w:rPr>
              <w:t>1</w:t>
            </w:r>
          </w:p>
        </w:tc>
        <w:tc>
          <w:tcPr>
            <w:tcW w:w="3226" w:type="dxa"/>
            <w:vAlign w:val="center"/>
          </w:tcPr>
          <w:p w:rsidR="001630A2" w:rsidRPr="00DB74AF" w:rsidRDefault="00252FF2" w:rsidP="00DB74AF">
            <w:pPr>
              <w:ind w:left="0"/>
              <w:rPr>
                <w:rFonts w:ascii="Arial Narrow" w:eastAsia="MS Mincho" w:hAnsi="Arial Narrow" w:cs="Arial Narrow"/>
                <w:sz w:val="22"/>
              </w:rPr>
            </w:pPr>
            <w:r w:rsidRPr="00DB74AF">
              <w:rPr>
                <w:rFonts w:ascii="Arial Narrow" w:eastAsia="MS Mincho" w:hAnsi="Arial Narrow" w:cs="Arial Narrow" w:hint="eastAsia"/>
                <w:sz w:val="22"/>
              </w:rPr>
              <w:t xml:space="preserve">Draft prepared </w:t>
            </w:r>
          </w:p>
        </w:tc>
        <w:tc>
          <w:tcPr>
            <w:tcW w:w="1774" w:type="dxa"/>
            <w:vAlign w:val="center"/>
          </w:tcPr>
          <w:p w:rsidR="001630A2" w:rsidRPr="00DB74AF" w:rsidRDefault="001630A2" w:rsidP="00DB74AF">
            <w:pPr>
              <w:ind w:left="0"/>
              <w:rPr>
                <w:rFonts w:ascii="Arial Narrow" w:eastAsia="Arial Narrow" w:hAnsi="Arial Narrow" w:cs="Arial Narrow"/>
                <w:sz w:val="22"/>
              </w:rPr>
            </w:pPr>
          </w:p>
        </w:tc>
        <w:tc>
          <w:tcPr>
            <w:tcW w:w="1774" w:type="dxa"/>
            <w:vAlign w:val="center"/>
          </w:tcPr>
          <w:p w:rsidR="001630A2" w:rsidRPr="00DB74AF" w:rsidRDefault="001630A2" w:rsidP="00DB74AF">
            <w:pPr>
              <w:ind w:left="0"/>
              <w:rPr>
                <w:rFonts w:ascii="Arial Narrow" w:eastAsia="Arial Narrow" w:hAnsi="Arial Narrow" w:cs="Arial Narrow"/>
                <w:sz w:val="22"/>
              </w:rPr>
            </w:pPr>
          </w:p>
        </w:tc>
        <w:tc>
          <w:tcPr>
            <w:tcW w:w="1774" w:type="dxa"/>
            <w:vAlign w:val="center"/>
          </w:tcPr>
          <w:p w:rsidR="001630A2" w:rsidRPr="00DB74AF" w:rsidRDefault="001630A2" w:rsidP="00DB74AF">
            <w:pPr>
              <w:ind w:left="0"/>
              <w:rPr>
                <w:rFonts w:ascii="Arial Narrow" w:eastAsia="Arial Narrow" w:hAnsi="Arial Narrow" w:cs="Arial Narrow"/>
                <w:sz w:val="22"/>
              </w:rPr>
            </w:pPr>
          </w:p>
        </w:tc>
      </w:tr>
      <w:tr w:rsidR="001630A2" w:rsidRPr="009465E0" w:rsidTr="00DB74AF">
        <w:trPr>
          <w:jc w:val="center"/>
        </w:trPr>
        <w:tc>
          <w:tcPr>
            <w:tcW w:w="318" w:type="dxa"/>
            <w:vAlign w:val="center"/>
          </w:tcPr>
          <w:p w:rsidR="001630A2" w:rsidRPr="00DB74AF" w:rsidRDefault="00252FF2" w:rsidP="00DB74AF">
            <w:pPr>
              <w:ind w:left="0"/>
              <w:rPr>
                <w:rFonts w:ascii="Arial Narrow" w:eastAsia="MS Mincho" w:hAnsi="Arial Narrow" w:cs="Arial Narrow"/>
                <w:sz w:val="22"/>
              </w:rPr>
            </w:pPr>
            <w:r w:rsidRPr="00DB74AF">
              <w:rPr>
                <w:rFonts w:ascii="Arial Narrow" w:eastAsia="MS Mincho" w:hAnsi="Arial Narrow" w:cs="Arial Narrow" w:hint="eastAsia"/>
                <w:sz w:val="22"/>
              </w:rPr>
              <w:t>2</w:t>
            </w:r>
          </w:p>
        </w:tc>
        <w:tc>
          <w:tcPr>
            <w:tcW w:w="3226" w:type="dxa"/>
            <w:vAlign w:val="center"/>
          </w:tcPr>
          <w:p w:rsidR="001630A2" w:rsidRPr="00DB74AF" w:rsidRDefault="00252FF2" w:rsidP="00DB74AF">
            <w:pPr>
              <w:ind w:left="0"/>
              <w:rPr>
                <w:rFonts w:ascii="Arial Narrow" w:eastAsia="MS Mincho" w:hAnsi="Arial Narrow" w:cs="Arial Narrow"/>
                <w:sz w:val="22"/>
              </w:rPr>
            </w:pPr>
            <w:r w:rsidRPr="00DB74AF">
              <w:rPr>
                <w:rFonts w:ascii="Arial Narrow" w:eastAsia="MS Mincho" w:hAnsi="Arial Narrow" w:cs="Arial Narrow"/>
                <w:sz w:val="22"/>
              </w:rPr>
              <w:t>Meeting</w:t>
            </w:r>
            <w:r w:rsidRPr="00DB74AF">
              <w:rPr>
                <w:rFonts w:ascii="Arial Narrow" w:eastAsia="MS Mincho" w:hAnsi="Arial Narrow" w:cs="Arial Narrow" w:hint="eastAsia"/>
                <w:sz w:val="22"/>
              </w:rPr>
              <w:t xml:space="preserve"> announced </w:t>
            </w:r>
          </w:p>
        </w:tc>
        <w:tc>
          <w:tcPr>
            <w:tcW w:w="1774" w:type="dxa"/>
            <w:vAlign w:val="center"/>
          </w:tcPr>
          <w:p w:rsidR="001630A2" w:rsidRPr="00DB74AF" w:rsidRDefault="001630A2" w:rsidP="00DB74AF">
            <w:pPr>
              <w:ind w:left="0"/>
              <w:rPr>
                <w:rFonts w:ascii="Arial Narrow" w:eastAsia="Arial Narrow" w:hAnsi="Arial Narrow" w:cs="Arial Narrow"/>
                <w:sz w:val="22"/>
              </w:rPr>
            </w:pPr>
          </w:p>
        </w:tc>
        <w:tc>
          <w:tcPr>
            <w:tcW w:w="1774" w:type="dxa"/>
            <w:vAlign w:val="center"/>
          </w:tcPr>
          <w:p w:rsidR="001630A2" w:rsidRPr="00DB74AF" w:rsidRDefault="001630A2" w:rsidP="00DB74AF">
            <w:pPr>
              <w:ind w:left="0"/>
              <w:rPr>
                <w:rFonts w:ascii="Arial Narrow" w:eastAsia="Arial Narrow" w:hAnsi="Arial Narrow" w:cs="Arial Narrow"/>
                <w:sz w:val="22"/>
              </w:rPr>
            </w:pPr>
          </w:p>
        </w:tc>
        <w:tc>
          <w:tcPr>
            <w:tcW w:w="1774" w:type="dxa"/>
            <w:vAlign w:val="center"/>
          </w:tcPr>
          <w:p w:rsidR="001630A2" w:rsidRPr="00DB74AF" w:rsidRDefault="001630A2" w:rsidP="00DB74AF">
            <w:pPr>
              <w:ind w:left="0"/>
              <w:rPr>
                <w:rFonts w:ascii="Arial Narrow" w:eastAsia="Arial Narrow" w:hAnsi="Arial Narrow" w:cs="Arial Narrow"/>
                <w:sz w:val="22"/>
              </w:rPr>
            </w:pPr>
          </w:p>
        </w:tc>
      </w:tr>
      <w:tr w:rsidR="001630A2" w:rsidRPr="009465E0" w:rsidTr="00DB74AF">
        <w:trPr>
          <w:jc w:val="center"/>
        </w:trPr>
        <w:tc>
          <w:tcPr>
            <w:tcW w:w="318" w:type="dxa"/>
            <w:vAlign w:val="center"/>
          </w:tcPr>
          <w:p w:rsidR="001630A2" w:rsidRPr="00DB74AF" w:rsidRDefault="00252FF2" w:rsidP="00DB74AF">
            <w:pPr>
              <w:ind w:left="0"/>
              <w:rPr>
                <w:rFonts w:ascii="Arial Narrow" w:eastAsia="MS Mincho" w:hAnsi="Arial Narrow" w:cs="Arial Narrow"/>
                <w:sz w:val="22"/>
              </w:rPr>
            </w:pPr>
            <w:r w:rsidRPr="00DB74AF">
              <w:rPr>
                <w:rFonts w:ascii="Arial Narrow" w:eastAsia="MS Mincho" w:hAnsi="Arial Narrow" w:cs="Arial Narrow" w:hint="eastAsia"/>
                <w:sz w:val="22"/>
              </w:rPr>
              <w:t>3</w:t>
            </w:r>
          </w:p>
        </w:tc>
        <w:tc>
          <w:tcPr>
            <w:tcW w:w="3226" w:type="dxa"/>
            <w:vAlign w:val="center"/>
          </w:tcPr>
          <w:p w:rsidR="001630A2" w:rsidRPr="00DB74AF" w:rsidRDefault="00252FF2" w:rsidP="00DB74AF">
            <w:pPr>
              <w:ind w:left="0"/>
              <w:rPr>
                <w:rFonts w:ascii="Arial Narrow" w:eastAsia="MS Mincho" w:hAnsi="Arial Narrow" w:cs="Arial Narrow"/>
                <w:sz w:val="22"/>
              </w:rPr>
            </w:pPr>
            <w:r w:rsidRPr="00DB74AF">
              <w:rPr>
                <w:rFonts w:ascii="Arial Narrow" w:eastAsia="MS Mincho" w:hAnsi="Arial Narrow" w:cs="Arial Narrow" w:hint="eastAsia"/>
                <w:sz w:val="22"/>
              </w:rPr>
              <w:t xml:space="preserve">Meeting held for general </w:t>
            </w:r>
            <w:r w:rsidRPr="00DB74AF">
              <w:rPr>
                <w:rFonts w:ascii="Arial Narrow" w:eastAsia="MS Mincho" w:hAnsi="Arial Narrow" w:cs="Arial Narrow"/>
                <w:sz w:val="22"/>
              </w:rPr>
              <w:t>consensus</w:t>
            </w:r>
          </w:p>
        </w:tc>
        <w:tc>
          <w:tcPr>
            <w:tcW w:w="1774" w:type="dxa"/>
            <w:vAlign w:val="center"/>
          </w:tcPr>
          <w:p w:rsidR="001630A2" w:rsidRPr="00DB74AF" w:rsidRDefault="001630A2" w:rsidP="00DB74AF">
            <w:pPr>
              <w:ind w:left="0"/>
              <w:rPr>
                <w:rFonts w:ascii="Arial Narrow" w:eastAsia="Arial Narrow" w:hAnsi="Arial Narrow" w:cs="Arial Narrow"/>
                <w:sz w:val="22"/>
              </w:rPr>
            </w:pPr>
          </w:p>
        </w:tc>
        <w:tc>
          <w:tcPr>
            <w:tcW w:w="1774" w:type="dxa"/>
            <w:vAlign w:val="center"/>
          </w:tcPr>
          <w:p w:rsidR="001630A2" w:rsidRPr="00DB74AF" w:rsidRDefault="001630A2" w:rsidP="00DB74AF">
            <w:pPr>
              <w:ind w:left="0"/>
              <w:rPr>
                <w:rFonts w:ascii="Arial Narrow" w:eastAsia="Arial Narrow" w:hAnsi="Arial Narrow" w:cs="Arial Narrow"/>
                <w:sz w:val="22"/>
              </w:rPr>
            </w:pPr>
          </w:p>
        </w:tc>
        <w:tc>
          <w:tcPr>
            <w:tcW w:w="1774" w:type="dxa"/>
            <w:vAlign w:val="center"/>
          </w:tcPr>
          <w:p w:rsidR="001630A2" w:rsidRPr="00DB74AF" w:rsidRDefault="001630A2" w:rsidP="00DB74AF">
            <w:pPr>
              <w:ind w:left="0"/>
              <w:rPr>
                <w:rFonts w:ascii="Arial Narrow" w:eastAsia="Arial Narrow" w:hAnsi="Arial Narrow" w:cs="Arial Narrow"/>
                <w:sz w:val="22"/>
              </w:rPr>
            </w:pPr>
          </w:p>
        </w:tc>
      </w:tr>
      <w:tr w:rsidR="001630A2" w:rsidRPr="009465E0" w:rsidTr="00DB74AF">
        <w:trPr>
          <w:jc w:val="center"/>
        </w:trPr>
        <w:tc>
          <w:tcPr>
            <w:tcW w:w="318" w:type="dxa"/>
            <w:vAlign w:val="center"/>
          </w:tcPr>
          <w:p w:rsidR="001630A2" w:rsidRPr="00DB74AF" w:rsidRDefault="00252FF2" w:rsidP="00DB74AF">
            <w:pPr>
              <w:ind w:left="0"/>
              <w:rPr>
                <w:rFonts w:ascii="Arial Narrow" w:eastAsia="MS Mincho" w:hAnsi="Arial Narrow" w:cs="Arial Narrow"/>
                <w:sz w:val="22"/>
              </w:rPr>
            </w:pPr>
            <w:r w:rsidRPr="00DB74AF">
              <w:rPr>
                <w:rFonts w:ascii="Arial Narrow" w:eastAsia="MS Mincho" w:hAnsi="Arial Narrow" w:cs="Arial Narrow" w:hint="eastAsia"/>
                <w:sz w:val="22"/>
              </w:rPr>
              <w:t>4</w:t>
            </w:r>
          </w:p>
        </w:tc>
        <w:tc>
          <w:tcPr>
            <w:tcW w:w="3226" w:type="dxa"/>
            <w:vAlign w:val="center"/>
          </w:tcPr>
          <w:p w:rsidR="001630A2" w:rsidRPr="00DB74AF" w:rsidRDefault="00252FF2" w:rsidP="00DB74AF">
            <w:pPr>
              <w:ind w:left="0"/>
              <w:rPr>
                <w:rFonts w:ascii="Arial Narrow" w:eastAsia="MS Mincho" w:hAnsi="Arial Narrow" w:cs="Arial Narrow"/>
                <w:sz w:val="22"/>
              </w:rPr>
            </w:pPr>
            <w:r w:rsidRPr="00DB74AF">
              <w:rPr>
                <w:rFonts w:ascii="Arial Narrow" w:eastAsia="MS Mincho" w:hAnsi="Arial Narrow" w:cs="Arial Narrow" w:hint="eastAsia"/>
                <w:sz w:val="22"/>
              </w:rPr>
              <w:t>C</w:t>
            </w:r>
            <w:r w:rsidRPr="00DB74AF">
              <w:rPr>
                <w:rFonts w:ascii="Arial Narrow" w:eastAsia="MS Mincho" w:hAnsi="Arial Narrow" w:cs="Arial Narrow"/>
                <w:sz w:val="22"/>
              </w:rPr>
              <w:t>o</w:t>
            </w:r>
            <w:r w:rsidRPr="00DB74AF">
              <w:rPr>
                <w:rFonts w:ascii="Arial Narrow" w:eastAsia="MS Mincho" w:hAnsi="Arial Narrow" w:cs="Arial Narrow" w:hint="eastAsia"/>
                <w:sz w:val="22"/>
              </w:rPr>
              <w:t>mments replied</w:t>
            </w:r>
          </w:p>
        </w:tc>
        <w:tc>
          <w:tcPr>
            <w:tcW w:w="1774" w:type="dxa"/>
            <w:vAlign w:val="center"/>
          </w:tcPr>
          <w:p w:rsidR="001630A2" w:rsidRPr="00DB74AF" w:rsidRDefault="001630A2" w:rsidP="00DB74AF">
            <w:pPr>
              <w:ind w:left="0"/>
              <w:rPr>
                <w:rFonts w:ascii="Arial Narrow" w:eastAsia="Arial Narrow" w:hAnsi="Arial Narrow" w:cs="Arial Narrow"/>
                <w:sz w:val="22"/>
              </w:rPr>
            </w:pPr>
          </w:p>
        </w:tc>
        <w:tc>
          <w:tcPr>
            <w:tcW w:w="1774" w:type="dxa"/>
            <w:vAlign w:val="center"/>
          </w:tcPr>
          <w:p w:rsidR="001630A2" w:rsidRPr="00DB74AF" w:rsidRDefault="001630A2" w:rsidP="00DB74AF">
            <w:pPr>
              <w:ind w:left="0"/>
              <w:rPr>
                <w:rFonts w:ascii="Arial Narrow" w:eastAsia="Arial Narrow" w:hAnsi="Arial Narrow" w:cs="Arial Narrow"/>
                <w:sz w:val="22"/>
              </w:rPr>
            </w:pPr>
          </w:p>
        </w:tc>
        <w:tc>
          <w:tcPr>
            <w:tcW w:w="1774" w:type="dxa"/>
            <w:vAlign w:val="center"/>
          </w:tcPr>
          <w:p w:rsidR="001630A2" w:rsidRPr="00DB74AF" w:rsidRDefault="001630A2" w:rsidP="00DB74AF">
            <w:pPr>
              <w:ind w:left="0"/>
              <w:rPr>
                <w:rFonts w:ascii="Arial Narrow" w:eastAsia="Arial Narrow" w:hAnsi="Arial Narrow" w:cs="Arial Narrow"/>
                <w:sz w:val="22"/>
              </w:rPr>
            </w:pPr>
          </w:p>
        </w:tc>
      </w:tr>
      <w:tr w:rsidR="001630A2" w:rsidRPr="009465E0" w:rsidTr="00DB74AF">
        <w:trPr>
          <w:jc w:val="center"/>
        </w:trPr>
        <w:tc>
          <w:tcPr>
            <w:tcW w:w="318" w:type="dxa"/>
            <w:vAlign w:val="center"/>
          </w:tcPr>
          <w:p w:rsidR="001630A2" w:rsidRPr="00DB74AF" w:rsidRDefault="00252FF2" w:rsidP="00DB74AF">
            <w:pPr>
              <w:ind w:left="0"/>
              <w:rPr>
                <w:rFonts w:ascii="Arial Narrow" w:eastAsia="MS Mincho" w:hAnsi="Arial Narrow" w:cs="Arial Narrow"/>
                <w:sz w:val="22"/>
              </w:rPr>
            </w:pPr>
            <w:r w:rsidRPr="00DB74AF">
              <w:rPr>
                <w:rFonts w:ascii="Arial Narrow" w:eastAsia="MS Mincho" w:hAnsi="Arial Narrow" w:cs="Arial Narrow" w:hint="eastAsia"/>
                <w:sz w:val="22"/>
              </w:rPr>
              <w:t>5</w:t>
            </w:r>
          </w:p>
        </w:tc>
        <w:tc>
          <w:tcPr>
            <w:tcW w:w="3226" w:type="dxa"/>
            <w:vAlign w:val="center"/>
          </w:tcPr>
          <w:p w:rsidR="001630A2" w:rsidRPr="00DB74AF" w:rsidRDefault="00252FF2" w:rsidP="00DB74AF">
            <w:pPr>
              <w:ind w:left="0"/>
              <w:rPr>
                <w:rFonts w:ascii="Arial Narrow" w:eastAsia="MS Mincho" w:hAnsi="Arial Narrow" w:cs="Arial Narrow"/>
                <w:sz w:val="22"/>
              </w:rPr>
            </w:pPr>
            <w:r w:rsidRPr="00DB74AF">
              <w:rPr>
                <w:rFonts w:ascii="Arial Narrow" w:eastAsia="MS Mincho" w:hAnsi="Arial Narrow" w:cs="Arial Narrow" w:hint="eastAsia"/>
                <w:sz w:val="22"/>
              </w:rPr>
              <w:t xml:space="preserve">Draft amended </w:t>
            </w:r>
          </w:p>
        </w:tc>
        <w:tc>
          <w:tcPr>
            <w:tcW w:w="1774" w:type="dxa"/>
            <w:vAlign w:val="center"/>
          </w:tcPr>
          <w:p w:rsidR="001630A2" w:rsidRPr="00DB74AF" w:rsidRDefault="001630A2" w:rsidP="00DB74AF">
            <w:pPr>
              <w:ind w:left="0"/>
              <w:rPr>
                <w:rFonts w:ascii="Arial Narrow" w:eastAsia="Arial Narrow" w:hAnsi="Arial Narrow" w:cs="Arial Narrow"/>
                <w:sz w:val="22"/>
              </w:rPr>
            </w:pPr>
          </w:p>
        </w:tc>
        <w:tc>
          <w:tcPr>
            <w:tcW w:w="1774" w:type="dxa"/>
            <w:vAlign w:val="center"/>
          </w:tcPr>
          <w:p w:rsidR="001630A2" w:rsidRPr="00DB74AF" w:rsidRDefault="001630A2" w:rsidP="00DB74AF">
            <w:pPr>
              <w:ind w:left="0"/>
              <w:rPr>
                <w:rFonts w:ascii="Arial Narrow" w:eastAsia="Arial Narrow" w:hAnsi="Arial Narrow" w:cs="Arial Narrow"/>
                <w:sz w:val="22"/>
              </w:rPr>
            </w:pPr>
          </w:p>
        </w:tc>
        <w:tc>
          <w:tcPr>
            <w:tcW w:w="1774" w:type="dxa"/>
            <w:vAlign w:val="center"/>
          </w:tcPr>
          <w:p w:rsidR="001630A2" w:rsidRPr="00DB74AF" w:rsidRDefault="001630A2" w:rsidP="00DB74AF">
            <w:pPr>
              <w:ind w:left="0"/>
              <w:rPr>
                <w:rFonts w:ascii="Arial Narrow" w:eastAsia="Arial Narrow" w:hAnsi="Arial Narrow" w:cs="Arial Narrow"/>
                <w:sz w:val="22"/>
              </w:rPr>
            </w:pPr>
          </w:p>
        </w:tc>
      </w:tr>
      <w:tr w:rsidR="001630A2" w:rsidRPr="009465E0" w:rsidTr="00DB74AF">
        <w:trPr>
          <w:jc w:val="center"/>
        </w:trPr>
        <w:tc>
          <w:tcPr>
            <w:tcW w:w="318" w:type="dxa"/>
            <w:vAlign w:val="center"/>
          </w:tcPr>
          <w:p w:rsidR="001630A2" w:rsidRPr="00DB74AF" w:rsidRDefault="00252FF2" w:rsidP="00DB74AF">
            <w:pPr>
              <w:ind w:left="0"/>
              <w:rPr>
                <w:rFonts w:ascii="Arial Narrow" w:eastAsia="MS Mincho" w:hAnsi="Arial Narrow" w:cs="Arial Narrow"/>
                <w:sz w:val="22"/>
              </w:rPr>
            </w:pPr>
            <w:r w:rsidRPr="00DB74AF">
              <w:rPr>
                <w:rFonts w:ascii="Arial Narrow" w:eastAsia="MS Mincho" w:hAnsi="Arial Narrow" w:cs="Arial Narrow" w:hint="eastAsia"/>
                <w:sz w:val="22"/>
              </w:rPr>
              <w:t>6</w:t>
            </w:r>
          </w:p>
        </w:tc>
        <w:tc>
          <w:tcPr>
            <w:tcW w:w="3226" w:type="dxa"/>
            <w:vAlign w:val="center"/>
          </w:tcPr>
          <w:p w:rsidR="001630A2" w:rsidRPr="00DB74AF" w:rsidRDefault="00252FF2" w:rsidP="00DB74AF">
            <w:pPr>
              <w:ind w:left="0"/>
              <w:rPr>
                <w:rFonts w:ascii="Arial Narrow" w:eastAsia="MS Mincho" w:hAnsi="Arial Narrow" w:cs="Arial Narrow"/>
                <w:sz w:val="22"/>
              </w:rPr>
            </w:pPr>
            <w:r w:rsidRPr="00DB74AF">
              <w:rPr>
                <w:rFonts w:ascii="Arial Narrow" w:eastAsia="MS Mincho" w:hAnsi="Arial Narrow" w:cs="Arial Narrow" w:hint="eastAsia"/>
                <w:sz w:val="22"/>
              </w:rPr>
              <w:t>Mayor confirmed</w:t>
            </w:r>
          </w:p>
        </w:tc>
        <w:tc>
          <w:tcPr>
            <w:tcW w:w="1774" w:type="dxa"/>
            <w:vAlign w:val="center"/>
          </w:tcPr>
          <w:p w:rsidR="001630A2" w:rsidRPr="00DB74AF" w:rsidRDefault="001630A2" w:rsidP="00DB74AF">
            <w:pPr>
              <w:ind w:left="0"/>
              <w:rPr>
                <w:rFonts w:ascii="Arial Narrow" w:eastAsia="Arial Narrow" w:hAnsi="Arial Narrow" w:cs="Arial Narrow"/>
                <w:sz w:val="22"/>
              </w:rPr>
            </w:pPr>
          </w:p>
        </w:tc>
        <w:tc>
          <w:tcPr>
            <w:tcW w:w="1774" w:type="dxa"/>
            <w:vAlign w:val="center"/>
          </w:tcPr>
          <w:p w:rsidR="001630A2" w:rsidRPr="00DB74AF" w:rsidRDefault="001630A2" w:rsidP="00DB74AF">
            <w:pPr>
              <w:ind w:left="0"/>
              <w:rPr>
                <w:rFonts w:ascii="Arial Narrow" w:eastAsia="Arial Narrow" w:hAnsi="Arial Narrow" w:cs="Arial Narrow"/>
                <w:sz w:val="22"/>
              </w:rPr>
            </w:pPr>
          </w:p>
        </w:tc>
        <w:tc>
          <w:tcPr>
            <w:tcW w:w="1774" w:type="dxa"/>
            <w:vAlign w:val="center"/>
          </w:tcPr>
          <w:p w:rsidR="001630A2" w:rsidRPr="00DB74AF" w:rsidRDefault="001630A2" w:rsidP="00DB74AF">
            <w:pPr>
              <w:ind w:left="0"/>
              <w:rPr>
                <w:rFonts w:ascii="Arial Narrow" w:eastAsia="Arial Narrow" w:hAnsi="Arial Narrow" w:cs="Arial Narrow"/>
                <w:sz w:val="22"/>
              </w:rPr>
            </w:pPr>
          </w:p>
        </w:tc>
      </w:tr>
    </w:tbl>
    <w:p w:rsidR="00D73F57" w:rsidRPr="009465E0" w:rsidRDefault="00252FF2" w:rsidP="00D73F57">
      <w:r w:rsidRPr="009465E0">
        <w:rPr>
          <w:rFonts w:hint="eastAsia"/>
        </w:rPr>
        <w:t>Note: Put the date of the action in the blank cells</w:t>
      </w:r>
    </w:p>
    <w:p w:rsidR="001630A2" w:rsidRPr="009465E0" w:rsidRDefault="001630A2" w:rsidP="00D73F57"/>
    <w:p w:rsidR="00D73F57" w:rsidRPr="009465E0" w:rsidRDefault="00D73F57" w:rsidP="00D73F57"/>
    <w:p w:rsidR="00CD0D1F" w:rsidRPr="009465E0" w:rsidRDefault="00CD0D1F" w:rsidP="00142E06">
      <w:pPr>
        <w:pStyle w:val="Heading2"/>
        <w:spacing w:after="180"/>
        <w:rPr>
          <w:lang w:eastAsia="ja-JP"/>
        </w:rPr>
      </w:pPr>
      <w:bookmarkStart w:id="65" w:name="_Toc508709808"/>
      <w:r w:rsidRPr="009465E0">
        <w:rPr>
          <w:rFonts w:hint="eastAsia"/>
          <w:lang w:eastAsia="ja-JP"/>
        </w:rPr>
        <w:t xml:space="preserve">Preparation of Sub-Project </w:t>
      </w:r>
      <w:r w:rsidR="00F20342" w:rsidRPr="009465E0">
        <w:rPr>
          <w:lang w:eastAsia="ja-JP"/>
        </w:rPr>
        <w:t>Implémentation</w:t>
      </w:r>
      <w:bookmarkEnd w:id="65"/>
    </w:p>
    <w:p w:rsidR="00871AAE" w:rsidRPr="009465E0" w:rsidRDefault="00687B64" w:rsidP="00A21CDE">
      <w:pPr>
        <w:pStyle w:val="Heading4"/>
        <w:numPr>
          <w:ilvl w:val="0"/>
          <w:numId w:val="45"/>
        </w:numPr>
      </w:pPr>
      <w:bookmarkStart w:id="66" w:name="_Toc508709809"/>
      <w:r w:rsidRPr="009465E0">
        <w:rPr>
          <w:rFonts w:hint="eastAsia"/>
        </w:rPr>
        <w:t>Feasibility Study</w:t>
      </w:r>
      <w:r w:rsidR="00137E4F" w:rsidRPr="009465E0">
        <w:rPr>
          <w:rFonts w:hint="eastAsia"/>
        </w:rPr>
        <w:t xml:space="preserve"> of Priority Sub-Projects</w:t>
      </w:r>
      <w:bookmarkEnd w:id="66"/>
    </w:p>
    <w:p w:rsidR="00142E06" w:rsidRPr="009465E0" w:rsidRDefault="00142E06" w:rsidP="00A21CDE">
      <w:pPr>
        <w:pStyle w:val="Heading5"/>
        <w:numPr>
          <w:ilvl w:val="0"/>
          <w:numId w:val="46"/>
        </w:numPr>
      </w:pPr>
      <w:r w:rsidRPr="009465E0">
        <w:rPr>
          <w:rFonts w:hint="eastAsia"/>
        </w:rPr>
        <w:t xml:space="preserve">Rough Estimation </w:t>
      </w:r>
    </w:p>
    <w:p w:rsidR="00CD0D1F" w:rsidRPr="009465E0" w:rsidRDefault="00142E06" w:rsidP="00142E06">
      <w:pPr>
        <w:pStyle w:val="Heading5"/>
      </w:pPr>
      <w:r w:rsidRPr="009465E0">
        <w:rPr>
          <w:rFonts w:hint="eastAsia"/>
        </w:rPr>
        <w:t>B</w:t>
      </w:r>
      <w:r w:rsidR="00CD0D1F" w:rsidRPr="009465E0">
        <w:rPr>
          <w:rFonts w:hint="eastAsia"/>
        </w:rPr>
        <w:t>asic Design</w:t>
      </w:r>
    </w:p>
    <w:p w:rsidR="00CD0D1F" w:rsidRPr="009465E0" w:rsidRDefault="00CD0D1F" w:rsidP="00142E06">
      <w:pPr>
        <w:pStyle w:val="Heading5"/>
      </w:pPr>
      <w:r w:rsidRPr="009465E0">
        <w:rPr>
          <w:rFonts w:hint="eastAsia"/>
        </w:rPr>
        <w:t>IEE and EIA</w:t>
      </w:r>
    </w:p>
    <w:p w:rsidR="00D73F57" w:rsidRPr="009465E0" w:rsidRDefault="00F20342" w:rsidP="00142E06">
      <w:pPr>
        <w:pStyle w:val="Heading5"/>
      </w:pPr>
      <w:r w:rsidRPr="009465E0">
        <w:t>Explanation to</w:t>
      </w:r>
      <w:r w:rsidR="009446A6" w:rsidRPr="009465E0">
        <w:rPr>
          <w:rFonts w:hint="eastAsia"/>
        </w:rPr>
        <w:t xml:space="preserve"> th</w:t>
      </w:r>
      <w:r w:rsidR="009D4051" w:rsidRPr="009465E0">
        <w:rPr>
          <w:rFonts w:hint="eastAsia"/>
        </w:rPr>
        <w:t>e</w:t>
      </w:r>
      <w:r w:rsidR="009446A6" w:rsidRPr="009465E0">
        <w:rPr>
          <w:rFonts w:hint="eastAsia"/>
        </w:rPr>
        <w:t xml:space="preserve"> affected</w:t>
      </w:r>
      <w:r>
        <w:t xml:space="preserve"> </w:t>
      </w:r>
      <w:r w:rsidR="009446A6" w:rsidRPr="009465E0">
        <w:rPr>
          <w:rFonts w:hint="eastAsia"/>
        </w:rPr>
        <w:t xml:space="preserve">population </w:t>
      </w:r>
    </w:p>
    <w:p w:rsidR="00CD0D1F" w:rsidRPr="009465E0" w:rsidRDefault="00CD0D1F" w:rsidP="00CD0D1F"/>
    <w:p w:rsidR="00CD0D1F" w:rsidRPr="009465E0" w:rsidRDefault="00CD0D1F" w:rsidP="00CD0D1F"/>
    <w:p w:rsidR="00137E4F" w:rsidRPr="009465E0" w:rsidRDefault="00137E4F" w:rsidP="00137E4F"/>
    <w:p w:rsidR="009A1DC7" w:rsidRPr="009465E0" w:rsidRDefault="009A1DC7" w:rsidP="00142E06">
      <w:pPr>
        <w:pStyle w:val="Heading2"/>
        <w:spacing w:after="180"/>
        <w:rPr>
          <w:lang w:eastAsia="ja-JP"/>
        </w:rPr>
      </w:pPr>
      <w:bookmarkStart w:id="67" w:name="_Toc356878421"/>
      <w:bookmarkStart w:id="68" w:name="_Toc361148075"/>
      <w:bookmarkStart w:id="69" w:name="_Toc361748055"/>
      <w:bookmarkStart w:id="70" w:name="_Toc374895777"/>
      <w:bookmarkStart w:id="71" w:name="_Toc508709810"/>
      <w:r w:rsidRPr="009465E0">
        <w:rPr>
          <w:lang w:eastAsia="ja-JP"/>
        </w:rPr>
        <w:t xml:space="preserve">Amendment of </w:t>
      </w:r>
      <w:r w:rsidRPr="009465E0">
        <w:rPr>
          <w:rFonts w:hint="eastAsia"/>
          <w:lang w:eastAsia="ja-JP"/>
        </w:rPr>
        <w:t xml:space="preserve">IDPCC as a </w:t>
      </w:r>
      <w:r w:rsidRPr="009465E0">
        <w:rPr>
          <w:lang w:eastAsia="ja-JP"/>
        </w:rPr>
        <w:t>Rolling Plan</w:t>
      </w:r>
      <w:bookmarkEnd w:id="67"/>
      <w:bookmarkEnd w:id="68"/>
      <w:bookmarkEnd w:id="69"/>
      <w:bookmarkEnd w:id="70"/>
      <w:bookmarkEnd w:id="71"/>
    </w:p>
    <w:p w:rsidR="009A1DC7" w:rsidRPr="009465E0" w:rsidRDefault="009A1DC7" w:rsidP="00A21CDE">
      <w:pPr>
        <w:pStyle w:val="Heading5"/>
        <w:numPr>
          <w:ilvl w:val="0"/>
          <w:numId w:val="38"/>
        </w:numPr>
      </w:pPr>
      <w:bookmarkStart w:id="72" w:name="_Toc356878422"/>
      <w:bookmarkStart w:id="73" w:name="_Toc361148076"/>
      <w:bookmarkStart w:id="74" w:name="_Toc361748056"/>
      <w:bookmarkStart w:id="75" w:name="_Toc374895778"/>
      <w:r w:rsidRPr="009465E0">
        <w:t>Concept of Rolling Plan</w:t>
      </w:r>
      <w:bookmarkEnd w:id="72"/>
      <w:bookmarkEnd w:id="73"/>
      <w:bookmarkEnd w:id="74"/>
      <w:bookmarkEnd w:id="75"/>
    </w:p>
    <w:p w:rsidR="009A1DC7" w:rsidRPr="009465E0" w:rsidRDefault="009A1DC7" w:rsidP="009A1DC7">
      <w:pPr>
        <w:pStyle w:val="BodyText"/>
        <w:ind w:firstLineChars="0" w:firstLine="0"/>
        <w:rPr>
          <w:rFonts w:ascii="Arial" w:eastAsia="MS Gothic" w:hAnsi="Arial"/>
          <w:szCs w:val="21"/>
        </w:rPr>
      </w:pPr>
      <w:r w:rsidRPr="009465E0">
        <w:rPr>
          <w:rFonts w:ascii="Arial" w:eastAsia="MS Gothic" w:hAnsi="Arial" w:hint="eastAsia"/>
          <w:szCs w:val="21"/>
        </w:rPr>
        <w:t xml:space="preserve">There are many development plans made by the </w:t>
      </w:r>
      <w:r w:rsidRPr="009465E0">
        <w:rPr>
          <w:rFonts w:ascii="Arial" w:eastAsia="MS Gothic" w:hAnsi="Arial"/>
          <w:szCs w:val="21"/>
        </w:rPr>
        <w:t>public</w:t>
      </w:r>
      <w:r w:rsidRPr="009465E0">
        <w:rPr>
          <w:rFonts w:ascii="Arial" w:eastAsia="MS Gothic" w:hAnsi="Arial" w:hint="eastAsia"/>
          <w:szCs w:val="21"/>
        </w:rPr>
        <w:t xml:space="preserve"> sector. T</w:t>
      </w:r>
      <w:r w:rsidRPr="009465E0">
        <w:rPr>
          <w:rFonts w:ascii="Arial" w:eastAsia="MS Gothic" w:hAnsi="Arial"/>
          <w:szCs w:val="21"/>
        </w:rPr>
        <w:t>h</w:t>
      </w:r>
      <w:r w:rsidRPr="009465E0">
        <w:rPr>
          <w:rFonts w:ascii="Arial" w:eastAsia="MS Gothic" w:hAnsi="Arial" w:hint="eastAsia"/>
          <w:szCs w:val="21"/>
        </w:rPr>
        <w:t>ese plans usually have target years such as 5, 10, or 20 years. W</w:t>
      </w:r>
      <w:r w:rsidRPr="009465E0">
        <w:rPr>
          <w:rFonts w:ascii="Arial" w:eastAsia="MS Gothic" w:hAnsi="Arial"/>
          <w:szCs w:val="21"/>
        </w:rPr>
        <w:t>i</w:t>
      </w:r>
      <w:r w:rsidRPr="009465E0">
        <w:rPr>
          <w:rFonts w:ascii="Arial" w:eastAsia="MS Gothic" w:hAnsi="Arial" w:hint="eastAsia"/>
          <w:szCs w:val="21"/>
        </w:rPr>
        <w:t xml:space="preserve">thin that time frame, subprojects listed in the plan should be </w:t>
      </w:r>
      <w:r w:rsidRPr="009465E0">
        <w:rPr>
          <w:rFonts w:ascii="Arial" w:eastAsia="MS Gothic" w:hAnsi="Arial"/>
          <w:szCs w:val="21"/>
        </w:rPr>
        <w:t>implemented</w:t>
      </w:r>
      <w:r w:rsidRPr="009465E0">
        <w:rPr>
          <w:rFonts w:ascii="Arial" w:eastAsia="MS Gothic" w:hAnsi="Arial" w:hint="eastAsia"/>
          <w:szCs w:val="21"/>
        </w:rPr>
        <w:t xml:space="preserve">. Therefore, the older the plan, the fewer the remaining subprojects for </w:t>
      </w:r>
      <w:r w:rsidRPr="009465E0">
        <w:rPr>
          <w:rFonts w:ascii="Arial" w:eastAsia="MS Gothic" w:hAnsi="Arial"/>
          <w:szCs w:val="21"/>
        </w:rPr>
        <w:t>implementation</w:t>
      </w:r>
      <w:r w:rsidRPr="009465E0">
        <w:rPr>
          <w:rFonts w:ascii="Arial" w:eastAsia="MS Gothic" w:hAnsi="Arial" w:hint="eastAsia"/>
          <w:szCs w:val="21"/>
        </w:rPr>
        <w:t xml:space="preserve">. On the other hand, a rolling plan has no specific target year and the subproject list is always </w:t>
      </w:r>
      <w:r w:rsidRPr="009465E0">
        <w:rPr>
          <w:rFonts w:ascii="Arial" w:eastAsia="MS Gothic" w:hAnsi="Arial"/>
          <w:szCs w:val="21"/>
        </w:rPr>
        <w:t>revised</w:t>
      </w:r>
      <w:r w:rsidRPr="009465E0">
        <w:rPr>
          <w:rFonts w:ascii="Arial" w:eastAsia="MS Gothic" w:hAnsi="Arial" w:hint="eastAsia"/>
          <w:szCs w:val="21"/>
        </w:rPr>
        <w:t xml:space="preserve"> and renewed. This is a series of repeating </w:t>
      </w:r>
      <w:r w:rsidRPr="009465E0">
        <w:rPr>
          <w:rFonts w:ascii="Arial" w:eastAsia="MS Gothic" w:hAnsi="Arial"/>
          <w:szCs w:val="21"/>
        </w:rPr>
        <w:t>seamless</w:t>
      </w:r>
      <w:r w:rsidRPr="009465E0">
        <w:rPr>
          <w:rFonts w:ascii="Arial" w:eastAsia="MS Gothic" w:hAnsi="Arial" w:hint="eastAsia"/>
          <w:szCs w:val="21"/>
        </w:rPr>
        <w:t xml:space="preserve"> activities of </w:t>
      </w:r>
      <w:r w:rsidRPr="009465E0">
        <w:rPr>
          <w:rFonts w:ascii="Arial" w:eastAsia="MS Gothic" w:hAnsi="Arial"/>
          <w:szCs w:val="21"/>
        </w:rPr>
        <w:t>“</w:t>
      </w:r>
      <w:r w:rsidRPr="009465E0">
        <w:rPr>
          <w:rFonts w:ascii="Arial" w:eastAsia="MS Gothic" w:hAnsi="Arial" w:hint="eastAsia"/>
          <w:szCs w:val="21"/>
        </w:rPr>
        <w:t>Plan</w:t>
      </w:r>
      <w:r w:rsidRPr="009465E0">
        <w:rPr>
          <w:rFonts w:ascii="Arial" w:eastAsia="MS Gothic" w:hAnsi="Arial"/>
          <w:szCs w:val="21"/>
        </w:rPr>
        <w:t>”</w:t>
      </w:r>
      <w:r w:rsidRPr="009465E0">
        <w:rPr>
          <w:rFonts w:ascii="Arial" w:eastAsia="MS Gothic" w:hAnsi="Arial" w:hint="eastAsia"/>
          <w:szCs w:val="21"/>
        </w:rPr>
        <w:t xml:space="preserve">, </w:t>
      </w:r>
      <w:r w:rsidRPr="009465E0">
        <w:rPr>
          <w:rFonts w:ascii="Arial" w:eastAsia="MS Gothic" w:hAnsi="Arial"/>
          <w:szCs w:val="21"/>
        </w:rPr>
        <w:t>“</w:t>
      </w:r>
      <w:r w:rsidRPr="009465E0">
        <w:rPr>
          <w:rFonts w:ascii="Arial" w:eastAsia="MS Gothic" w:hAnsi="Arial" w:hint="eastAsia"/>
          <w:szCs w:val="21"/>
        </w:rPr>
        <w:t>Do</w:t>
      </w:r>
      <w:r w:rsidRPr="009465E0">
        <w:rPr>
          <w:rFonts w:ascii="Arial" w:eastAsia="MS Gothic" w:hAnsi="Arial"/>
          <w:szCs w:val="21"/>
        </w:rPr>
        <w:t>”</w:t>
      </w:r>
      <w:r w:rsidRPr="009465E0">
        <w:rPr>
          <w:rFonts w:ascii="Arial" w:eastAsia="MS Gothic" w:hAnsi="Arial" w:hint="eastAsia"/>
          <w:szCs w:val="21"/>
        </w:rPr>
        <w:t xml:space="preserve">, </w:t>
      </w:r>
      <w:r w:rsidRPr="009465E0">
        <w:rPr>
          <w:rFonts w:ascii="Arial" w:eastAsia="MS Gothic" w:hAnsi="Arial"/>
          <w:szCs w:val="21"/>
        </w:rPr>
        <w:t>“</w:t>
      </w:r>
      <w:r w:rsidRPr="009465E0">
        <w:rPr>
          <w:rFonts w:ascii="Arial" w:eastAsia="MS Gothic" w:hAnsi="Arial" w:hint="eastAsia"/>
          <w:szCs w:val="21"/>
        </w:rPr>
        <w:t>See</w:t>
      </w:r>
      <w:r w:rsidRPr="009465E0">
        <w:rPr>
          <w:rFonts w:ascii="Arial" w:eastAsia="MS Gothic" w:hAnsi="Arial"/>
          <w:szCs w:val="21"/>
        </w:rPr>
        <w:t>”</w:t>
      </w:r>
      <w:r w:rsidRPr="009465E0">
        <w:rPr>
          <w:rFonts w:ascii="Arial" w:eastAsia="MS Gothic" w:hAnsi="Arial" w:hint="eastAsia"/>
          <w:szCs w:val="21"/>
        </w:rPr>
        <w:t xml:space="preserve">, and </w:t>
      </w:r>
      <w:r w:rsidRPr="009465E0">
        <w:rPr>
          <w:rFonts w:ascii="Arial" w:eastAsia="MS Gothic" w:hAnsi="Arial"/>
          <w:szCs w:val="21"/>
        </w:rPr>
        <w:t>“</w:t>
      </w:r>
      <w:r w:rsidRPr="009465E0">
        <w:rPr>
          <w:rFonts w:ascii="Arial" w:eastAsia="MS Gothic" w:hAnsi="Arial" w:hint="eastAsia"/>
          <w:szCs w:val="21"/>
        </w:rPr>
        <w:t>Re-plan</w:t>
      </w:r>
      <w:r w:rsidRPr="009465E0">
        <w:rPr>
          <w:rFonts w:ascii="Arial" w:eastAsia="MS Gothic" w:hAnsi="Arial"/>
          <w:szCs w:val="21"/>
        </w:rPr>
        <w:t>”</w:t>
      </w:r>
    </w:p>
    <w:p w:rsidR="009A1DC7" w:rsidRPr="009465E0" w:rsidRDefault="009A1DC7" w:rsidP="009A1DC7">
      <w:pPr>
        <w:pStyle w:val="BodyText"/>
      </w:pPr>
    </w:p>
    <w:p w:rsidR="009A1DC7" w:rsidRPr="009465E0" w:rsidRDefault="009A1DC7" w:rsidP="009A1DC7">
      <w:pPr>
        <w:pStyle w:val="Heading5"/>
      </w:pPr>
      <w:bookmarkStart w:id="76" w:name="_Toc356878423"/>
      <w:bookmarkStart w:id="77" w:name="_Toc361148077"/>
      <w:bookmarkStart w:id="78" w:name="_Toc361748057"/>
      <w:bookmarkStart w:id="79" w:name="_Toc374895779"/>
      <w:r w:rsidRPr="009465E0">
        <w:t>Institution and Authority of Revise</w:t>
      </w:r>
      <w:bookmarkEnd w:id="76"/>
      <w:bookmarkEnd w:id="77"/>
      <w:bookmarkEnd w:id="78"/>
      <w:bookmarkEnd w:id="79"/>
    </w:p>
    <w:p w:rsidR="009A1DC7" w:rsidRPr="009465E0" w:rsidRDefault="009A1DC7" w:rsidP="009A1DC7">
      <w:pPr>
        <w:pStyle w:val="BodyText"/>
        <w:ind w:firstLineChars="0" w:firstLine="0"/>
        <w:rPr>
          <w:rFonts w:ascii="Arial" w:eastAsia="MS Gothic" w:hAnsi="Arial"/>
          <w:szCs w:val="21"/>
        </w:rPr>
      </w:pPr>
      <w:r w:rsidRPr="009465E0">
        <w:rPr>
          <w:rFonts w:ascii="Arial" w:eastAsia="MS Gothic" w:hAnsi="Arial" w:hint="eastAsia"/>
          <w:szCs w:val="21"/>
        </w:rPr>
        <w:t xml:space="preserve">Overall </w:t>
      </w:r>
      <w:r w:rsidRPr="009465E0">
        <w:rPr>
          <w:rFonts w:ascii="Arial" w:eastAsia="MS Gothic" w:hAnsi="Arial"/>
          <w:szCs w:val="21"/>
        </w:rPr>
        <w:t>responsibility belongs</w:t>
      </w:r>
      <w:r w:rsidRPr="009465E0">
        <w:rPr>
          <w:rFonts w:ascii="Arial" w:eastAsia="MS Gothic" w:hAnsi="Arial" w:hint="eastAsia"/>
          <w:szCs w:val="21"/>
        </w:rPr>
        <w:t xml:space="preserve"> to the Mayor of CC. However, necessary arrangement and action will be taken based on the </w:t>
      </w:r>
      <w:r w:rsidRPr="009465E0">
        <w:rPr>
          <w:rFonts w:ascii="Arial" w:eastAsia="MS Gothic" w:hAnsi="Arial"/>
          <w:szCs w:val="21"/>
        </w:rPr>
        <w:t>“</w:t>
      </w:r>
      <w:r w:rsidRPr="009465E0">
        <w:rPr>
          <w:rFonts w:ascii="Arial" w:eastAsia="MS Gothic" w:hAnsi="Arial" w:hint="eastAsia"/>
          <w:szCs w:val="21"/>
        </w:rPr>
        <w:t>1.2 Institutional Structure for</w:t>
      </w:r>
      <w:r w:rsidR="00F20342">
        <w:rPr>
          <w:rFonts w:ascii="Arial" w:eastAsia="MS Gothic" w:hAnsi="Arial"/>
          <w:szCs w:val="21"/>
        </w:rPr>
        <w:t xml:space="preserve"> </w:t>
      </w:r>
      <w:r w:rsidRPr="009465E0">
        <w:rPr>
          <w:rFonts w:ascii="Arial" w:eastAsia="MS Gothic" w:hAnsi="Arial" w:hint="eastAsia"/>
          <w:szCs w:val="21"/>
        </w:rPr>
        <w:t>IDPCC Management</w:t>
      </w:r>
      <w:r w:rsidRPr="009465E0">
        <w:rPr>
          <w:rFonts w:ascii="Arial" w:eastAsia="MS Gothic" w:hAnsi="Arial"/>
          <w:szCs w:val="21"/>
        </w:rPr>
        <w:t>”</w:t>
      </w:r>
      <w:r w:rsidRPr="009465E0">
        <w:rPr>
          <w:rFonts w:ascii="Arial" w:eastAsia="MS Gothic" w:hAnsi="Arial" w:hint="eastAsia"/>
          <w:szCs w:val="21"/>
        </w:rPr>
        <w:t xml:space="preserve"> which is Figure 1-1 of Chapter 1 of this Volume 2. </w:t>
      </w:r>
      <w:r w:rsidRPr="009465E0">
        <w:rPr>
          <w:rFonts w:ascii="Arial" w:eastAsia="MS Gothic" w:hAnsi="Arial"/>
          <w:szCs w:val="21"/>
        </w:rPr>
        <w:t>Other</w:t>
      </w:r>
      <w:r w:rsidRPr="009465E0">
        <w:rPr>
          <w:rFonts w:ascii="Arial" w:eastAsia="MS Gothic" w:hAnsi="Arial" w:hint="eastAsia"/>
          <w:szCs w:val="21"/>
        </w:rPr>
        <w:t xml:space="preserve"> than this, a</w:t>
      </w:r>
      <w:r w:rsidRPr="009465E0">
        <w:rPr>
          <w:rFonts w:ascii="Arial" w:eastAsia="MS Gothic" w:hAnsi="Arial"/>
          <w:szCs w:val="21"/>
        </w:rPr>
        <w:t>ctivating</w:t>
      </w:r>
      <w:r w:rsidRPr="009465E0">
        <w:rPr>
          <w:rFonts w:ascii="Arial" w:eastAsia="MS Gothic" w:hAnsi="Arial" w:hint="eastAsia"/>
          <w:szCs w:val="21"/>
        </w:rPr>
        <w:t xml:space="preserve"> I</w:t>
      </w:r>
      <w:r w:rsidRPr="009465E0">
        <w:rPr>
          <w:rFonts w:ascii="Arial" w:eastAsia="MS Gothic" w:hAnsi="Arial"/>
          <w:szCs w:val="21"/>
        </w:rPr>
        <w:t>nfrastructure</w:t>
      </w:r>
      <w:r w:rsidRPr="009465E0">
        <w:rPr>
          <w:rFonts w:ascii="Arial" w:eastAsia="MS Gothic" w:hAnsi="Arial" w:hint="eastAsia"/>
          <w:szCs w:val="21"/>
        </w:rPr>
        <w:t xml:space="preserve"> Standing C</w:t>
      </w:r>
      <w:r w:rsidRPr="009465E0">
        <w:rPr>
          <w:rFonts w:ascii="Arial" w:eastAsia="MS Gothic" w:hAnsi="Arial"/>
          <w:szCs w:val="21"/>
        </w:rPr>
        <w:t>o</w:t>
      </w:r>
      <w:r w:rsidRPr="009465E0">
        <w:rPr>
          <w:rFonts w:ascii="Arial" w:eastAsia="MS Gothic" w:hAnsi="Arial" w:hint="eastAsia"/>
          <w:szCs w:val="21"/>
        </w:rPr>
        <w:t>mmittee is one of the ideas. This committee can be established in CC and the members shall be city councilors and the Mayor. T</w:t>
      </w:r>
      <w:r w:rsidRPr="009465E0">
        <w:rPr>
          <w:rFonts w:ascii="Arial" w:eastAsia="MS Gothic" w:hAnsi="Arial"/>
          <w:szCs w:val="21"/>
        </w:rPr>
        <w:t>h</w:t>
      </w:r>
      <w:r w:rsidRPr="009465E0">
        <w:rPr>
          <w:rFonts w:ascii="Arial" w:eastAsia="MS Gothic" w:hAnsi="Arial" w:hint="eastAsia"/>
          <w:szCs w:val="21"/>
        </w:rPr>
        <w:t xml:space="preserve">ey shall handle infrastructure issues in </w:t>
      </w:r>
      <w:r w:rsidRPr="009465E0">
        <w:rPr>
          <w:rFonts w:ascii="Arial" w:eastAsia="MS Gothic" w:hAnsi="Arial"/>
          <w:szCs w:val="21"/>
        </w:rPr>
        <w:t>the</w:t>
      </w:r>
      <w:r w:rsidRPr="009465E0">
        <w:rPr>
          <w:rFonts w:ascii="Arial" w:eastAsia="MS Gothic" w:hAnsi="Arial" w:hint="eastAsia"/>
          <w:szCs w:val="21"/>
        </w:rPr>
        <w:t xml:space="preserve"> CC and lead </w:t>
      </w:r>
      <w:r w:rsidRPr="009465E0">
        <w:rPr>
          <w:rFonts w:ascii="Arial" w:eastAsia="MS Gothic" w:hAnsi="Arial"/>
          <w:szCs w:val="21"/>
        </w:rPr>
        <w:t>the</w:t>
      </w:r>
      <w:r w:rsidRPr="009465E0">
        <w:rPr>
          <w:rFonts w:ascii="Arial" w:eastAsia="MS Gothic" w:hAnsi="Arial" w:hint="eastAsia"/>
          <w:szCs w:val="21"/>
        </w:rPr>
        <w:t xml:space="preserve"> relevant discussion in C</w:t>
      </w:r>
      <w:r w:rsidRPr="009465E0">
        <w:rPr>
          <w:rFonts w:ascii="Arial" w:eastAsia="MS Gothic" w:hAnsi="Arial"/>
          <w:szCs w:val="21"/>
        </w:rPr>
        <w:t>i</w:t>
      </w:r>
      <w:r w:rsidRPr="009465E0">
        <w:rPr>
          <w:rFonts w:ascii="Arial" w:eastAsia="MS Gothic" w:hAnsi="Arial" w:hint="eastAsia"/>
          <w:szCs w:val="21"/>
        </w:rPr>
        <w:t xml:space="preserve">ty Meeting and input </w:t>
      </w:r>
      <w:r w:rsidRPr="009465E0">
        <w:rPr>
          <w:rFonts w:ascii="Arial" w:eastAsia="MS Gothic" w:hAnsi="Arial"/>
          <w:szCs w:val="21"/>
        </w:rPr>
        <w:t>appropriate</w:t>
      </w:r>
      <w:r w:rsidRPr="009465E0">
        <w:rPr>
          <w:rFonts w:ascii="Arial" w:eastAsia="MS Gothic" w:hAnsi="Arial" w:hint="eastAsia"/>
          <w:szCs w:val="21"/>
        </w:rPr>
        <w:t xml:space="preserve"> information for </w:t>
      </w:r>
      <w:r w:rsidR="00F20342" w:rsidRPr="009465E0">
        <w:rPr>
          <w:rFonts w:ascii="Arial" w:eastAsia="MS Gothic" w:hAnsi="Arial"/>
          <w:szCs w:val="21"/>
        </w:rPr>
        <w:t>fruitful discussion</w:t>
      </w:r>
      <w:r w:rsidRPr="009465E0">
        <w:rPr>
          <w:rFonts w:ascii="Arial" w:eastAsia="MS Gothic" w:hAnsi="Arial" w:hint="eastAsia"/>
          <w:szCs w:val="21"/>
        </w:rPr>
        <w:t xml:space="preserve"> of Civil Society Coordination </w:t>
      </w:r>
      <w:r w:rsidRPr="009465E0">
        <w:rPr>
          <w:rFonts w:ascii="Arial" w:eastAsia="MS Gothic" w:hAnsi="Arial"/>
          <w:szCs w:val="21"/>
        </w:rPr>
        <w:t>Committee</w:t>
      </w:r>
      <w:r w:rsidRPr="009465E0">
        <w:rPr>
          <w:rFonts w:ascii="Arial" w:eastAsia="MS Gothic" w:hAnsi="Arial" w:hint="eastAsia"/>
          <w:szCs w:val="21"/>
        </w:rPr>
        <w:t xml:space="preserve"> Meeting.</w:t>
      </w:r>
    </w:p>
    <w:p w:rsidR="009A1DC7" w:rsidRPr="009465E0" w:rsidRDefault="009A1DC7" w:rsidP="009A1DC7">
      <w:pPr>
        <w:pStyle w:val="BodyText"/>
      </w:pPr>
    </w:p>
    <w:p w:rsidR="009A1DC7" w:rsidRPr="009465E0" w:rsidRDefault="009A1DC7" w:rsidP="009A1DC7">
      <w:pPr>
        <w:pStyle w:val="BodyText"/>
      </w:pPr>
    </w:p>
    <w:p w:rsidR="009A1DC7" w:rsidRPr="009465E0" w:rsidRDefault="009A1DC7" w:rsidP="009A1DC7">
      <w:pPr>
        <w:pStyle w:val="Heading5"/>
      </w:pPr>
      <w:bookmarkStart w:id="80" w:name="_Toc355955876"/>
      <w:bookmarkStart w:id="81" w:name="_Toc356878424"/>
      <w:bookmarkStart w:id="82" w:name="_Toc361148078"/>
      <w:bookmarkStart w:id="83" w:name="_Toc361748058"/>
      <w:bookmarkStart w:id="84" w:name="_Toc374895780"/>
      <w:r w:rsidRPr="009465E0">
        <w:rPr>
          <w:rFonts w:hint="eastAsia"/>
        </w:rPr>
        <w:t>Revising Subproject List of IDPCC</w:t>
      </w:r>
      <w:bookmarkEnd w:id="80"/>
      <w:bookmarkEnd w:id="81"/>
      <w:bookmarkEnd w:id="82"/>
      <w:bookmarkEnd w:id="83"/>
      <w:bookmarkEnd w:id="84"/>
    </w:p>
    <w:p w:rsidR="009A1DC7" w:rsidRPr="009465E0" w:rsidRDefault="009A1DC7" w:rsidP="009A1DC7">
      <w:pPr>
        <w:pStyle w:val="BodyText"/>
        <w:ind w:firstLineChars="0" w:firstLine="0"/>
        <w:rPr>
          <w:rFonts w:ascii="Arial" w:eastAsia="MS Gothic" w:hAnsi="Arial"/>
          <w:szCs w:val="21"/>
        </w:rPr>
      </w:pPr>
      <w:r w:rsidRPr="009465E0">
        <w:rPr>
          <w:rFonts w:ascii="Arial" w:eastAsia="MS Gothic" w:hAnsi="Arial" w:hint="eastAsia"/>
          <w:szCs w:val="21"/>
        </w:rPr>
        <w:t xml:space="preserve">The idea of subprojects are coming from </w:t>
      </w:r>
      <w:r w:rsidR="00F20342" w:rsidRPr="009465E0">
        <w:rPr>
          <w:rFonts w:ascii="Arial" w:eastAsia="MS Gothic" w:hAnsi="Arial"/>
          <w:szCs w:val="21"/>
        </w:rPr>
        <w:t>various sources</w:t>
      </w:r>
      <w:r w:rsidRPr="009465E0">
        <w:rPr>
          <w:rFonts w:ascii="Arial" w:eastAsia="MS Gothic" w:hAnsi="Arial" w:hint="eastAsia"/>
          <w:szCs w:val="21"/>
        </w:rPr>
        <w:t xml:space="preserve"> and stakeholders such as master plan, CC engineers, CC </w:t>
      </w:r>
      <w:r w:rsidRPr="009465E0">
        <w:rPr>
          <w:rFonts w:ascii="Arial" w:eastAsia="MS Gothic" w:hAnsi="Arial"/>
          <w:szCs w:val="21"/>
        </w:rPr>
        <w:t>councilors</w:t>
      </w:r>
      <w:r w:rsidRPr="009465E0">
        <w:rPr>
          <w:rFonts w:ascii="Arial" w:eastAsia="MS Gothic" w:hAnsi="Arial" w:hint="eastAsia"/>
          <w:szCs w:val="21"/>
        </w:rPr>
        <w:t xml:space="preserve">, National Government Agencies, etc. These subproject ideas are examined by PIUCC, CSCC, and CC executives and listed in the IDPCC. </w:t>
      </w:r>
    </w:p>
    <w:p w:rsidR="009A1DC7" w:rsidRPr="009465E0" w:rsidRDefault="009A1DC7" w:rsidP="009A1DC7">
      <w:pPr>
        <w:pStyle w:val="BodyText"/>
        <w:ind w:firstLineChars="0" w:firstLine="0"/>
        <w:rPr>
          <w:rFonts w:ascii="Arial" w:eastAsia="MS Gothic" w:hAnsi="Arial"/>
          <w:szCs w:val="21"/>
        </w:rPr>
      </w:pPr>
    </w:p>
    <w:p w:rsidR="009A1DC7" w:rsidRPr="009465E0" w:rsidRDefault="009A1DC7" w:rsidP="009A1DC7">
      <w:pPr>
        <w:pStyle w:val="BodyText"/>
        <w:ind w:firstLineChars="0" w:firstLine="0"/>
        <w:rPr>
          <w:rFonts w:ascii="Arial" w:eastAsia="MS Gothic" w:hAnsi="Arial"/>
          <w:szCs w:val="21"/>
        </w:rPr>
      </w:pPr>
      <w:r w:rsidRPr="009465E0">
        <w:rPr>
          <w:rFonts w:ascii="Arial" w:eastAsia="MS Gothic" w:hAnsi="Arial" w:hint="eastAsia"/>
          <w:szCs w:val="21"/>
        </w:rPr>
        <w:t xml:space="preserve">Then some projects are funded by various agencies and </w:t>
      </w:r>
      <w:r w:rsidRPr="009465E0">
        <w:rPr>
          <w:rFonts w:ascii="Arial" w:eastAsia="MS Gothic" w:hAnsi="Arial"/>
          <w:szCs w:val="21"/>
        </w:rPr>
        <w:t>implemented</w:t>
      </w:r>
      <w:r w:rsidRPr="009465E0">
        <w:rPr>
          <w:rFonts w:ascii="Arial" w:eastAsia="MS Gothic" w:hAnsi="Arial" w:hint="eastAsia"/>
          <w:szCs w:val="21"/>
        </w:rPr>
        <w:t xml:space="preserve">. Once funding is secured, the subproject is not a </w:t>
      </w:r>
      <w:r w:rsidRPr="009465E0">
        <w:rPr>
          <w:rFonts w:ascii="Arial" w:eastAsia="MS Gothic" w:hAnsi="Arial"/>
          <w:szCs w:val="21"/>
        </w:rPr>
        <w:t>“</w:t>
      </w:r>
      <w:r w:rsidRPr="009465E0">
        <w:rPr>
          <w:rFonts w:ascii="Arial" w:eastAsia="MS Gothic" w:hAnsi="Arial" w:hint="eastAsia"/>
          <w:szCs w:val="21"/>
        </w:rPr>
        <w:t>plan</w:t>
      </w:r>
      <w:r w:rsidRPr="009465E0">
        <w:rPr>
          <w:rFonts w:ascii="Arial" w:eastAsia="MS Gothic" w:hAnsi="Arial"/>
          <w:szCs w:val="21"/>
        </w:rPr>
        <w:t>”</w:t>
      </w:r>
      <w:r w:rsidRPr="009465E0">
        <w:rPr>
          <w:rFonts w:ascii="Arial" w:eastAsia="MS Gothic" w:hAnsi="Arial" w:hint="eastAsia"/>
          <w:szCs w:val="21"/>
        </w:rPr>
        <w:t xml:space="preserve"> any more, it is now a reality. Therefore such subproject shall be removed from the list and a new project will be considered.  </w:t>
      </w:r>
    </w:p>
    <w:p w:rsidR="009A1DC7" w:rsidRPr="009465E0" w:rsidRDefault="009A1DC7" w:rsidP="009A1DC7">
      <w:pPr>
        <w:pStyle w:val="BodyText"/>
      </w:pPr>
    </w:p>
    <w:p w:rsidR="009A1DC7" w:rsidRPr="009465E0" w:rsidRDefault="00DB25B0" w:rsidP="009A1DC7">
      <w:r>
        <w:rPr>
          <w:noProof/>
        </w:rPr>
        <w:pict>
          <v:group id="Group 90" o:spid="_x0000_s1075" style="position:absolute;left:0;text-align:left;margin-left:67.05pt;margin-top:8.65pt;width:313.5pt;height:155.4pt;z-index:251666944;mso-wrap-distance-top:6.24pt;mso-wrap-distance-right:3.25608mm;mso-wrap-distance-bottom:.20447mm" coordorigin="2515,19168" coordsize="85689,36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">
            <v:group id="グループ化 23" o:spid="_x0000_s1076" style="position:absolute;left:20517;top:19168;width:67687;height:36724" coordorigin="20517,19168" coordsize="67687,367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roundrect id="角丸四角形 4" o:spid="_x0000_s1077" style="position:absolute;left:20517;top:32129;width:67687;height:10801;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f7T70A&#10;AADbAAAADwAAAGRycy9kb3ducmV2LnhtbESPzQrCMBCE74LvEFbwIpqqIFqNIoI/V1sfYGnWtths&#10;SpNqfXsjCB6HmfmG2ew6U4knNa60rGA6iUAQZ1aXnCu4pcfxEoTzyBory6TgTQ52235vg7G2L77S&#10;M/G5CBB2MSoovK9jKV1WkEE3sTVx8O62MeiDbHKpG3wFuKnkLIoW0mDJYaHAmg4FZY+kNQpW7fmd&#10;lPI+T9GP2hPZVYK5Vmo46PZrEJ46/w//2hetYDGD75fwA+T2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r8f7T70AAADbAAAADwAAAAAAAAAAAAAAAACYAgAAZHJzL2Rvd25yZXYu&#10;eG1sUEsFBgAAAAAEAAQA9QAAAIIDAAAAAA==&#10;" fillcolor="#4f81bd" strokecolor="#243f60" strokeweight="2pt">
                <v:textbox style="mso-next-textbox:#角丸四角形 4">
                  <w:txbxContent>
                    <w:p w:rsidR="00DC55F7" w:rsidRDefault="00DC55F7" w:rsidP="00257FD8">
                      <w:pPr>
                        <w:pStyle w:val="NormalWeb"/>
                        <w:spacing w:before="0" w:beforeAutospacing="0" w:after="0" w:afterAutospacing="0" w:line="560" w:lineRule="exact"/>
                        <w:jc w:val="center"/>
                        <w:textAlignment w:val="baseline"/>
                      </w:pPr>
                      <w:r w:rsidRPr="00DB74AF">
                        <w:rPr>
                          <w:rFonts w:ascii="Arial Narrow" w:hAnsi="Arial Narrow" w:cs="Vrinda"/>
                          <w:b/>
                          <w:bCs/>
                          <w:color w:val="FFFFFF"/>
                          <w:kern w:val="24"/>
                          <w:sz w:val="56"/>
                          <w:szCs w:val="56"/>
                        </w:rPr>
                        <w:t>Infrastructure Development Plan of CC</w:t>
                      </w:r>
                    </w:p>
                    <w:p w:rsidR="00DC55F7" w:rsidRDefault="00DC55F7" w:rsidP="00257FD8">
                      <w:pPr>
                        <w:pStyle w:val="NormalWeb"/>
                        <w:spacing w:before="0" w:beforeAutospacing="0" w:after="0" w:afterAutospacing="0" w:line="560" w:lineRule="exact"/>
                        <w:jc w:val="center"/>
                        <w:textAlignment w:val="baseline"/>
                      </w:pPr>
                      <w:r w:rsidRPr="00DB74AF">
                        <w:rPr>
                          <w:rFonts w:ascii="Arial Narrow" w:hAnsi="Arial Narrow" w:cs="Vrinda"/>
                          <w:b/>
                          <w:bCs/>
                          <w:color w:val="FFFFFF"/>
                          <w:kern w:val="24"/>
                          <w:sz w:val="56"/>
                          <w:szCs w:val="56"/>
                        </w:rPr>
                        <w:t>(Inclusive List of Infrastructure  in 5 years)</w:t>
                      </w:r>
                    </w:p>
                  </w:txbxContent>
                </v:textbox>
              </v:roundrect>
              <v:roundrect id="角丸四角形 6" o:spid="_x0000_s1078" style="position:absolute;left:21237;top:19168;width:13681;height:7201;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te1L0A&#10;AADbAAAADwAAAGRycy9kb3ducmV2LnhtbESPzQrCMBCE74LvEFbwIpqqIFqNIoI/V1sfYGnWtths&#10;SpNqfXsjCB6HmfmG2ew6U4knNa60rGA6iUAQZ1aXnCu4pcfxEoTzyBory6TgTQ52235vg7G2L77S&#10;M/G5CBB2MSoovK9jKV1WkEE3sTVx8O62MeiDbHKpG3wFuKnkLIoW0mDJYaHAmg4FZY+kNQpW7fmd&#10;lPI+T9GP2hPZVYK5Vmo46PZrEJ46/w//2hetYDGH75fwA+T2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wIte1L0AAADbAAAADwAAAAAAAAAAAAAAAACYAgAAZHJzL2Rvd25yZXYu&#10;eG1sUEsFBgAAAAAEAAQA9QAAAIIDAAAAAA==&#10;" fillcolor="#4f81bd" strokecolor="#243f60" strokeweight="2pt">
                <v:textbox style="mso-next-textbox:#角丸四角形 6">
                  <w:txbxContent>
                    <w:p w:rsidR="00DC55F7" w:rsidRDefault="00DC55F7" w:rsidP="00257FD8">
                      <w:pPr>
                        <w:pStyle w:val="NormalWeb"/>
                        <w:spacing w:before="0" w:beforeAutospacing="0" w:after="0" w:afterAutospacing="0" w:line="560" w:lineRule="exact"/>
                        <w:jc w:val="center"/>
                        <w:textAlignment w:val="baseline"/>
                      </w:pPr>
                      <w:r w:rsidRPr="00DB74AF">
                        <w:rPr>
                          <w:rFonts w:ascii="Arial Narrow" w:hAnsi="Arial Narrow" w:cs="Vrinda"/>
                          <w:b/>
                          <w:bCs/>
                          <w:color w:val="FFFFFF"/>
                          <w:kern w:val="24"/>
                          <w:sz w:val="56"/>
                          <w:szCs w:val="56"/>
                        </w:rPr>
                        <w:t>Master Plan</w:t>
                      </w:r>
                    </w:p>
                  </w:txbxContent>
                </v:textbox>
              </v:roundrect>
              <v:roundrect id="角丸四角形 7" o:spid="_x0000_s1079" style="position:absolute;left:36358;top:19168;width:15122;height:7201;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AVH70A&#10;AADbAAAADwAAAGRycy9kb3ducmV2LnhtbESPzQrCMBCE74LvEFbwIpqqIFqNIoI/V1sfYGnWtths&#10;SpNqfXsjCB6HmW+G2ew6U4knNa60rGA6iUAQZ1aXnCu4pcfxEoTzyBory6TgTQ52235vg7G2L77S&#10;M/G5CCXsYlRQeF/HUrqsIINuYmvi4N1tY9AH2eRSN/gK5aaSsyhaSIMlh4UCazoUlD2S1ihYted3&#10;Usr7PEU/ak9kVwnmWqnhoNuvQXjq/D/8oy86cFP4fgk/QG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asAVH70AAADbAAAADwAAAAAAAAAAAAAAAACYAgAAZHJzL2Rvd25yZXYu&#10;eG1sUEsFBgAAAAAEAAQA9QAAAIIDAAAAAA==&#10;" fillcolor="#4f81bd" strokecolor="#243f60" strokeweight="2pt">
                <v:textbox style="mso-next-textbox:#角丸四角形 7">
                  <w:txbxContent>
                    <w:p w:rsidR="00DC55F7" w:rsidRDefault="00DC55F7" w:rsidP="00257FD8">
                      <w:pPr>
                        <w:pStyle w:val="NormalWeb"/>
                        <w:spacing w:before="0" w:beforeAutospacing="0" w:after="0" w:afterAutospacing="0" w:line="560" w:lineRule="exact"/>
                        <w:jc w:val="center"/>
                        <w:textAlignment w:val="baseline"/>
                      </w:pPr>
                      <w:r w:rsidRPr="00DB74AF">
                        <w:rPr>
                          <w:rFonts w:ascii="Arial Narrow" w:hAnsi="Arial Narrow" w:cs="Vrinda"/>
                          <w:b/>
                          <w:bCs/>
                          <w:color w:val="FFFFFF"/>
                          <w:kern w:val="24"/>
                          <w:sz w:val="56"/>
                          <w:szCs w:val="56"/>
                        </w:rPr>
                        <w:t>CC Engineer</w:t>
                      </w:r>
                    </w:p>
                  </w:txbxContent>
                </v:textbox>
              </v:roundrect>
              <v:roundrect id="角丸四角形 8" o:spid="_x0000_s1080" style="position:absolute;left:52920;top:19168;width:17282;height:7201;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KLaL0A&#10;AADbAAAADwAAAGRycy9kb3ducmV2LnhtbESPzQrCMBCE74LvEFbwIpqqIFqNIoI/V1sfYGnWtths&#10;SpNqfXsjCB6HmW+G2ew6U4knNa60rGA6iUAQZ1aXnCu4pcfxEoTzyBory6TgTQ52235vg7G2L77S&#10;M/G5CCXsYlRQeF/HUrqsIINuYmvi4N1tY9AH2eRSN/gK5aaSsyhaSIMlh4UCazoUlD2S1ihYted3&#10;Usr7PEU/ak9kVwnmWqnhoNuvQXjq/D/8oy86cDP4fgk/QG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mhKLaL0AAADbAAAADwAAAAAAAAAAAAAAAACYAgAAZHJzL2Rvd25yZXYu&#10;eG1sUEsFBgAAAAAEAAQA9QAAAIIDAAAAAA==&#10;" fillcolor="#4f81bd" strokecolor="#243f60" strokeweight="2pt">
                <v:textbox style="mso-next-textbox:#角丸四角形 8">
                  <w:txbxContent>
                    <w:p w:rsidR="00DC55F7" w:rsidRDefault="00DC55F7" w:rsidP="00257FD8">
                      <w:pPr>
                        <w:pStyle w:val="NormalWeb"/>
                        <w:spacing w:before="0" w:beforeAutospacing="0" w:after="0" w:afterAutospacing="0" w:line="560" w:lineRule="exact"/>
                        <w:jc w:val="center"/>
                        <w:textAlignment w:val="baseline"/>
                      </w:pPr>
                      <w:r w:rsidRPr="00DB74AF">
                        <w:rPr>
                          <w:rFonts w:ascii="Arial Narrow" w:hAnsi="Arial Narrow" w:cs="Vrinda"/>
                          <w:b/>
                          <w:bCs/>
                          <w:color w:val="FFFFFF"/>
                          <w:kern w:val="24"/>
                          <w:sz w:val="56"/>
                          <w:szCs w:val="56"/>
                        </w:rPr>
                        <w:t>CC Councilor</w:t>
                      </w:r>
                    </w:p>
                  </w:txbxContent>
                </v:textbox>
              </v:roundrect>
              <v:roundrect id="角丸四角形 9" o:spid="_x0000_s1081" style="position:absolute;left:71642;top:19168;width:15842;height:7201;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4u870A&#10;AADbAAAADwAAAGRycy9kb3ducmV2LnhtbESPzQrCMBCE74LvEFbwIpqqIFqNIoI/V1sfYGnWtths&#10;SpNqfXsjCB6HmW+G2ew6U4knNa60rGA6iUAQZ1aXnCu4pcfxEoTzyBory6TgTQ52235vg7G2L77S&#10;M/G5CCXsYlRQeF/HUrqsIINuYmvi4N1tY9AH2eRSN/gK5aaSsyhaSIMlh4UCazoUlD2S1ihYted3&#10;Usr7PEU/ak9kVwnmWqnhoNuvQXjq/D/8oy86cHP4fgk/QG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9V4u870AAADbAAAADwAAAAAAAAAAAAAAAACYAgAAZHJzL2Rvd25yZXYu&#10;eG1sUEsFBgAAAAAEAAQA9QAAAIIDAAAAAA==&#10;" fillcolor="#4f81bd" strokecolor="#243f60" strokeweight="2pt">
                <v:textbox style="mso-next-textbox:#角丸四角形 9">
                  <w:txbxContent>
                    <w:p w:rsidR="00DC55F7" w:rsidRDefault="00DC55F7" w:rsidP="00257FD8">
                      <w:pPr>
                        <w:pStyle w:val="NormalWeb"/>
                        <w:spacing w:before="0" w:beforeAutospacing="0" w:after="0" w:afterAutospacing="0" w:line="560" w:lineRule="exact"/>
                        <w:jc w:val="center"/>
                        <w:textAlignment w:val="baseline"/>
                      </w:pPr>
                      <w:r w:rsidRPr="00DB74AF">
                        <w:rPr>
                          <w:rFonts w:ascii="Arial Narrow" w:hAnsi="Arial Narrow" w:cs="Vrinda"/>
                          <w:b/>
                          <w:bCs/>
                          <w:color w:val="FFFFFF"/>
                          <w:kern w:val="24"/>
                          <w:sz w:val="56"/>
                          <w:szCs w:val="56"/>
                        </w:rPr>
                        <w:t>GOB Agencies</w:t>
                      </w:r>
                    </w:p>
                  </w:txbxContent>
                </v:textbox>
              </v:roundrect>
              <v:roundrect id="角丸四角形 10" o:spid="_x0000_s1082" style="position:absolute;left:21237;top:47971;width:15121;height:7921;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e2h70A&#10;AADbAAAADwAAAGRycy9kb3ducmV2LnhtbESPzQrCMBCE74LvEFbwIpr6g2g1igj+XK0+wNKsbbHZ&#10;lCbV+vZGEDwOM98Ms962phRPql1hWcF4FIEgTq0uOFNwux6GCxDOI2ssLZOCNznYbrqdNcbavvhC&#10;z8RnIpSwi1FB7n0VS+nSnAy6ka2Ig3e3tUEfZJ1JXeMrlJtSTqJoLg0WHBZyrGifU/pIGqNg2Zze&#10;SSHv0yv6QXMku0ww00r1e+1uBcJT6//hH33WgZvB90v4AXLz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ere2h70AAADbAAAADwAAAAAAAAAAAAAAAACYAgAAZHJzL2Rvd25yZXYu&#10;eG1sUEsFBgAAAAAEAAQA9QAAAIIDAAAAAA==&#10;" fillcolor="#4f81bd" strokecolor="#243f60" strokeweight="2pt">
                <v:textbox style="mso-next-textbox:#角丸四角形 10">
                  <w:txbxContent>
                    <w:p w:rsidR="00DC55F7" w:rsidRDefault="00DC55F7" w:rsidP="00257FD8">
                      <w:pPr>
                        <w:pStyle w:val="NormalWeb"/>
                        <w:spacing w:before="0" w:beforeAutospacing="0" w:after="0" w:afterAutospacing="0" w:line="560" w:lineRule="exact"/>
                        <w:jc w:val="center"/>
                        <w:textAlignment w:val="baseline"/>
                      </w:pPr>
                      <w:r w:rsidRPr="00DB74AF">
                        <w:rPr>
                          <w:rFonts w:ascii="Arial Narrow" w:hAnsi="Arial Narrow" w:cs="Vrinda"/>
                          <w:b/>
                          <w:bCs/>
                          <w:color w:val="FFFFFF"/>
                          <w:kern w:val="24"/>
                          <w:sz w:val="56"/>
                          <w:szCs w:val="56"/>
                        </w:rPr>
                        <w:t>By CC Own</w:t>
                      </w:r>
                    </w:p>
                  </w:txbxContent>
                </v:textbox>
              </v:roundrect>
              <v:roundrect id="角丸四角形 11" o:spid="_x0000_s1083" style="position:absolute;left:72362;top:47971;width:15842;height:7921;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sTHL0A&#10;AADbAAAADwAAAGRycy9kb3ducmV2LnhtbESPzQrCMBCE74LvEFbwIpqqKFqNIoI/V6sPsDRrW2w2&#10;pUm1vr0RBI/DzDfDrLetKcWTaldYVjAeRSCIU6sLzhTcrofhAoTzyBpLy6TgTQ62m25njbG2L77Q&#10;M/GZCCXsYlSQe1/FUro0J4NuZCvi4N1tbdAHWWdS1/gK5aaUkyiaS4MFh4UcK9rnlD6SxihYNqd3&#10;Usj79Ip+0BzJLhPMtFL9XrtbgfDU+n/4R5914Gbw/RJ+gNx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FfsTHL0AAADbAAAADwAAAAAAAAAAAAAAAACYAgAAZHJzL2Rvd25yZXYu&#10;eG1sUEsFBgAAAAAEAAQA9QAAAIIDAAAAAA==&#10;" fillcolor="#4f81bd" strokecolor="#243f60" strokeweight="2pt">
                <v:textbox style="mso-next-textbox:#角丸四角形 11">
                  <w:txbxContent>
                    <w:p w:rsidR="00DC55F7" w:rsidRDefault="00DC55F7" w:rsidP="00257FD8">
                      <w:pPr>
                        <w:pStyle w:val="NormalWeb"/>
                        <w:spacing w:before="0" w:beforeAutospacing="0" w:after="0" w:afterAutospacing="0" w:line="560" w:lineRule="exact"/>
                        <w:jc w:val="center"/>
                        <w:textAlignment w:val="baseline"/>
                      </w:pPr>
                      <w:r w:rsidRPr="00DB74AF">
                        <w:rPr>
                          <w:rFonts w:ascii="Arial Narrow" w:hAnsi="Arial Narrow" w:cs="Vrinda"/>
                          <w:b/>
                          <w:bCs/>
                          <w:color w:val="FFFFFF"/>
                          <w:kern w:val="24"/>
                          <w:sz w:val="56"/>
                          <w:szCs w:val="56"/>
                        </w:rPr>
                        <w:t>GOB Agencies</w:t>
                      </w:r>
                    </w:p>
                  </w:txbxContent>
                </v:textbox>
              </v:roundrect>
              <v:roundrect id="角丸四角形 12" o:spid="_x0000_s1084" style="position:absolute;left:39239;top:47971;width:13681;height:7921;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mNa70A&#10;AADbAAAADwAAAGRycy9kb3ducmV2LnhtbESPzQrCMBCE74LvEFbwIpqqIFqNIoI/V1sfYGnWtths&#10;SpNqfXsjCB6HmW+G2ew6U4knNa60rGA6iUAQZ1aXnCu4pcfxEoTzyBory6TgTQ52235vg7G2L77S&#10;M/G5CCXsYlRQeF/HUrqsIINuYmvi4N1tY9AH2eRSN/gK5aaSsyhaSIMlh4UCazoUlD2S1ihYted3&#10;Usr7PEU/ak9kVwnmWqnhoNuvQXjq/D/8oy86cAv4fgk/QG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5SmNa70AAADbAAAADwAAAAAAAAAAAAAAAACYAgAAZHJzL2Rvd25yZXYu&#10;eG1sUEsFBgAAAAAEAAQA9QAAAIIDAAAAAA==&#10;" fillcolor="#4f81bd" strokecolor="#243f60" strokeweight="2pt">
                <v:textbox style="mso-next-textbox:#角丸四角形 12">
                  <w:txbxContent>
                    <w:p w:rsidR="00DC55F7" w:rsidRDefault="00DC55F7" w:rsidP="00257FD8">
                      <w:pPr>
                        <w:pStyle w:val="NormalWeb"/>
                        <w:spacing w:before="0" w:beforeAutospacing="0" w:after="0" w:afterAutospacing="0" w:line="560" w:lineRule="exact"/>
                        <w:jc w:val="center"/>
                        <w:textAlignment w:val="baseline"/>
                      </w:pPr>
                      <w:r w:rsidRPr="00DB74AF">
                        <w:rPr>
                          <w:rFonts w:ascii="Arial Narrow" w:hAnsi="Arial Narrow" w:cs="Vrinda"/>
                          <w:b/>
                          <w:bCs/>
                          <w:color w:val="FFFFFF"/>
                          <w:kern w:val="24"/>
                          <w:sz w:val="56"/>
                          <w:szCs w:val="56"/>
                        </w:rPr>
                        <w:t>By DPP</w:t>
                      </w:r>
                    </w:p>
                  </w:txbxContent>
                </v:textbox>
              </v:roundrect>
              <v:roundrect id="角丸四角形 13" o:spid="_x0000_s1085" style="position:absolute;left:55801;top:47971;width:13681;height:7921;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Uo8L0A&#10;AADbAAAADwAAAGRycy9kb3ducmV2LnhtbESPzQrCMBCE74LvEFbwIpqq4E81igj+XK0+wNKsbbHZ&#10;lCbV+vZGEDwOM98Ms962phRPql1hWcF4FIEgTq0uOFNwux6GCxDOI2ssLZOCNznYbrqdNcbavvhC&#10;z8RnIpSwi1FB7n0VS+nSnAy6ka2Ig3e3tUEfZJ1JXeMrlJtSTqJoJg0WHBZyrGifU/pIGqNg2Zze&#10;SSHv0yv6QXMku0ww00r1e+1uBcJT6//hH33WgZvD90v4AXLz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imUo8L0AAADbAAAADwAAAAAAAAAAAAAAAACYAgAAZHJzL2Rvd25yZXYu&#10;eG1sUEsFBgAAAAAEAAQA9QAAAIIDAAAAAA==&#10;" fillcolor="#4f81bd" strokecolor="#243f60" strokeweight="2pt">
                <v:textbox style="mso-next-textbox:#角丸四角形 13">
                  <w:txbxContent>
                    <w:p w:rsidR="00DC55F7" w:rsidRDefault="00DC55F7" w:rsidP="00257FD8">
                      <w:pPr>
                        <w:pStyle w:val="NormalWeb"/>
                        <w:spacing w:before="0" w:beforeAutospacing="0" w:after="0" w:afterAutospacing="0" w:line="560" w:lineRule="exact"/>
                        <w:jc w:val="center"/>
                        <w:textAlignment w:val="baseline"/>
                      </w:pPr>
                      <w:r w:rsidRPr="00DB74AF">
                        <w:rPr>
                          <w:rFonts w:ascii="Arial Narrow" w:hAnsi="Arial Narrow" w:cs="Vrinda"/>
                          <w:b/>
                          <w:bCs/>
                          <w:color w:val="FFFFFF"/>
                          <w:kern w:val="24"/>
                          <w:sz w:val="56"/>
                          <w:szCs w:val="56"/>
                        </w:rPr>
                        <w:t>By Donors</w:t>
                      </w:r>
                    </w:p>
                  </w:txbxContent>
                </v:textbox>
              </v:round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14" o:spid="_x0000_s1086" type="#_x0000_t67" style="position:absolute;left:26997;top:27809;width:3601;height:360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gD8EA&#10;AADbAAAADwAAAGRycy9kb3ducmV2LnhtbERPTYvCMBC9C/6HMMLeNNUFWatRRBCF9aCuit6GZmyr&#10;zaQkWa3/3hwW9vh435NZYyrxIOdLywr6vQQEcWZ1ybmCw8+y+wXCB2SNlWVS8CIPs2m7NcFU2yfv&#10;6LEPuYgh7FNUUIRQp1L6rCCDvmdr4shdrTMYInS51A6fMdxUcpAkQ2mw5NhQYE2LgrL7/tco2F0+&#10;b/7oLtXpW5/r7WG10PnmpdRHp5mPQQRqwr/4z73WCkZxbPwSf4Ccv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1P4A/BAAAA2wAAAA8AAAAAAAAAAAAAAAAAmAIAAGRycy9kb3du&#10;cmV2LnhtbFBLBQYAAAAABAAEAPUAAACGAwAAAAA=&#10;" adj="10800" fillcolor="#4f81bd" stroked="f" strokeweight="2pt"/>
              <v:shape id="下矢印 15" o:spid="_x0000_s1087" type="#_x0000_t67" style="position:absolute;left:42119;top:27809;width:3601;height:360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NFlMQA&#10;AADbAAAADwAAAGRycy9kb3ducmV2LnhtbESPT2sCMRTE7wW/Q3hCbzVrC6KrUUQoCvXgf/T22Dx3&#10;VzcvS5Lq+u2NUOhxmJnfMKNJYypxI+dLywq6nQQEcWZ1ybmC3fb7ow/CB2SNlWVS8CAPk3HrbYSp&#10;tnde020TchEh7FNUUIRQp1L6rCCDvmNr4uidrTMYonS51A7vEW4q+ZkkPWmw5LhQYE2zgrLr5tco&#10;WJ++Ln7vTtXhRx/r1W4+0/nyodR7u5kOQQRqwn/4r73QCgYDeH2JP0CO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DRZTEAAAA2wAAAA8AAAAAAAAAAAAAAAAAmAIAAGRycy9k&#10;b3ducmV2LnhtbFBLBQYAAAAABAAEAPUAAACJAwAAAAA=&#10;" adj="10800" fillcolor="#4f81bd" stroked="f" strokeweight="2pt"/>
              <v:shape id="下矢印 16" o:spid="_x0000_s1088" type="#_x0000_t67" style="position:absolute;left:59401;top:27809;width:3600;height:360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nflcYA&#10;AADcAAAADwAAAGRycy9kb3ducmV2LnhtbESPQWsCQQyF7wX/wxDBW51tC6WsjiKCWKgHtVb0Fnbi&#10;7tqdzDIz6vrvm0PBW8J7ee/LeNq5Rl0pxNqzgZdhBoq48Lbm0sDue/H8ASomZIuNZzJwpwjTSe9p&#10;jLn1N97QdZtKJSEcczRQpdTmWseiIodx6Fti0U4+OEyyhlLbgDcJd41+zbJ37bBmaaiwpXlFxe/2&#10;4gxsjm/n+BOOzf7LHtr1bjm35epuzKDfzUagEnXpYf6//rSCnwm+PCMT6M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nflcYAAADcAAAADwAAAAAAAAAAAAAAAACYAgAAZHJz&#10;L2Rvd25yZXYueG1sUEsFBgAAAAAEAAQA9QAAAIsDAAAAAA==&#10;" adj="10800" fillcolor="#4f81bd" stroked="f" strokeweight="2pt"/>
              <v:shape id="下矢印 17" o:spid="_x0000_s1089" type="#_x0000_t67" style="position:absolute;left:76683;top:27809;width:3600;height:360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V6DsMA&#10;AADcAAAADwAAAGRycy9kb3ducmV2LnhtbERPS2vCQBC+F/wPywje6iYVSomuUgLSQnuoT+ptyE6T&#10;1Oxs2N0m8d+7QsHbfHzPWawG04iOnK8tK0inCQjiwuqaSwX73frxBYQPyBoby6TgQh5Wy9HDAjNt&#10;e95Qtw2liCHsM1RQhdBmUvqiIoN+alviyP1YZzBE6EqpHfYx3DTyKUmepcGaY0OFLeUVFeftn1Gw&#10;Oc1+/cGdmuOH/m6/9m+5Lj8vSk3Gw+scRKAh3MX/7ncd5ycp3J6JF8jl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YV6DsMAAADcAAAADwAAAAAAAAAAAAAAAACYAgAAZHJzL2Rv&#10;d25yZXYueG1sUEsFBgAAAAAEAAQA9QAAAIgDAAAAAA==&#10;" adj="10800" fillcolor="#4f81bd" stroked="f" strokeweight="2pt"/>
              <v:shape id="下矢印 18" o:spid="_x0000_s1090" type="#_x0000_t67" style="position:absolute;left:26997;top:43651;width:3601;height:360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fkecIA&#10;AADcAAAADwAAAGRycy9kb3ducmV2LnhtbERPS4vCMBC+C/6HMII3TVVYpBplEUTBPaxP1tvQzLZd&#10;m0lJslr/vREEb/PxPWc6b0wlruR8aVnBoJ+AIM6sLjlXcNgve2MQPiBrrCyTgjt5mM/arSmm2t54&#10;S9ddyEUMYZ+igiKEOpXSZwUZ9H1bE0fu1zqDIUKXS+3wFsNNJYdJ8iENlhwbCqxpUVB22f0bBdvz&#10;6M8f3bk6bfRP/X1YLXT+dVeq22k+JyACNeEtfrnXOs5PhvB8Jl4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V+R5wgAAANwAAAAPAAAAAAAAAAAAAAAAAJgCAABkcnMvZG93&#10;bnJldi54bWxQSwUGAAAAAAQABAD1AAAAhwMAAAAA&#10;" adj="10800" fillcolor="#4f81bd" stroked="f" strokeweight="2pt"/>
              <v:shape id="下矢印 19" o:spid="_x0000_s1091" type="#_x0000_t67" style="position:absolute;left:43559;top:43651;width:3601;height:360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tB4sEA&#10;AADcAAAADwAAAGRycy9kb3ducmV2LnhtbERPS4vCMBC+C/6HMII3TV1BpBplEcQF9+Cb9TY0s23X&#10;ZlKSrNZ/bwTB23x8z5nOG1OJKzlfWlYw6CcgiDOrS84VHPbL3hiED8gaK8uk4E4e5rN2a4qptjfe&#10;0nUXchFD2KeooAihTqX0WUEGfd/WxJH7tc5giNDlUju8xXBTyY8kGUmDJceGAmtaFJRddv9GwfY8&#10;/PNHd65Oa/1Tbw6rhc6/70p1O83nBESgJrzFL/eXjvOTITyfiRfI2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obQeLBAAAA3AAAAA8AAAAAAAAAAAAAAAAAmAIAAGRycy9kb3du&#10;cmV2LnhtbFBLBQYAAAAABAAEAPUAAACGAwAAAAA=&#10;" adj="10800" fillcolor="#4f81bd" stroked="f" strokeweight="2pt"/>
              <v:shape id="下矢印 20" o:spid="_x0000_s1092" type="#_x0000_t67" style="position:absolute;left:59401;top:43651;width:3600;height:360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LZlsQA&#10;AADcAAAADwAAAGRycy9kb3ducmV2LnhtbERPTWvCQBC9C/6HZYTe6qatlBKzkSJIC3pQG0VvQ3aa&#10;pGZnw+5W47/vFgRv83ifk81604ozOd9YVvA0TkAQl1Y3XCkovhaPbyB8QNbYWiYFV/Iwy4eDDFNt&#10;L7yh8zZUIoawT1FBHUKXSunLmgz6se2II/dtncEQoaukdniJ4aaVz0nyKg02HBtq7GheU3na/hoF&#10;m+PLj9+5Y7tf6kO3Lj7mulpdlXoY9e9TEIH6cBff3J86zk8m8P9MvED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Xy2ZbEAAAA3AAAAA8AAAAAAAAAAAAAAAAAmAIAAGRycy9k&#10;b3ducmV2LnhtbFBLBQYAAAAABAAEAPUAAACJAwAAAAA=&#10;" adj="10800" fillcolor="#4f81bd" stroked="f" strokeweight="2pt"/>
              <v:shape id="下矢印 21" o:spid="_x0000_s1093" type="#_x0000_t67" style="position:absolute;left:76683;top:43651;width:3600;height:360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58DcQA&#10;AADcAAAADwAAAGRycy9kb3ducmV2LnhtbERPTWvCQBC9C/6HZYTe6qYtlhKzkSJIC3pQG0VvQ3aa&#10;pGZnw+5W47/vFgRv83ifk81604ozOd9YVvA0TkAQl1Y3XCkovhaPbyB8QNbYWiYFV/Iwy4eDDFNt&#10;L7yh8zZUIoawT1FBHUKXSunLmgz6se2II/dtncEQoaukdniJ4aaVz0nyKg02HBtq7GheU3na/hoF&#10;m+PLj9+5Y7tf6kO3Lj7mulpdlXoY9e9TEIH6cBff3J86zk8m8P9MvED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fA3EAAAA3AAAAA8AAAAAAAAAAAAAAAAAmAIAAGRycy9k&#10;b3ducmV2LnhtbFBLBQYAAAAABAAEAPUAAACJAwAAAAA=&#10;" adj="10800" fillcolor="#4f81bd" stroked="f" strokeweight="2pt"/>
            </v:group>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右カーブ矢印 24" o:spid="_x0000_s1094" type="#_x0000_t102" style="position:absolute;left:12596;top:22048;width:6481;height:30964;rotation:18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zpgcEA&#10;AADbAAAADwAAAGRycy9kb3ducmV2LnhtbERPTYvCMBC9L/gfwgheFpuqi0ptFBEFkT3savE8NGNb&#10;bCa1iVr/vTks7PHxvtNVZ2rxoNZVlhWMohgEcW51xYWC7LQbzkE4j6yxtkwKXuRgtex9pJho++Rf&#10;ehx9IUIIuwQVlN43iZQuL8mgi2xDHLiLbQ36ANtC6hafIdzUchzHU2mw4tBQYkObkvLr8W4U/DTz&#10;7Gu0P3Sn8+y2ldnk29vPXKlBv1svQHjq/L/4z73XCqZhffgSfoBcv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kM6YHBAAAA2wAAAA8AAAAAAAAAAAAAAAAAmAIAAGRycy9kb3du&#10;cmV2LnhtbFBLBQYAAAAABAAEAPUAAACGAwAAAAA=&#10;" adj="19340,21035,16200" fillcolor="#0c0" strokecolor="#243f60" strokeweight="2pt"/>
            <v:shape id="右カーブ矢印 26" o:spid="_x0000_s1095" type="#_x0000_t102" style="position:absolute;left:2515;top:22768;width:7921;height:3096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ugVcYA&#10;AADbAAAADwAAAGRycy9kb3ducmV2LnhtbESPQWvCQBSE7wX/w/IEL6VuUkQkdRUpaVG81LS0Hh/Z&#10;ZxKSfRuya0z+fbdQ8DjMzDfMejuYRvTUucqygngegSDOra64UPD1+fa0AuE8ssbGMikYycF2M3lY&#10;Y6LtjU/UZ74QAcIuQQWl920ipctLMujmtiUO3sV2Bn2QXSF1h7cAN418jqKlNFhxWCixpdeS8jq7&#10;GgXn6PF43R3H9OdQvX+k7rs2q0Wt1Gw67F5AeBr8Pfzf3msFyxj+voQfID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SugVcYAAADbAAAADwAAAAAAAAAAAAAAAACYAgAAZHJz&#10;L2Rvd25yZXYueG1sUEsFBgAAAAAEAAQA9QAAAIsDAAAAAA==&#10;" adj="18837,20909,16200" fillcolor="#0c0" strokecolor="#243f60" strokeweight="2pt"/>
            <w10:wrap type="topAndBottom"/>
          </v:group>
        </w:pict>
      </w:r>
    </w:p>
    <w:p w:rsidR="009A1DC7" w:rsidRPr="009465E0" w:rsidRDefault="009A1DC7" w:rsidP="0024725B">
      <w:pPr>
        <w:pStyle w:val="Caption"/>
        <w:spacing w:before="120" w:after="180"/>
        <w:rPr>
          <w:lang w:val="en-US" w:eastAsia="ja-JP"/>
        </w:rPr>
      </w:pPr>
      <w:bookmarkStart w:id="85" w:name="_Toc374895796"/>
      <w:r w:rsidRPr="009465E0">
        <w:rPr>
          <w:lang w:val="en-US"/>
        </w:rPr>
        <w:t xml:space="preserve">Figure </w:t>
      </w:r>
      <w:r w:rsidR="00142E06" w:rsidRPr="009465E0">
        <w:rPr>
          <w:rFonts w:hint="eastAsia"/>
          <w:lang w:val="en-US" w:eastAsia="ja-JP"/>
        </w:rPr>
        <w:t>5</w:t>
      </w:r>
      <w:r w:rsidRPr="009465E0">
        <w:rPr>
          <w:lang w:val="en-US"/>
        </w:rPr>
        <w:noBreakHyphen/>
      </w:r>
      <w:r w:rsidR="00DB25B0" w:rsidRPr="009465E0">
        <w:fldChar w:fldCharType="begin"/>
      </w:r>
      <w:r w:rsidRPr="009465E0">
        <w:rPr>
          <w:lang w:val="en-US"/>
        </w:rPr>
        <w:instrText xml:space="preserve"> SEQ Figure \* ARABIC \s 1 </w:instrText>
      </w:r>
      <w:r w:rsidR="00DB25B0" w:rsidRPr="009465E0">
        <w:fldChar w:fldCharType="separate"/>
      </w:r>
      <w:r w:rsidRPr="009465E0">
        <w:rPr>
          <w:noProof/>
          <w:lang w:val="en-US"/>
        </w:rPr>
        <w:t>1</w:t>
      </w:r>
      <w:r w:rsidR="00DB25B0" w:rsidRPr="009465E0">
        <w:fldChar w:fldCharType="end"/>
      </w:r>
      <w:r w:rsidRPr="009465E0">
        <w:rPr>
          <w:rFonts w:hint="eastAsia"/>
          <w:lang w:val="en-US" w:eastAsia="ja-JP"/>
        </w:rPr>
        <w:t>: Subproject Ideas and Funding</w:t>
      </w:r>
      <w:bookmarkEnd w:id="85"/>
    </w:p>
    <w:p w:rsidR="009A1DC7" w:rsidRPr="009465E0" w:rsidRDefault="00142E06" w:rsidP="0024725B">
      <w:pPr>
        <w:pStyle w:val="BodyText"/>
        <w:ind w:firstLineChars="0" w:firstLine="0"/>
        <w:rPr>
          <w:rFonts w:ascii="Arial" w:eastAsia="MS Gothic" w:hAnsi="Arial"/>
          <w:szCs w:val="21"/>
        </w:rPr>
      </w:pPr>
      <w:r w:rsidRPr="009465E0">
        <w:rPr>
          <w:rFonts w:ascii="Arial" w:eastAsia="MS Gothic" w:hAnsi="Arial" w:hint="eastAsia"/>
          <w:szCs w:val="21"/>
        </w:rPr>
        <w:t>Figure 5</w:t>
      </w:r>
      <w:r w:rsidR="009A1DC7" w:rsidRPr="009465E0">
        <w:rPr>
          <w:rFonts w:ascii="Arial" w:eastAsia="MS Gothic" w:hAnsi="Arial" w:hint="eastAsia"/>
          <w:szCs w:val="21"/>
        </w:rPr>
        <w:t xml:space="preserve">-2 shows the changing </w:t>
      </w:r>
      <w:r w:rsidR="009A1DC7" w:rsidRPr="009465E0">
        <w:rPr>
          <w:rFonts w:ascii="Arial" w:eastAsia="MS Gothic" w:hAnsi="Arial"/>
          <w:szCs w:val="21"/>
        </w:rPr>
        <w:t>subprojects</w:t>
      </w:r>
      <w:r w:rsidR="009A1DC7" w:rsidRPr="009465E0">
        <w:rPr>
          <w:rFonts w:ascii="Arial" w:eastAsia="MS Gothic" w:hAnsi="Arial" w:hint="eastAsia"/>
          <w:szCs w:val="21"/>
        </w:rPr>
        <w:t xml:space="preserve"> in NCC</w:t>
      </w:r>
      <w:r w:rsidR="009A1DC7" w:rsidRPr="009465E0">
        <w:rPr>
          <w:rFonts w:ascii="Arial" w:eastAsia="MS Gothic" w:hAnsi="Arial"/>
          <w:szCs w:val="21"/>
        </w:rPr>
        <w:t>’</w:t>
      </w:r>
      <w:r w:rsidR="009A1DC7" w:rsidRPr="009465E0">
        <w:rPr>
          <w:rFonts w:ascii="Arial" w:eastAsia="MS Gothic" w:hAnsi="Arial" w:hint="eastAsia"/>
          <w:szCs w:val="21"/>
        </w:rPr>
        <w:t>s IPDPCC. S</w:t>
      </w:r>
      <w:r w:rsidR="009A1DC7" w:rsidRPr="009465E0">
        <w:rPr>
          <w:rFonts w:ascii="Arial" w:eastAsia="MS Gothic" w:hAnsi="Arial"/>
          <w:szCs w:val="21"/>
        </w:rPr>
        <w:t>u</w:t>
      </w:r>
      <w:r w:rsidR="009A1DC7" w:rsidRPr="009465E0">
        <w:rPr>
          <w:rFonts w:ascii="Arial" w:eastAsia="MS Gothic" w:hAnsi="Arial" w:hint="eastAsia"/>
          <w:szCs w:val="21"/>
        </w:rPr>
        <w:t xml:space="preserve">pposing there are four subprojects in the IDPCC, and three of them (A, B, and C) have been funded by ADB, DPP (National </w:t>
      </w:r>
      <w:r w:rsidR="009A1DC7" w:rsidRPr="009465E0">
        <w:rPr>
          <w:rFonts w:ascii="Arial" w:eastAsia="MS Gothic" w:hAnsi="Arial"/>
          <w:szCs w:val="21"/>
        </w:rPr>
        <w:t>Government</w:t>
      </w:r>
      <w:r w:rsidR="009A1DC7" w:rsidRPr="009465E0">
        <w:rPr>
          <w:rFonts w:ascii="Arial" w:eastAsia="MS Gothic" w:hAnsi="Arial" w:hint="eastAsia"/>
          <w:szCs w:val="21"/>
        </w:rPr>
        <w:t xml:space="preserve"> F</w:t>
      </w:r>
      <w:r w:rsidR="009A1DC7" w:rsidRPr="009465E0">
        <w:rPr>
          <w:rFonts w:ascii="Arial" w:eastAsia="MS Gothic" w:hAnsi="Arial"/>
          <w:szCs w:val="21"/>
        </w:rPr>
        <w:t>u</w:t>
      </w:r>
      <w:r w:rsidR="009A1DC7" w:rsidRPr="009465E0">
        <w:rPr>
          <w:rFonts w:ascii="Arial" w:eastAsia="MS Gothic" w:hAnsi="Arial" w:hint="eastAsia"/>
          <w:szCs w:val="21"/>
        </w:rPr>
        <w:t xml:space="preserve">nd) and JICA. Subprojects A, B and C will be replaced by D, E and F, while Subproject D remains because it could not get funding from any source. Small replacement or re-planning shall be conducted every </w:t>
      </w:r>
      <w:r w:rsidR="009A1DC7" w:rsidRPr="009465E0">
        <w:rPr>
          <w:rFonts w:ascii="Arial" w:eastAsia="MS Gothic" w:hAnsi="Arial"/>
          <w:szCs w:val="21"/>
        </w:rPr>
        <w:t>year</w:t>
      </w:r>
      <w:r w:rsidR="009A1DC7" w:rsidRPr="009465E0">
        <w:rPr>
          <w:rFonts w:ascii="Arial" w:eastAsia="MS Gothic" w:hAnsi="Arial" w:hint="eastAsia"/>
          <w:szCs w:val="21"/>
        </w:rPr>
        <w:t>. T</w:t>
      </w:r>
      <w:r w:rsidR="009A1DC7" w:rsidRPr="009465E0">
        <w:rPr>
          <w:rFonts w:ascii="Arial" w:eastAsia="MS Gothic" w:hAnsi="Arial"/>
          <w:szCs w:val="21"/>
        </w:rPr>
        <w:t>h</w:t>
      </w:r>
      <w:r w:rsidR="009A1DC7" w:rsidRPr="009465E0">
        <w:rPr>
          <w:rFonts w:ascii="Arial" w:eastAsia="MS Gothic" w:hAnsi="Arial" w:hint="eastAsia"/>
          <w:szCs w:val="21"/>
        </w:rPr>
        <w:t xml:space="preserve">us, the IDPCC is changing every year and is always renewed. This is why this plan is called a </w:t>
      </w:r>
      <w:r w:rsidR="009A1DC7" w:rsidRPr="009465E0">
        <w:rPr>
          <w:rFonts w:ascii="Arial" w:eastAsia="MS Gothic" w:hAnsi="Arial"/>
          <w:szCs w:val="21"/>
        </w:rPr>
        <w:t>“</w:t>
      </w:r>
      <w:r w:rsidR="009A1DC7" w:rsidRPr="009465E0">
        <w:rPr>
          <w:rFonts w:ascii="Arial" w:eastAsia="MS Gothic" w:hAnsi="Arial" w:hint="eastAsia"/>
          <w:szCs w:val="21"/>
        </w:rPr>
        <w:t>Rolling Plan</w:t>
      </w:r>
      <w:r w:rsidR="009A1DC7" w:rsidRPr="009465E0">
        <w:rPr>
          <w:rFonts w:ascii="Arial" w:eastAsia="MS Gothic" w:hAnsi="Arial"/>
          <w:szCs w:val="21"/>
        </w:rPr>
        <w:t>”</w:t>
      </w:r>
      <w:r w:rsidR="009A1DC7" w:rsidRPr="009465E0">
        <w:rPr>
          <w:rFonts w:ascii="Arial" w:eastAsia="MS Gothic" w:hAnsi="Arial" w:hint="eastAsia"/>
          <w:szCs w:val="21"/>
        </w:rPr>
        <w:t xml:space="preserve">. </w:t>
      </w:r>
    </w:p>
    <w:p w:rsidR="0024725B" w:rsidRPr="009465E0" w:rsidRDefault="00DB25B0" w:rsidP="009A1DC7">
      <w:pPr>
        <w:pStyle w:val="Caption"/>
        <w:spacing w:before="120" w:after="180"/>
        <w:rPr>
          <w:lang w:val="en-US" w:eastAsia="ja-JP"/>
        </w:rPr>
      </w:pPr>
      <w:bookmarkStart w:id="86" w:name="_Toc374895797"/>
      <w:r>
        <w:rPr>
          <w:noProof/>
          <w:lang w:val="en-US" w:eastAsia="ja-JP"/>
        </w:rPr>
        <w:lastRenderedPageBreak/>
        <w:pict>
          <v:group id="Group 32" o:spid="_x0000_s1096" style="position:absolute;left:0;text-align:left;margin-left:77.75pt;margin-top:-7pt;width:281.4pt;height:171pt;z-index:251667968;mso-wrap-distance-left:14.28pt;mso-wrap-distance-top:3.36pt;mso-wrap-distance-bottom:4.64pt" coordorigin="4675,14847" coordsize="80752,52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">
            <v:shapetype id="_x0000_t202" coordsize="21600,21600" o:spt="202" path="m,l,21600r21600,l21600,xe">
              <v:stroke joinstyle="miter"/>
              <v:path gradientshapeok="t" o:connecttype="rect"/>
            </v:shapetype>
            <v:shape id="_x0000_s1098" type="#_x0000_t202" style="position:absolute;left:31318;top:19888;width:16665;height:438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OszsAA&#10;AADcAAAADwAAAGRycy9kb3ducmV2LnhtbERPzWoCMRC+F3yHMIK3mq0HW1ajlIIo4qVbH2DYTDfL&#10;biZhk/3RpzdCobf5+H5nu59sKwbqQu1YwdsyA0FcOl1zpeD6c3j9ABEissbWMSm4UYD9bvayxVy7&#10;kb9pKGIlUgiHHBWYGH0uZSgNWQxL54kT9+s6izHBrpK6wzGF21ausmwtLdacGgx6+jJUNkVvFRz6&#10;48kOd9n7c1GObHzTXy+NUov59LkBEWmK/+I/90mn+dk7PJ9JF8jd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QOszsAAAADcAAAADwAAAAAAAAAAAAAAAACYAgAAZHJzL2Rvd25y&#10;ZXYueG1sUEsFBgAAAAAEAAQA9QAAAIUDAAAAAA==&#10;" filled="f" stroked="f">
              <v:path arrowok="t"/>
            </v:shape>
            <v:shape id="_x0000_s1099" type="#_x0000_t202" style="position:absolute;left:68762;top:19888;width:16665;height:438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w4vMMA&#10;AADcAAAADwAAAGRycy9kb3ducmV2LnhtbESPzWrDMBCE74W8g9hAb42cHkpxooQQCA2ll7p5gMXa&#10;WMbWSljyT/v03UOht11mdubb/XHxvZpoSG1gA9tNAYq4DrblxsDt6/L0CiplZIt9YDLwTQmOh9XD&#10;HksbZv6kqcqNkhBOJRpwOcdS61Q78pg2IRKLdg+Dxyzr0Gg74CzhvtfPRfGiPbYsDQ4jnR3VXTV6&#10;A5fx7eqnHz3G96qe2cVuvH10xjyul9MOVKYl/5v/rq9W8AuhlWdkAn3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Jw4vMMAAADcAAAADwAAAAAAAAAAAAAAAACYAgAAZHJzL2Rv&#10;d25yZXYueG1sUEsFBgAAAAAEAAQA9QAAAIgDAAAAAA==&#10;" filled="f" stroked="f">
              <v:path arrowok="t"/>
            </v:shape>
            <v:shape id="_x0000_s1100" type="#_x0000_t202" style="position:absolute;left:34198;top:14847;width:22426;height:446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9X8EA&#10;AADcAAAADwAAAGRycy9kb3ducmV2LnhtbERPS4vCMBC+L/gfwgh7WxMVZK1GKWLBm66P+9CMbbGZ&#10;1CbW7v76jbCwt/n4nrNc97YWHbW+cqxhPFIgiHNnKi40nE/ZxycIH5AN1o5Jwzd5WK8Gb0tMjHvy&#10;F3XHUIgYwj5BDWUITSKlz0uy6EeuIY7c1bUWQ4RtIU2LzxhuazlRaiYtVhwbSmxoU1J+Oz6sBnWY&#10;+vH2xvv0/uMvh/SadftzpvX7sE8XIAL14V/8596ZOF/N4fVMvEC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L/V/BAAAA3AAAAA8AAAAAAAAAAAAAAAAAmAIAAGRycy9kb3du&#10;cmV2LnhtbFBLBQYAAAAABAAEAPUAAACGAwAAAAA=&#10;" filled="f" strokecolor="#00b050" strokeweight="2.25pt">
              <v:path arrowok="t"/>
              <v:textbox style="mso-next-textbox:#_x0000_s1100">
                <w:txbxContent>
                  <w:p w:rsidR="00DC55F7" w:rsidRDefault="00DC55F7" w:rsidP="00257FD8">
                    <w:pPr>
                      <w:pStyle w:val="NormalWeb"/>
                      <w:spacing w:before="125" w:beforeAutospacing="0" w:after="0" w:afterAutospacing="0"/>
                      <w:ind w:left="432" w:hanging="432"/>
                    </w:pPr>
                    <w:r w:rsidRPr="00DB74AF">
                      <w:rPr>
                        <w:rFonts w:ascii="Arial" w:hAnsi="Arial" w:cs="Arial"/>
                        <w:color w:val="000000"/>
                        <w:kern w:val="24"/>
                        <w:position w:val="1"/>
                        <w:sz w:val="52"/>
                        <w:szCs w:val="52"/>
                      </w:rPr>
                      <w:t>Sub-Projects</w:t>
                    </w:r>
                  </w:p>
                  <w:p w:rsidR="00DC55F7" w:rsidRDefault="00DC55F7" w:rsidP="00257FD8">
                    <w:pPr>
                      <w:pStyle w:val="ListParagraph"/>
                      <w:widowControl/>
                      <w:numPr>
                        <w:ilvl w:val="0"/>
                        <w:numId w:val="48"/>
                      </w:numPr>
                      <w:ind w:leftChars="0"/>
                      <w:contextualSpacing/>
                      <w:jc w:val="left"/>
                      <w:rPr>
                        <w:rFonts w:eastAsia="Times New Roman"/>
                        <w:color w:val="9BBB59"/>
                        <w:sz w:val="76"/>
                      </w:rPr>
                    </w:pPr>
                    <w:r w:rsidRPr="00DB74AF">
                      <w:rPr>
                        <w:rFonts w:cs="Arial"/>
                        <w:color w:val="000000"/>
                        <w:kern w:val="24"/>
                        <w:position w:val="1"/>
                        <w:sz w:val="80"/>
                        <w:szCs w:val="80"/>
                      </w:rPr>
                      <w:t>A</w:t>
                    </w:r>
                  </w:p>
                  <w:p w:rsidR="00DC55F7" w:rsidRDefault="00DC55F7" w:rsidP="00257FD8">
                    <w:pPr>
                      <w:pStyle w:val="NormalWeb"/>
                      <w:spacing w:before="0" w:beforeAutospacing="0" w:after="0" w:afterAutospacing="0"/>
                      <w:ind w:left="432" w:hanging="432"/>
                      <w:jc w:val="center"/>
                    </w:pPr>
                    <w:r w:rsidRPr="00DB74AF">
                      <w:rPr>
                        <w:rFonts w:ascii="Arial" w:hAnsi="Arial" w:cs="Arial"/>
                        <w:color w:val="000000"/>
                        <w:kern w:val="24"/>
                        <w:sz w:val="52"/>
                        <w:szCs w:val="52"/>
                      </w:rPr>
                      <w:t>→ADB</w:t>
                    </w:r>
                  </w:p>
                  <w:p w:rsidR="00DC55F7" w:rsidRDefault="00DC55F7" w:rsidP="00257FD8">
                    <w:pPr>
                      <w:pStyle w:val="ListParagraph"/>
                      <w:widowControl/>
                      <w:numPr>
                        <w:ilvl w:val="0"/>
                        <w:numId w:val="49"/>
                      </w:numPr>
                      <w:ind w:leftChars="0"/>
                      <w:contextualSpacing/>
                      <w:jc w:val="left"/>
                      <w:rPr>
                        <w:rFonts w:eastAsia="Times New Roman"/>
                        <w:color w:val="9BBB59"/>
                        <w:sz w:val="76"/>
                      </w:rPr>
                    </w:pPr>
                    <w:r w:rsidRPr="00DB74AF">
                      <w:rPr>
                        <w:rFonts w:cs="Arial"/>
                        <w:color w:val="000000"/>
                        <w:kern w:val="24"/>
                        <w:position w:val="1"/>
                        <w:sz w:val="80"/>
                        <w:szCs w:val="80"/>
                      </w:rPr>
                      <w:t>B</w:t>
                    </w:r>
                  </w:p>
                  <w:p w:rsidR="00DC55F7" w:rsidRDefault="00DC55F7" w:rsidP="00257FD8">
                    <w:pPr>
                      <w:pStyle w:val="NormalWeb"/>
                      <w:spacing w:before="125" w:beforeAutospacing="0" w:after="0" w:afterAutospacing="0"/>
                      <w:ind w:left="432" w:hanging="432"/>
                      <w:jc w:val="center"/>
                    </w:pPr>
                    <w:r w:rsidRPr="00DB74AF">
                      <w:rPr>
                        <w:rFonts w:ascii="Arial" w:eastAsia="MS PGothic" w:hAnsi="Arial" w:cs="Arial"/>
                        <w:color w:val="000000"/>
                        <w:kern w:val="24"/>
                        <w:sz w:val="52"/>
                        <w:szCs w:val="52"/>
                      </w:rPr>
                      <w:t>→DPP</w:t>
                    </w:r>
                  </w:p>
                  <w:p w:rsidR="00DC55F7" w:rsidRDefault="00DC55F7" w:rsidP="00257FD8">
                    <w:pPr>
                      <w:pStyle w:val="ListParagraph"/>
                      <w:widowControl/>
                      <w:numPr>
                        <w:ilvl w:val="0"/>
                        <w:numId w:val="50"/>
                      </w:numPr>
                      <w:ind w:leftChars="0"/>
                      <w:contextualSpacing/>
                      <w:jc w:val="left"/>
                      <w:rPr>
                        <w:rFonts w:eastAsia="Times New Roman"/>
                        <w:color w:val="9BBB59"/>
                        <w:sz w:val="76"/>
                      </w:rPr>
                    </w:pPr>
                    <w:r w:rsidRPr="00DB74AF">
                      <w:rPr>
                        <w:rFonts w:cs="Arial"/>
                        <w:color w:val="000000"/>
                        <w:kern w:val="24"/>
                        <w:position w:val="1"/>
                        <w:sz w:val="80"/>
                        <w:szCs w:val="80"/>
                      </w:rPr>
                      <w:t>C</w:t>
                    </w:r>
                  </w:p>
                  <w:p w:rsidR="00DC55F7" w:rsidRDefault="00DC55F7" w:rsidP="00257FD8">
                    <w:pPr>
                      <w:pStyle w:val="NormalWeb"/>
                      <w:spacing w:before="125" w:beforeAutospacing="0" w:after="0" w:afterAutospacing="0"/>
                      <w:ind w:left="432" w:hanging="432"/>
                      <w:jc w:val="center"/>
                    </w:pPr>
                    <w:r w:rsidRPr="00DB74AF">
                      <w:rPr>
                        <w:rFonts w:ascii="Arial" w:eastAsia="MS PGothic" w:hAnsi="Arial" w:cs="Arial"/>
                        <w:color w:val="000000"/>
                        <w:kern w:val="24"/>
                        <w:sz w:val="52"/>
                        <w:szCs w:val="52"/>
                      </w:rPr>
                      <w:t>→JICA</w:t>
                    </w:r>
                  </w:p>
                  <w:p w:rsidR="00DC55F7" w:rsidRDefault="00DC55F7" w:rsidP="00257FD8">
                    <w:pPr>
                      <w:pStyle w:val="ListParagraph"/>
                      <w:widowControl/>
                      <w:numPr>
                        <w:ilvl w:val="0"/>
                        <w:numId w:val="51"/>
                      </w:numPr>
                      <w:ind w:leftChars="0"/>
                      <w:contextualSpacing/>
                      <w:jc w:val="left"/>
                      <w:rPr>
                        <w:rFonts w:eastAsia="Times New Roman"/>
                        <w:color w:val="9BBB59"/>
                        <w:sz w:val="76"/>
                      </w:rPr>
                    </w:pPr>
                    <w:r w:rsidRPr="00DB74AF">
                      <w:rPr>
                        <w:rFonts w:cs="Arial"/>
                        <w:color w:val="000000"/>
                        <w:kern w:val="24"/>
                        <w:sz w:val="80"/>
                        <w:szCs w:val="80"/>
                      </w:rPr>
                      <w:t>D</w:t>
                    </w:r>
                  </w:p>
                  <w:p w:rsidR="00DC55F7" w:rsidRDefault="00DC55F7" w:rsidP="00257FD8">
                    <w:pPr>
                      <w:pStyle w:val="NormalWeb"/>
                      <w:spacing w:before="125" w:beforeAutospacing="0" w:after="0" w:afterAutospacing="0"/>
                      <w:ind w:left="432" w:hanging="432"/>
                      <w:jc w:val="center"/>
                    </w:pPr>
                    <w:r w:rsidRPr="00DB74AF">
                      <w:rPr>
                        <w:rFonts w:ascii="Arial" w:hAnsi="Arial" w:cs="Arial"/>
                        <w:color w:val="000000"/>
                        <w:kern w:val="24"/>
                        <w:position w:val="1"/>
                        <w:sz w:val="52"/>
                        <w:szCs w:val="52"/>
                      </w:rPr>
                      <w:t>→No</w:t>
                    </w:r>
                    <w:r w:rsidRPr="00DB74AF">
                      <w:rPr>
                        <w:rFonts w:ascii="Arial" w:hAnsi="MS Mincho" w:cs="Arial" w:hint="eastAsia"/>
                        <w:color w:val="000000"/>
                        <w:kern w:val="24"/>
                        <w:position w:val="1"/>
                        <w:sz w:val="52"/>
                        <w:szCs w:val="52"/>
                      </w:rPr>
                      <w:t xml:space="preserve">　</w:t>
                    </w:r>
                    <w:r w:rsidRPr="00DB74AF">
                      <w:rPr>
                        <w:rFonts w:ascii="Arial" w:hAnsi="Arial" w:cs="Arial"/>
                        <w:color w:val="000000"/>
                        <w:kern w:val="24"/>
                        <w:position w:val="1"/>
                        <w:sz w:val="52"/>
                        <w:szCs w:val="52"/>
                      </w:rPr>
                      <w:t>Fund</w:t>
                    </w:r>
                  </w:p>
                </w:txbxContent>
              </v:textbox>
            </v:shape>
            <v:shape id="_x0000_s1101" type="#_x0000_t202" style="position:absolute;left:8995;top:60932;width:10802;height:64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pEecYA&#10;AADcAAAADwAAAGRycy9kb3ducmV2LnhtbESPQWvCQBCF7wX/wzIFb3WjqNjUVUQoCB7UqAdvQ3ZM&#10;QrOzaXbV+O87h4K3Gd6b976ZLztXqzu1ofJsYDhIQBHn3lZcGDgdvz9moEJEtlh7JgNPCrBc9N7m&#10;mFr/4APds1goCeGQooEyxibVOuQlOQwD3xCLdvWtwyhrW2jb4kPCXa1HSTLVDiuWhhIbWpeU/2Q3&#10;Z8BNr+PNbv/8LI6T8z47/V7Wo+3FmP57t/oCFamLL/P/9cYK/lDw5RmZQ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fpEecYAAADcAAAADwAAAAAAAAAAAAAAAACYAgAAZHJz&#10;L2Rvd25yZXYueG1sUEsFBgAAAAAEAAQA9QAAAIsDAAAAAA==&#10;" filled="f" stroked="f" strokeweight="2.25pt">
              <v:path arrowok="t"/>
              <v:textbox style="mso-next-textbox:#_x0000_s1101">
                <w:txbxContent>
                  <w:p w:rsidR="00DC55F7" w:rsidRDefault="00DC55F7" w:rsidP="00257FD8">
                    <w:pPr>
                      <w:pStyle w:val="NormalWeb"/>
                      <w:spacing w:before="154" w:beforeAutospacing="0" w:after="0" w:afterAutospacing="0"/>
                      <w:ind w:left="432" w:hanging="432"/>
                    </w:pPr>
                    <w:r>
                      <w:rPr>
                        <w:rFonts w:ascii="Arial" w:hAnsi="Arial" w:cs="Arial"/>
                        <w:color w:val="0000FF"/>
                        <w:kern w:val="24"/>
                        <w:position w:val="1"/>
                        <w:sz w:val="64"/>
                        <w:szCs w:val="64"/>
                      </w:rPr>
                      <w:t>Plan</w:t>
                    </w:r>
                  </w:p>
                </w:txbxContent>
              </v:textbox>
            </v:shape>
            <v:shape id="_x0000_s1102" type="#_x0000_t202" style="position:absolute;left:31318;top:60932;width:10081;height:64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bh4sUA&#10;AADcAAAADwAAAGRycy9kb3ducmV2LnhtbERPTWvCQBC9F/oflil4azYJVdrUVUpAEDxok/TgbciO&#10;SWh2Nma3Gv99t1DwNo/3Ocv1ZHpxodF1lhUkUQyCuLa640ZBVW6eX0E4j6yxt0wKbuRgvXp8WGKm&#10;7ZU/6VL4RoQQdhkqaL0fMild3ZJBF9mBOHAnOxr0AY6N1CNeQ7jpZRrHC2mw49DQ4kB5S/V38WMU&#10;mMXpZbs/3N6acv51KKrzMU93R6VmT9PHOwhPk7+L/91bHeYnCfw9Ey6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tuHixQAAANwAAAAPAAAAAAAAAAAAAAAAAJgCAABkcnMv&#10;ZG93bnJldi54bWxQSwUGAAAAAAQABAD1AAAAigMAAAAA&#10;" filled="f" stroked="f" strokeweight="2.25pt">
              <v:path arrowok="t"/>
              <v:textbox style="mso-next-textbox:#_x0000_s1102">
                <w:txbxContent>
                  <w:p w:rsidR="00DC55F7" w:rsidRDefault="00DC55F7" w:rsidP="00257FD8">
                    <w:pPr>
                      <w:pStyle w:val="NormalWeb"/>
                      <w:spacing w:before="154" w:beforeAutospacing="0" w:after="0" w:afterAutospacing="0"/>
                      <w:ind w:left="432" w:hanging="432"/>
                    </w:pPr>
                    <w:r>
                      <w:rPr>
                        <w:rFonts w:ascii="Arial" w:hAnsi="Arial" w:cs="Arial"/>
                        <w:color w:val="0000FF"/>
                        <w:kern w:val="24"/>
                        <w:position w:val="1"/>
                        <w:sz w:val="64"/>
                        <w:szCs w:val="64"/>
                      </w:rPr>
                      <w:t>Do</w:t>
                    </w:r>
                  </w:p>
                </w:txbxContent>
              </v:textbox>
            </v:shape>
            <v:shape id="_x0000_s1103" type="#_x0000_t202" style="position:absolute;left:47880;top:60932;width:10081;height:64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R/lcUA&#10;AADcAAAADwAAAGRycy9kb3ducmV2LnhtbERPTWvCQBC9F/oflil4azaGKm3qGkpAEDxok/TgbciO&#10;SWh2Nma3Gv99t1DwNo/3OatsMr240Og6ywrmUQyCuLa640ZBVW6eX0E4j6yxt0wKbuQgWz8+rDDV&#10;9sqfdCl8I0IIuxQVtN4PqZSubsmgi+xAHLiTHQ36AMdG6hGvIdz0MonjpTTYcWhocaC8pfq7+DEK&#10;zPL0st0fbm9Nufg6FNX5mCe7o1Kzp+njHYSnyd/F/+6tDvPnCfw9Ey6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ZH+VxQAAANwAAAAPAAAAAAAAAAAAAAAAAJgCAABkcnMv&#10;ZG93bnJldi54bWxQSwUGAAAAAAQABAD1AAAAigMAAAAA&#10;" filled="f" stroked="f" strokeweight="2.25pt">
              <v:path arrowok="t"/>
              <v:textbox style="mso-next-textbox:#_x0000_s1103">
                <w:txbxContent>
                  <w:p w:rsidR="00DC55F7" w:rsidRDefault="00DC55F7" w:rsidP="00257FD8">
                    <w:pPr>
                      <w:pStyle w:val="NormalWeb"/>
                      <w:spacing w:before="154" w:beforeAutospacing="0" w:after="0" w:afterAutospacing="0"/>
                      <w:ind w:left="432" w:hanging="432"/>
                    </w:pPr>
                    <w:r>
                      <w:rPr>
                        <w:rFonts w:ascii="Arial" w:hAnsi="Arial" w:cs="Arial"/>
                        <w:color w:val="0000FF"/>
                        <w:kern w:val="24"/>
                        <w:sz w:val="64"/>
                        <w:szCs w:val="64"/>
                      </w:rPr>
                      <w:t>See</w:t>
                    </w:r>
                  </w:p>
                </w:txbxContent>
              </v:textbox>
            </v:shape>
            <v:shape id="_x0000_s1104" type="#_x0000_t202" style="position:absolute;left:63001;top:14847;width:22426;height:446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pcaMAA&#10;AADcAAAADwAAAGRycy9kb3ducmV2LnhtbERPS4vCMBC+C/6HMMLeNO0KIl2jlGULe/NV70MztsVm&#10;0m2ytfrrjSB4m4/vOavNYBrRU+dqywriWQSCuLC65lJBfsymSxDOI2tsLJOCGznYrMejFSbaXnlP&#10;/cGXIoSwS1BB5X2bSOmKigy6mW2JA3e2nUEfYFdK3eE1hJtGfkbRQhqsOTRU2NJ3RcXl8G8URLu5&#10;i38uvE3/7u60S89Zv80zpT4mQ/oFwtPg3+KX+1eH+fEcns+EC+T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3pcaMAAAADcAAAADwAAAAAAAAAAAAAAAACYAgAAZHJzL2Rvd25y&#10;ZXYueG1sUEsFBgAAAAAEAAQA9QAAAIUDAAAAAA==&#10;" filled="f" strokecolor="#00b050" strokeweight="2.25pt">
              <v:path arrowok="t"/>
              <v:textbox style="mso-next-textbox:#_x0000_s1104">
                <w:txbxContent>
                  <w:p w:rsidR="00DC55F7" w:rsidRDefault="00DC55F7" w:rsidP="00257FD8">
                    <w:pPr>
                      <w:pStyle w:val="NormalWeb"/>
                      <w:spacing w:before="125" w:beforeAutospacing="0" w:after="0" w:afterAutospacing="0"/>
                      <w:ind w:left="432" w:hanging="432"/>
                    </w:pPr>
                    <w:r w:rsidRPr="00DB74AF">
                      <w:rPr>
                        <w:rFonts w:ascii="Arial" w:hAnsi="Arial" w:cs="Arial"/>
                        <w:color w:val="000000"/>
                        <w:kern w:val="24"/>
                        <w:position w:val="1"/>
                        <w:sz w:val="52"/>
                        <w:szCs w:val="52"/>
                      </w:rPr>
                      <w:t>Sub-Projects</w:t>
                    </w:r>
                  </w:p>
                  <w:p w:rsidR="00DC55F7" w:rsidRDefault="00DC55F7" w:rsidP="00257FD8">
                    <w:pPr>
                      <w:pStyle w:val="ListParagraph"/>
                      <w:widowControl/>
                      <w:numPr>
                        <w:ilvl w:val="0"/>
                        <w:numId w:val="52"/>
                      </w:numPr>
                      <w:ind w:leftChars="0"/>
                      <w:contextualSpacing/>
                      <w:jc w:val="left"/>
                      <w:rPr>
                        <w:rFonts w:eastAsia="Times New Roman"/>
                        <w:color w:val="9BBB59"/>
                        <w:sz w:val="76"/>
                      </w:rPr>
                    </w:pPr>
                    <w:r w:rsidRPr="00DB74AF">
                      <w:rPr>
                        <w:rFonts w:cs="Arial"/>
                        <w:color w:val="000000"/>
                        <w:kern w:val="24"/>
                        <w:sz w:val="80"/>
                        <w:szCs w:val="80"/>
                      </w:rPr>
                      <w:t>D</w:t>
                    </w:r>
                  </w:p>
                  <w:p w:rsidR="00DC55F7" w:rsidRDefault="00DC55F7" w:rsidP="00257FD8">
                    <w:pPr>
                      <w:pStyle w:val="ListParagraph"/>
                      <w:widowControl/>
                      <w:numPr>
                        <w:ilvl w:val="0"/>
                        <w:numId w:val="52"/>
                      </w:numPr>
                      <w:ind w:leftChars="0"/>
                      <w:contextualSpacing/>
                      <w:jc w:val="left"/>
                      <w:rPr>
                        <w:rFonts w:eastAsia="Times New Roman"/>
                        <w:color w:val="9BBB59"/>
                        <w:sz w:val="76"/>
                      </w:rPr>
                    </w:pPr>
                    <w:r w:rsidRPr="00DB74AF">
                      <w:rPr>
                        <w:rFonts w:cs="Arial"/>
                        <w:color w:val="000000"/>
                        <w:kern w:val="24"/>
                        <w:sz w:val="80"/>
                        <w:szCs w:val="80"/>
                      </w:rPr>
                      <w:t>E</w:t>
                    </w:r>
                  </w:p>
                  <w:p w:rsidR="00DC55F7" w:rsidRDefault="00DC55F7" w:rsidP="00257FD8">
                    <w:pPr>
                      <w:pStyle w:val="ListParagraph"/>
                      <w:widowControl/>
                      <w:numPr>
                        <w:ilvl w:val="0"/>
                        <w:numId w:val="52"/>
                      </w:numPr>
                      <w:ind w:leftChars="0"/>
                      <w:contextualSpacing/>
                      <w:jc w:val="left"/>
                      <w:rPr>
                        <w:rFonts w:eastAsia="Times New Roman"/>
                        <w:color w:val="9BBB59"/>
                        <w:sz w:val="76"/>
                      </w:rPr>
                    </w:pPr>
                    <w:r w:rsidRPr="00DB74AF">
                      <w:rPr>
                        <w:rFonts w:cs="Arial"/>
                        <w:color w:val="000000"/>
                        <w:kern w:val="24"/>
                        <w:sz w:val="80"/>
                        <w:szCs w:val="80"/>
                      </w:rPr>
                      <w:t>F</w:t>
                    </w:r>
                  </w:p>
                  <w:p w:rsidR="00DC55F7" w:rsidRDefault="00DC55F7" w:rsidP="00257FD8">
                    <w:pPr>
                      <w:pStyle w:val="ListParagraph"/>
                      <w:widowControl/>
                      <w:numPr>
                        <w:ilvl w:val="0"/>
                        <w:numId w:val="52"/>
                      </w:numPr>
                      <w:ind w:leftChars="0"/>
                      <w:contextualSpacing/>
                      <w:jc w:val="left"/>
                      <w:rPr>
                        <w:rFonts w:eastAsia="Times New Roman"/>
                        <w:color w:val="9BBB59"/>
                        <w:sz w:val="76"/>
                      </w:rPr>
                    </w:pPr>
                    <w:r w:rsidRPr="00DB74AF">
                      <w:rPr>
                        <w:rFonts w:cs="Arial"/>
                        <w:color w:val="000000"/>
                        <w:kern w:val="24"/>
                        <w:sz w:val="80"/>
                        <w:szCs w:val="80"/>
                      </w:rPr>
                      <w:t>G</w:t>
                    </w:r>
                  </w:p>
                </w:txbxContent>
              </v:textbox>
            </v:shape>
            <v:shape id="_x0000_s1105" type="#_x0000_t202" style="position:absolute;left:64442;top:60932;width:19442;height:64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FCesMA&#10;AADcAAAADwAAAGRycy9kb3ducmV2LnhtbERPS4vCMBC+C/sfwizsTVNFxa1GWQRB2INa3UNvQzN9&#10;YDPpNlHrvzeC4G0+vucsVp2pxZVaV1lWMBxEIIgzqysuFJyOm/4MhPPIGmvLpOBODlbLj94CY21v&#10;fKBr4gsRQtjFqKD0vomldFlJBt3ANsSBy21r0AfYFlK3eAvhppajKJpKgxWHhhIbWpeUnZOLUWCm&#10;+Xi729+/i+Pkb5+c/tP16DdV6uuz+5mD8NT5t/jl3uowfziG5zPhAr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sFCesMAAADcAAAADwAAAAAAAAAAAAAAAACYAgAAZHJzL2Rv&#10;d25yZXYueG1sUEsFBgAAAAAEAAQA9QAAAIgDAAAAAA==&#10;" filled="f" stroked="f" strokeweight="2.25pt">
              <v:path arrowok="t"/>
              <v:textbox style="mso-next-textbox:#_x0000_s1105">
                <w:txbxContent>
                  <w:p w:rsidR="00DC55F7" w:rsidRDefault="00DC55F7" w:rsidP="00257FD8">
                    <w:pPr>
                      <w:pStyle w:val="NormalWeb"/>
                      <w:spacing w:before="154" w:beforeAutospacing="0" w:after="0" w:afterAutospacing="0"/>
                      <w:ind w:left="432" w:hanging="432"/>
                    </w:pPr>
                    <w:r>
                      <w:rPr>
                        <w:rFonts w:ascii="Arial" w:hAnsi="Arial" w:cs="Arial"/>
                        <w:color w:val="0000FF"/>
                        <w:kern w:val="24"/>
                        <w:position w:val="1"/>
                        <w:sz w:val="64"/>
                        <w:szCs w:val="64"/>
                      </w:rPr>
                      <w:t>Re-plan</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2" o:spid="_x0000_s1106" type="#_x0000_t13" style="position:absolute;left:21957;top:62373;width:3600;height:315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ag4sEA&#10;AADcAAAADwAAAGRycy9kb3ducmV2LnhtbERPTYvCMBC9L/gfwgje1rQFRapRRBHEg7Dqsh6HZmyL&#10;zaQ20dZ/vxEEb/N4nzNbdKYSD2pcaVlBPIxAEGdWl5wrOB033xMQziNrrCyTgic5WMx7XzNMtW35&#10;hx4Hn4sQwi5FBYX3dSqlywoy6Ia2Jg7cxTYGfYBNLnWDbQg3lUyiaCwNlhwaCqxpVVB2PdyNgt0V&#10;b2005iQ+70f8t55sktPlV6lBv1tOQXjq/Ef8dm91mB+P4PVMuEDO/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2oOLBAAAA3AAAAA8AAAAAAAAAAAAAAAAAmAIAAGRycy9kb3du&#10;cmV2LnhtbFBLBQYAAAAABAAEAPUAAACGAwAAAAA=&#10;" adj="12139" fillcolor="#c6d9f1" strokecolor="#243f60" strokeweight="2pt"/>
            <v:shape id="右矢印 13" o:spid="_x0000_s1107" type="#_x0000_t13" style="position:absolute;left:57961;top:32129;width:3600;height:1080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K/3MEA&#10;AADcAAAADwAAAGRycy9kb3ducmV2LnhtbERPPWvDMBDdC/0P4grdGtkBh+JECSUhkKFL3A4ZD+sq&#10;GVsnIymx8++rQqDbPd7nbXazG8SNQuw8KygXBQji1uuOjYLvr+PbO4iYkDUOnknBnSLsts9PG6y1&#10;n/hMtyYZkUM41qjApjTWUsbWksO48CNx5n58cJgyDEbqgFMOd4NcFsVKOuw4N1gcaW+p7ZurU9BX&#10;3aHah8vnwZz6pgrWlLqclHp9mT/WIBLN6V/8cJ90nl+u4O+ZfIH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syv9zBAAAA3AAAAA8AAAAAAAAAAAAAAAAAmAIAAGRycy9kb3du&#10;cmV2LnhtbFBLBQYAAAAABAAEAPUAAACGAwAAAAA=&#10;" adj="10800" fillcolor="#c6d9f1" strokecolor="#243f60" strokeweight="2pt"/>
            <v:shape id="右矢印 14" o:spid="_x0000_s1108" type="#_x0000_t13" style="position:absolute;left:29158;top:31409;width:3600;height:1080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4aR8EA&#10;AADcAAAADwAAAGRycy9kb3ducmV2LnhtbERPPWvDMBDdC/kP4gLdGtkFN8WNEkJCIUOXOh06HtZF&#10;MrZORlJj999XhUC2e7zP2+xmN4grhdh5VlCuChDErdcdGwVf5/enVxAxIWscPJOCX4qw2y4eNlhr&#10;P/EnXZtkRA7hWKMCm9JYSxlbSw7jyo/Embv44DBlGIzUAacc7gb5XBQv0mHHucHiSAdLbd/8OAV9&#10;1R2rQ/j+OJpT31TBmlKXk1KPy3n/BiLRnO7im/uk8/xyDf/P5Avk9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GkfBAAAA3AAAAA8AAAAAAAAAAAAAAAAAmAIAAGRycy9kb3du&#10;cmV2LnhtbFBLBQYAAAAABAAEAPUAAACGAwAAAAA=&#10;" adj="10800" fillcolor="#c6d9f1" strokecolor="#243f60" strokeweight="2pt"/>
            <v:shape id="右矢印 15" o:spid="_x0000_s1109" type="#_x0000_t13" style="position:absolute;left:42119;top:62373;width:3601;height:315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cPfMUA&#10;AADcAAAADwAAAGRycy9kb3ducmV2LnhtbESPQWvCQBCF7wX/wzKCt7pJQJHUVUpFEA9CraU9Dtkx&#10;CWZnY3Y18d87h0JvM7w3732zXA+uUXfqQu3ZQDpNQBEX3tZcGjh9bV8XoEJEtth4JgMPCrBejV6W&#10;mFvf8yfdj7FUEsIhRwNVjG2udSgqchimviUW7ew7h1HWrtS2w17CXaOzJJlrhzVLQ4UtfVRUXI43&#10;Z2B/wWufzDlLfw8z/tksttnp/G3MZDy8v4GKNMR/89/1zgp+KrTyjEygV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tw98xQAAANwAAAAPAAAAAAAAAAAAAAAAAJgCAABkcnMv&#10;ZG93bnJldi54bWxQSwUGAAAAAAQABAD1AAAAigMAAAAA&#10;" adj="12139" fillcolor="#c6d9f1" strokecolor="#243f60" strokeweight="2pt"/>
            <v:shape id="右矢印 16" o:spid="_x0000_s1110" type="#_x0000_t13" style="position:absolute;left:58681;top:62373;width:3600;height:315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uq58MA&#10;AADcAAAADwAAAGRycy9kb3ducmV2LnhtbERPTWvCQBC9F/oflin0VjcJNGh0DaUSKB6EqqUeh+yY&#10;BLOzMbtN4r93C4Xe5vE+Z5VPphUD9a6xrCCeRSCIS6sbrhQcD8XLHITzyBpby6TgRg7y9ePDCjNt&#10;R/6kYe8rEULYZaig9r7LpHRlTQbdzHbEgTvb3qAPsK+k7nEM4aaVSRSl0mDDoaHGjt5rKi/7H6Ng&#10;e8HrGKWcxKfdK39v5kVyPH8p9fw0vS1BeJr8v/jP/aHD/HgBv8+EC+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uq58MAAADcAAAADwAAAAAAAAAAAAAAAACYAgAAZHJzL2Rv&#10;d25yZXYueG1sUEsFBgAAAAAEAAQA9QAAAIgDAAAAAA==&#10;" adj="12139" fillcolor="#c6d9f1" strokecolor="#243f60" strokeweight="2pt"/>
            <w10:wrap type="topAndBottom"/>
          </v:group>
        </w:pict>
      </w:r>
    </w:p>
    <w:p w:rsidR="009A1DC7" w:rsidRPr="009465E0" w:rsidRDefault="009A1DC7" w:rsidP="009A1DC7">
      <w:pPr>
        <w:pStyle w:val="Caption"/>
        <w:spacing w:before="120" w:after="180"/>
        <w:rPr>
          <w:lang w:val="en-US"/>
        </w:rPr>
      </w:pPr>
      <w:r w:rsidRPr="009465E0">
        <w:rPr>
          <w:lang w:val="en-US"/>
        </w:rPr>
        <w:t xml:space="preserve">Figure </w:t>
      </w:r>
      <w:r w:rsidR="00142E06" w:rsidRPr="009465E0">
        <w:rPr>
          <w:rFonts w:hint="eastAsia"/>
          <w:lang w:val="en-US" w:eastAsia="ja-JP"/>
        </w:rPr>
        <w:t>5</w:t>
      </w:r>
      <w:r w:rsidRPr="009465E0">
        <w:rPr>
          <w:lang w:val="en-US"/>
        </w:rPr>
        <w:noBreakHyphen/>
      </w:r>
      <w:r w:rsidR="00DB25B0" w:rsidRPr="009465E0">
        <w:fldChar w:fldCharType="begin"/>
      </w:r>
      <w:r w:rsidRPr="009465E0">
        <w:rPr>
          <w:lang w:val="en-US"/>
        </w:rPr>
        <w:instrText xml:space="preserve"> SEQ Figure \* ARABIC \s 1 </w:instrText>
      </w:r>
      <w:r w:rsidR="00DB25B0" w:rsidRPr="009465E0">
        <w:fldChar w:fldCharType="separate"/>
      </w:r>
      <w:r w:rsidRPr="009465E0">
        <w:rPr>
          <w:noProof/>
          <w:lang w:val="en-US"/>
        </w:rPr>
        <w:t>2</w:t>
      </w:r>
      <w:r w:rsidR="00DB25B0" w:rsidRPr="009465E0">
        <w:fldChar w:fldCharType="end"/>
      </w:r>
      <w:r w:rsidRPr="009465E0">
        <w:rPr>
          <w:rFonts w:hint="eastAsia"/>
          <w:lang w:val="en-US" w:eastAsia="ja-JP"/>
        </w:rPr>
        <w:t>:</w:t>
      </w:r>
      <w:r w:rsidRPr="009465E0">
        <w:rPr>
          <w:lang w:val="en-US"/>
        </w:rPr>
        <w:t>Replacement</w:t>
      </w:r>
      <w:r w:rsidRPr="009465E0">
        <w:rPr>
          <w:rFonts w:hint="eastAsia"/>
          <w:lang w:val="en-US"/>
        </w:rPr>
        <w:t xml:space="preserve"> of Subprojects in Inclusive List</w:t>
      </w:r>
      <w:bookmarkEnd w:id="86"/>
    </w:p>
    <w:p w:rsidR="009A1DC7" w:rsidRPr="009465E0" w:rsidRDefault="009A1DC7" w:rsidP="009A1DC7">
      <w:pPr>
        <w:pStyle w:val="BodyText"/>
      </w:pPr>
    </w:p>
    <w:p w:rsidR="009A1DC7" w:rsidRPr="009465E0" w:rsidRDefault="009A1DC7" w:rsidP="009A1DC7">
      <w:pPr>
        <w:pStyle w:val="Heading5"/>
      </w:pPr>
      <w:bookmarkStart w:id="87" w:name="_Toc356878425"/>
      <w:bookmarkStart w:id="88" w:name="_Toc361148079"/>
      <w:bookmarkStart w:id="89" w:name="_Toc361748059"/>
      <w:bookmarkStart w:id="90" w:name="_Toc374895781"/>
      <w:r w:rsidRPr="009465E0">
        <w:t>Renewal of IDPCC in Three Years</w:t>
      </w:r>
      <w:bookmarkEnd w:id="87"/>
      <w:bookmarkEnd w:id="88"/>
      <w:bookmarkEnd w:id="89"/>
      <w:bookmarkEnd w:id="90"/>
    </w:p>
    <w:p w:rsidR="009A1DC7" w:rsidRPr="009465E0" w:rsidRDefault="009A1DC7" w:rsidP="009A1DC7">
      <w:pPr>
        <w:pStyle w:val="Heading6"/>
      </w:pPr>
      <w:bookmarkStart w:id="91" w:name="_Toc356878426"/>
      <w:bookmarkStart w:id="92" w:name="_Toc361148080"/>
      <w:bookmarkStart w:id="93" w:name="_Toc361748060"/>
      <w:r w:rsidRPr="009465E0">
        <w:rPr>
          <w:rFonts w:hint="eastAsia"/>
        </w:rPr>
        <w:t>R</w:t>
      </w:r>
      <w:r w:rsidRPr="009465E0">
        <w:t>e</w:t>
      </w:r>
      <w:r w:rsidRPr="009465E0">
        <w:rPr>
          <w:rFonts w:hint="eastAsia"/>
        </w:rPr>
        <w:t>ason and Concept of Renewal</w:t>
      </w:r>
      <w:bookmarkEnd w:id="91"/>
      <w:bookmarkEnd w:id="92"/>
      <w:bookmarkEnd w:id="93"/>
    </w:p>
    <w:p w:rsidR="009A1DC7" w:rsidRPr="009465E0" w:rsidRDefault="009A1DC7" w:rsidP="009A1DC7">
      <w:pPr>
        <w:pStyle w:val="BodyText"/>
        <w:ind w:firstLineChars="0" w:firstLine="0"/>
        <w:rPr>
          <w:rFonts w:ascii="Arial" w:eastAsia="MS Gothic" w:hAnsi="Arial"/>
          <w:szCs w:val="21"/>
        </w:rPr>
      </w:pPr>
      <w:r w:rsidRPr="009465E0">
        <w:rPr>
          <w:rFonts w:ascii="Arial" w:eastAsia="MS Gothic" w:hAnsi="Arial" w:hint="eastAsia"/>
          <w:szCs w:val="21"/>
        </w:rPr>
        <w:t xml:space="preserve">Major change or amendment of the entire IDPCC shall be </w:t>
      </w:r>
      <w:r w:rsidRPr="009465E0">
        <w:rPr>
          <w:rFonts w:ascii="Arial" w:eastAsia="MS Gothic" w:hAnsi="Arial"/>
          <w:szCs w:val="21"/>
        </w:rPr>
        <w:t>carr</w:t>
      </w:r>
      <w:r w:rsidRPr="009465E0">
        <w:rPr>
          <w:rFonts w:ascii="Arial" w:eastAsia="MS Gothic" w:hAnsi="Arial" w:hint="eastAsia"/>
          <w:szCs w:val="21"/>
        </w:rPr>
        <w:t>ied</w:t>
      </w:r>
      <w:r w:rsidRPr="009465E0">
        <w:rPr>
          <w:rFonts w:ascii="Arial" w:eastAsia="MS Gothic" w:hAnsi="Arial"/>
          <w:szCs w:val="21"/>
        </w:rPr>
        <w:t xml:space="preserve"> out</w:t>
      </w:r>
      <w:r w:rsidRPr="009465E0">
        <w:rPr>
          <w:rFonts w:ascii="Arial" w:eastAsia="MS Gothic" w:hAnsi="Arial" w:hint="eastAsia"/>
          <w:szCs w:val="21"/>
        </w:rPr>
        <w:t xml:space="preserve"> every three </w:t>
      </w:r>
      <w:r w:rsidRPr="009465E0">
        <w:rPr>
          <w:rFonts w:ascii="Arial" w:eastAsia="MS Gothic" w:hAnsi="Arial"/>
          <w:szCs w:val="21"/>
        </w:rPr>
        <w:t>year</w:t>
      </w:r>
      <w:r w:rsidRPr="009465E0">
        <w:rPr>
          <w:rFonts w:ascii="Arial" w:eastAsia="MS Gothic" w:hAnsi="Arial" w:hint="eastAsia"/>
          <w:szCs w:val="21"/>
        </w:rPr>
        <w:t xml:space="preserve">s because all the major items mentioned in the IDPCC would have been changed and outdated in three years. These items may </w:t>
      </w:r>
      <w:r w:rsidRPr="009465E0">
        <w:rPr>
          <w:rFonts w:ascii="Arial" w:eastAsia="MS Gothic" w:hAnsi="Arial"/>
          <w:szCs w:val="21"/>
        </w:rPr>
        <w:t>include</w:t>
      </w:r>
      <w:r w:rsidRPr="009465E0">
        <w:rPr>
          <w:rFonts w:ascii="Arial" w:eastAsia="MS Gothic" w:hAnsi="Arial" w:hint="eastAsia"/>
          <w:szCs w:val="21"/>
        </w:rPr>
        <w:t xml:space="preserve"> the current situation, vision, </w:t>
      </w:r>
      <w:r w:rsidRPr="009465E0">
        <w:rPr>
          <w:rFonts w:ascii="Arial" w:eastAsia="MS Gothic" w:hAnsi="Arial"/>
          <w:szCs w:val="21"/>
        </w:rPr>
        <w:t>strategies</w:t>
      </w:r>
      <w:r w:rsidRPr="009465E0">
        <w:rPr>
          <w:rFonts w:ascii="Arial" w:eastAsia="MS Gothic" w:hAnsi="Arial" w:hint="eastAsia"/>
          <w:szCs w:val="21"/>
        </w:rPr>
        <w:t xml:space="preserve">, and short and </w:t>
      </w:r>
      <w:r w:rsidRPr="009465E0">
        <w:rPr>
          <w:rFonts w:ascii="Arial" w:eastAsia="MS Gothic" w:hAnsi="Arial"/>
          <w:szCs w:val="21"/>
        </w:rPr>
        <w:t>medium</w:t>
      </w:r>
      <w:r w:rsidRPr="009465E0">
        <w:rPr>
          <w:rFonts w:ascii="Arial" w:eastAsia="MS Gothic" w:hAnsi="Arial" w:hint="eastAsia"/>
          <w:szCs w:val="21"/>
        </w:rPr>
        <w:t xml:space="preserve"> term goals of infrastructure development. </w:t>
      </w:r>
    </w:p>
    <w:p w:rsidR="009A1DC7" w:rsidRPr="009465E0" w:rsidRDefault="009A1DC7" w:rsidP="009A1DC7">
      <w:pPr>
        <w:pStyle w:val="BodyText"/>
        <w:ind w:firstLineChars="0" w:firstLine="0"/>
        <w:rPr>
          <w:rFonts w:ascii="Arial" w:eastAsia="MS Gothic" w:hAnsi="Arial"/>
          <w:szCs w:val="21"/>
        </w:rPr>
      </w:pPr>
    </w:p>
    <w:p w:rsidR="009A1DC7" w:rsidRPr="009465E0" w:rsidRDefault="009A1DC7" w:rsidP="009A1DC7">
      <w:pPr>
        <w:pStyle w:val="BodyText"/>
        <w:ind w:firstLineChars="0" w:firstLine="0"/>
        <w:rPr>
          <w:rFonts w:ascii="Arial" w:eastAsia="MS Gothic" w:hAnsi="Arial"/>
          <w:szCs w:val="21"/>
        </w:rPr>
      </w:pPr>
      <w:r w:rsidRPr="009465E0">
        <w:rPr>
          <w:rFonts w:ascii="Arial" w:eastAsia="MS Gothic" w:hAnsi="Arial" w:hint="eastAsia"/>
          <w:szCs w:val="21"/>
        </w:rPr>
        <w:t xml:space="preserve">IDPCC, even after the </w:t>
      </w:r>
      <w:r w:rsidRPr="009465E0">
        <w:rPr>
          <w:rFonts w:ascii="Arial" w:eastAsia="MS Gothic" w:hAnsi="Arial"/>
          <w:szCs w:val="21"/>
        </w:rPr>
        <w:t>renewal</w:t>
      </w:r>
      <w:r w:rsidRPr="009465E0">
        <w:rPr>
          <w:rFonts w:ascii="Arial" w:eastAsia="MS Gothic" w:hAnsi="Arial" w:hint="eastAsia"/>
          <w:szCs w:val="21"/>
        </w:rPr>
        <w:t xml:space="preserve">, should keep the following logic and </w:t>
      </w:r>
      <w:r w:rsidRPr="009465E0">
        <w:rPr>
          <w:rFonts w:ascii="Arial" w:eastAsia="MS Gothic" w:hAnsi="Arial"/>
          <w:szCs w:val="21"/>
        </w:rPr>
        <w:t>characteristic;</w:t>
      </w:r>
    </w:p>
    <w:p w:rsidR="009A1DC7" w:rsidRPr="009465E0" w:rsidRDefault="009A1DC7" w:rsidP="009A1DC7">
      <w:pPr>
        <w:pStyle w:val="BodyText"/>
        <w:ind w:firstLineChars="0" w:firstLine="0"/>
        <w:rPr>
          <w:rFonts w:ascii="Arial" w:eastAsia="MS Gothic" w:hAnsi="Arial"/>
          <w:szCs w:val="21"/>
        </w:rPr>
      </w:pPr>
    </w:p>
    <w:p w:rsidR="009A1DC7" w:rsidRPr="009465E0" w:rsidRDefault="009A1DC7" w:rsidP="009A1DC7">
      <w:pPr>
        <w:pStyle w:val="ListBullet"/>
        <w:rPr>
          <w:rFonts w:ascii="Arial" w:hAnsi="Arial" w:cs="Arial"/>
          <w:sz w:val="21"/>
          <w:szCs w:val="21"/>
        </w:rPr>
      </w:pPr>
      <w:r w:rsidRPr="009465E0">
        <w:rPr>
          <w:rFonts w:ascii="Arial" w:hAnsi="Arial" w:cs="Arial"/>
          <w:sz w:val="21"/>
          <w:szCs w:val="21"/>
        </w:rPr>
        <w:t>Vision is consistent with other CC policies and reflect peoples’ wish</w:t>
      </w:r>
    </w:p>
    <w:p w:rsidR="009A1DC7" w:rsidRPr="009465E0" w:rsidRDefault="009A1DC7" w:rsidP="009A1DC7">
      <w:pPr>
        <w:pStyle w:val="ListBullet"/>
        <w:rPr>
          <w:rFonts w:ascii="Arial" w:hAnsi="Arial" w:cs="Arial"/>
          <w:sz w:val="21"/>
          <w:szCs w:val="21"/>
        </w:rPr>
      </w:pPr>
      <w:r w:rsidRPr="009465E0">
        <w:rPr>
          <w:rFonts w:ascii="Arial" w:hAnsi="Arial" w:cs="Arial"/>
          <w:sz w:val="21"/>
          <w:szCs w:val="21"/>
          <w:lang w:eastAsia="ja-JP"/>
        </w:rPr>
        <w:t xml:space="preserve">Short and medium term goals of infrastructure development is consistent with the vision </w:t>
      </w:r>
    </w:p>
    <w:p w:rsidR="009A1DC7" w:rsidRPr="009465E0" w:rsidRDefault="009A1DC7" w:rsidP="009A1DC7">
      <w:pPr>
        <w:pStyle w:val="ListBullet"/>
        <w:rPr>
          <w:rFonts w:ascii="Arial" w:hAnsi="Arial" w:cs="Arial"/>
          <w:sz w:val="21"/>
          <w:szCs w:val="21"/>
        </w:rPr>
      </w:pPr>
      <w:r w:rsidRPr="009465E0">
        <w:rPr>
          <w:rFonts w:ascii="Arial" w:hAnsi="Arial" w:cs="Arial"/>
          <w:sz w:val="21"/>
          <w:szCs w:val="21"/>
          <w:lang w:eastAsia="ja-JP"/>
        </w:rPr>
        <w:t xml:space="preserve">If subprojects are achieved, the short term goal is automatically fulfilled without additional interventions. </w:t>
      </w:r>
    </w:p>
    <w:p w:rsidR="009A1DC7" w:rsidRPr="009465E0" w:rsidRDefault="009A1DC7" w:rsidP="009A1DC7">
      <w:pPr>
        <w:pStyle w:val="ListBullet"/>
        <w:rPr>
          <w:rFonts w:ascii="Arial" w:hAnsi="Arial" w:cs="Arial"/>
          <w:sz w:val="21"/>
          <w:szCs w:val="21"/>
          <w:lang w:val="en-GB"/>
        </w:rPr>
      </w:pPr>
      <w:r w:rsidRPr="009465E0">
        <w:rPr>
          <w:rFonts w:ascii="Arial" w:hAnsi="Arial" w:cs="Arial"/>
          <w:sz w:val="21"/>
          <w:szCs w:val="21"/>
          <w:lang w:val="en-GB"/>
        </w:rPr>
        <w:t xml:space="preserve">IDPCC should include all the project plan regardless </w:t>
      </w:r>
      <w:r w:rsidRPr="009465E0">
        <w:rPr>
          <w:rFonts w:ascii="Arial" w:hAnsi="Arial" w:cs="Arial"/>
          <w:sz w:val="21"/>
          <w:szCs w:val="21"/>
          <w:lang w:val="en-GB" w:eastAsia="ja-JP"/>
        </w:rPr>
        <w:t xml:space="preserve">of the availability of </w:t>
      </w:r>
      <w:r w:rsidRPr="009465E0">
        <w:rPr>
          <w:rFonts w:ascii="Arial" w:hAnsi="Arial" w:cs="Arial"/>
          <w:sz w:val="21"/>
          <w:szCs w:val="21"/>
          <w:lang w:val="en-GB"/>
        </w:rPr>
        <w:t>fund resource</w:t>
      </w:r>
      <w:r w:rsidRPr="009465E0">
        <w:rPr>
          <w:rFonts w:ascii="Arial" w:hAnsi="Arial" w:cs="Arial"/>
          <w:sz w:val="21"/>
          <w:szCs w:val="21"/>
          <w:lang w:val="en-GB" w:eastAsia="ja-JP"/>
        </w:rPr>
        <w:t>s</w:t>
      </w:r>
      <w:r w:rsidRPr="009465E0">
        <w:rPr>
          <w:rFonts w:ascii="Arial" w:hAnsi="Arial" w:cs="Arial"/>
          <w:sz w:val="21"/>
          <w:szCs w:val="21"/>
          <w:lang w:val="en-GB"/>
        </w:rPr>
        <w:t>,</w:t>
      </w:r>
    </w:p>
    <w:p w:rsidR="009A1DC7" w:rsidRPr="009465E0" w:rsidRDefault="009A1DC7" w:rsidP="009A1DC7">
      <w:pPr>
        <w:pStyle w:val="ListBullet"/>
        <w:rPr>
          <w:rFonts w:ascii="Arial" w:hAnsi="Arial" w:cs="Arial"/>
          <w:sz w:val="21"/>
          <w:szCs w:val="21"/>
          <w:lang w:val="en-GB"/>
        </w:rPr>
      </w:pPr>
      <w:r w:rsidRPr="009465E0">
        <w:rPr>
          <w:rFonts w:ascii="Arial" w:hAnsi="Arial" w:cs="Arial"/>
          <w:sz w:val="21"/>
          <w:szCs w:val="21"/>
          <w:lang w:val="en-GB"/>
        </w:rPr>
        <w:t xml:space="preserve">IDPCC should be always </w:t>
      </w:r>
      <w:r w:rsidRPr="009465E0">
        <w:rPr>
          <w:rFonts w:ascii="Arial" w:hAnsi="Arial" w:cs="Arial"/>
          <w:sz w:val="21"/>
          <w:szCs w:val="21"/>
          <w:lang w:val="en-GB" w:eastAsia="ja-JP"/>
        </w:rPr>
        <w:t>re</w:t>
      </w:r>
      <w:r w:rsidRPr="009465E0">
        <w:rPr>
          <w:rFonts w:ascii="Arial" w:hAnsi="Arial" w:cs="Arial"/>
          <w:sz w:val="21"/>
          <w:szCs w:val="21"/>
          <w:lang w:val="en-GB"/>
        </w:rPr>
        <w:t>new</w:t>
      </w:r>
      <w:r w:rsidRPr="009465E0">
        <w:rPr>
          <w:rFonts w:ascii="Arial" w:hAnsi="Arial" w:cs="Arial"/>
          <w:sz w:val="21"/>
          <w:szCs w:val="21"/>
          <w:lang w:val="en-GB" w:eastAsia="ja-JP"/>
        </w:rPr>
        <w:t>ed</w:t>
      </w:r>
      <w:r w:rsidRPr="009465E0">
        <w:rPr>
          <w:rFonts w:ascii="Arial" w:hAnsi="Arial" w:cs="Arial"/>
          <w:sz w:val="21"/>
          <w:szCs w:val="21"/>
          <w:lang w:val="en-GB"/>
        </w:rPr>
        <w:t xml:space="preserve"> with recent information and list of subproject of any fund recourse</w:t>
      </w:r>
    </w:p>
    <w:p w:rsidR="009A1DC7" w:rsidRPr="009465E0" w:rsidRDefault="009A1DC7" w:rsidP="009A1DC7">
      <w:pPr>
        <w:pStyle w:val="ListBullet"/>
        <w:rPr>
          <w:rFonts w:ascii="Arial" w:hAnsi="Arial" w:cs="Arial"/>
          <w:sz w:val="21"/>
          <w:szCs w:val="21"/>
          <w:lang w:val="en-GB"/>
        </w:rPr>
      </w:pPr>
      <w:r w:rsidRPr="009465E0">
        <w:rPr>
          <w:rFonts w:ascii="Arial" w:hAnsi="Arial" w:cs="Arial"/>
          <w:sz w:val="21"/>
          <w:szCs w:val="21"/>
          <w:lang w:val="en-GB"/>
        </w:rPr>
        <w:t>IDPCC should be very simple and easy to understand so that every citizen, especially CSCC members</w:t>
      </w:r>
      <w:r w:rsidRPr="009465E0">
        <w:rPr>
          <w:rFonts w:ascii="Arial" w:hAnsi="Arial" w:cs="Arial"/>
          <w:sz w:val="21"/>
          <w:szCs w:val="21"/>
          <w:lang w:val="en-GB" w:eastAsia="ja-JP"/>
        </w:rPr>
        <w:t>,</w:t>
      </w:r>
      <w:r w:rsidRPr="009465E0">
        <w:rPr>
          <w:rFonts w:ascii="Arial" w:hAnsi="Arial" w:cs="Arial"/>
          <w:sz w:val="21"/>
          <w:szCs w:val="21"/>
          <w:lang w:val="en-GB"/>
        </w:rPr>
        <w:t xml:space="preserve"> can grasp the whole picture and make fruitful disputation.</w:t>
      </w:r>
    </w:p>
    <w:p w:rsidR="009A1DC7" w:rsidRPr="009465E0" w:rsidRDefault="009A1DC7" w:rsidP="009A1DC7">
      <w:pPr>
        <w:pStyle w:val="BodyText"/>
      </w:pPr>
    </w:p>
    <w:p w:rsidR="009A1DC7" w:rsidRPr="009465E0" w:rsidRDefault="009A1DC7" w:rsidP="009A1DC7">
      <w:pPr>
        <w:pStyle w:val="Heading6"/>
      </w:pPr>
      <w:bookmarkStart w:id="94" w:name="_Toc356878427"/>
      <w:bookmarkStart w:id="95" w:name="_Toc361148081"/>
      <w:bookmarkStart w:id="96" w:name="_Toc361748061"/>
      <w:r w:rsidRPr="009465E0">
        <w:rPr>
          <w:rFonts w:hint="eastAsia"/>
        </w:rPr>
        <w:t>Institutional Procedure of IDPCC Renewal</w:t>
      </w:r>
      <w:bookmarkEnd w:id="94"/>
      <w:bookmarkEnd w:id="95"/>
      <w:bookmarkEnd w:id="96"/>
    </w:p>
    <w:p w:rsidR="009A1DC7" w:rsidRPr="009465E0" w:rsidRDefault="009A1DC7" w:rsidP="009A1DC7">
      <w:pPr>
        <w:pStyle w:val="BodyText"/>
        <w:ind w:firstLineChars="0" w:firstLine="0"/>
        <w:rPr>
          <w:rFonts w:ascii="Arial" w:eastAsia="MS Gothic" w:hAnsi="Arial"/>
          <w:szCs w:val="21"/>
        </w:rPr>
      </w:pPr>
      <w:r w:rsidRPr="009465E0">
        <w:rPr>
          <w:rFonts w:ascii="Arial" w:eastAsia="MS Gothic" w:hAnsi="Arial" w:hint="eastAsia"/>
          <w:szCs w:val="21"/>
        </w:rPr>
        <w:t xml:space="preserve">After three years, PIUCC should review the entire IDPCC and draft an amended version. This draft shall be discussed in the Civil Society Coordination </w:t>
      </w:r>
      <w:r w:rsidRPr="009465E0">
        <w:rPr>
          <w:rFonts w:ascii="Arial" w:eastAsia="MS Gothic" w:hAnsi="Arial"/>
          <w:szCs w:val="21"/>
        </w:rPr>
        <w:t>Committee</w:t>
      </w:r>
      <w:r w:rsidR="00F20342">
        <w:rPr>
          <w:rFonts w:ascii="Arial" w:eastAsia="MS Gothic" w:hAnsi="Arial"/>
          <w:szCs w:val="21"/>
        </w:rPr>
        <w:t xml:space="preserve"> </w:t>
      </w:r>
      <w:r w:rsidRPr="009465E0">
        <w:rPr>
          <w:rFonts w:ascii="Arial" w:eastAsia="MS Gothic" w:hAnsi="Arial"/>
          <w:szCs w:val="21"/>
        </w:rPr>
        <w:t>meeting and</w:t>
      </w:r>
      <w:r w:rsidRPr="009465E0">
        <w:rPr>
          <w:rFonts w:ascii="Arial" w:eastAsia="MS Gothic" w:hAnsi="Arial" w:hint="eastAsia"/>
          <w:szCs w:val="21"/>
        </w:rPr>
        <w:t xml:space="preserve"> finally </w:t>
      </w:r>
      <w:r w:rsidRPr="009465E0">
        <w:rPr>
          <w:rFonts w:ascii="Arial" w:eastAsia="MS Gothic" w:hAnsi="Arial"/>
          <w:szCs w:val="21"/>
        </w:rPr>
        <w:t>endorsed</w:t>
      </w:r>
      <w:r w:rsidRPr="009465E0">
        <w:rPr>
          <w:rFonts w:ascii="Arial" w:eastAsia="MS Gothic" w:hAnsi="Arial" w:hint="eastAsia"/>
          <w:szCs w:val="21"/>
        </w:rPr>
        <w:t xml:space="preserve"> at the C</w:t>
      </w:r>
      <w:r w:rsidRPr="009465E0">
        <w:rPr>
          <w:rFonts w:ascii="Arial" w:eastAsia="MS Gothic" w:hAnsi="Arial"/>
          <w:szCs w:val="21"/>
        </w:rPr>
        <w:t>i</w:t>
      </w:r>
      <w:r w:rsidRPr="009465E0">
        <w:rPr>
          <w:rFonts w:ascii="Arial" w:eastAsia="MS Gothic" w:hAnsi="Arial" w:hint="eastAsia"/>
          <w:szCs w:val="21"/>
        </w:rPr>
        <w:t xml:space="preserve">ty Meeting. </w:t>
      </w:r>
      <w:r w:rsidRPr="009465E0">
        <w:rPr>
          <w:rFonts w:ascii="Arial" w:eastAsia="MS Gothic" w:hAnsi="Arial"/>
          <w:szCs w:val="21"/>
        </w:rPr>
        <w:t>Institutional</w:t>
      </w:r>
      <w:r w:rsidRPr="009465E0">
        <w:rPr>
          <w:rFonts w:ascii="Arial" w:eastAsia="MS Gothic" w:hAnsi="Arial" w:hint="eastAsia"/>
          <w:szCs w:val="21"/>
        </w:rPr>
        <w:t xml:space="preserve"> structure of renewal is </w:t>
      </w:r>
      <w:r w:rsidRPr="009465E0">
        <w:rPr>
          <w:rFonts w:ascii="Arial" w:eastAsia="MS Gothic" w:hAnsi="Arial"/>
          <w:szCs w:val="21"/>
        </w:rPr>
        <w:t>the</w:t>
      </w:r>
      <w:r w:rsidRPr="009465E0">
        <w:rPr>
          <w:rFonts w:ascii="Arial" w:eastAsia="MS Gothic" w:hAnsi="Arial" w:hint="eastAsia"/>
          <w:szCs w:val="21"/>
        </w:rPr>
        <w:t xml:space="preserve"> same as the first </w:t>
      </w:r>
      <w:r w:rsidRPr="009465E0">
        <w:rPr>
          <w:rFonts w:ascii="Arial" w:eastAsia="MS Gothic" w:hAnsi="Arial"/>
          <w:szCs w:val="21"/>
        </w:rPr>
        <w:t>elaboration</w:t>
      </w:r>
      <w:r w:rsidRPr="009465E0">
        <w:rPr>
          <w:rFonts w:ascii="Arial" w:eastAsia="MS Gothic" w:hAnsi="Arial" w:hint="eastAsia"/>
          <w:szCs w:val="21"/>
        </w:rPr>
        <w:t xml:space="preserve"> of IDPCC. </w:t>
      </w:r>
    </w:p>
    <w:p w:rsidR="009A1DC7" w:rsidRPr="009465E0" w:rsidRDefault="009A1DC7" w:rsidP="009A1DC7">
      <w:pPr>
        <w:widowControl/>
        <w:jc w:val="left"/>
        <w:rPr>
          <w:rFonts w:cs="Arial"/>
          <w:snapToGrid w:val="0"/>
          <w:kern w:val="0"/>
          <w:szCs w:val="36"/>
        </w:rPr>
      </w:pPr>
    </w:p>
    <w:p w:rsidR="009A1DC7" w:rsidRPr="009465E0" w:rsidRDefault="009A1DC7" w:rsidP="009A1DC7">
      <w:pPr>
        <w:widowControl/>
        <w:jc w:val="left"/>
      </w:pPr>
    </w:p>
    <w:p w:rsidR="009A1DC7" w:rsidRPr="009465E0" w:rsidRDefault="009A1DC7" w:rsidP="009A1DC7"/>
    <w:p w:rsidR="009A1DC7" w:rsidRPr="009465E0" w:rsidRDefault="009A1DC7" w:rsidP="009A1DC7"/>
    <w:p w:rsidR="009A1DC7" w:rsidRPr="009465E0" w:rsidRDefault="009A1DC7" w:rsidP="00F20342">
      <w:pPr>
        <w:ind w:left="0"/>
      </w:pPr>
    </w:p>
    <w:p w:rsidR="001D3008" w:rsidRPr="009465E0" w:rsidRDefault="001D3008" w:rsidP="001D3008">
      <w:pPr>
        <w:pStyle w:val="Heading1"/>
        <w:numPr>
          <w:ilvl w:val="0"/>
          <w:numId w:val="0"/>
        </w:numPr>
        <w:spacing w:after="360"/>
        <w:ind w:left="1701" w:hanging="1701"/>
        <w:rPr>
          <w:lang w:val="en-US"/>
        </w:rPr>
      </w:pPr>
      <w:bookmarkStart w:id="97" w:name="_Toc508709811"/>
      <w:r w:rsidRPr="009465E0">
        <w:rPr>
          <w:rFonts w:hint="eastAsia"/>
          <w:lang w:val="en-US" w:eastAsia="ja-JP"/>
        </w:rPr>
        <w:lastRenderedPageBreak/>
        <w:t xml:space="preserve">APPENDIX </w:t>
      </w:r>
      <w:r w:rsidR="006903EC" w:rsidRPr="009465E0">
        <w:rPr>
          <w:rFonts w:hint="eastAsia"/>
          <w:lang w:val="en-US" w:eastAsia="ja-JP"/>
        </w:rPr>
        <w:t>1</w:t>
      </w:r>
      <w:bookmarkEnd w:id="97"/>
    </w:p>
    <w:p w:rsidR="006903EC" w:rsidRPr="009465E0" w:rsidRDefault="006903EC" w:rsidP="006903EC">
      <w:pPr>
        <w:snapToGrid w:val="0"/>
        <w:spacing w:line="240" w:lineRule="exact"/>
        <w:jc w:val="center"/>
        <w:rPr>
          <w:b/>
          <w:bCs/>
        </w:rPr>
      </w:pPr>
      <w:r w:rsidRPr="009465E0">
        <w:rPr>
          <w:rFonts w:hint="eastAsia"/>
          <w:b/>
          <w:bCs/>
        </w:rPr>
        <w:t>C</w:t>
      </w:r>
      <w:r w:rsidRPr="009465E0">
        <w:rPr>
          <w:b/>
          <w:bCs/>
        </w:rPr>
        <w:t>lassification</w:t>
      </w:r>
      <w:r w:rsidRPr="009465E0">
        <w:rPr>
          <w:rFonts w:hint="eastAsia"/>
          <w:b/>
          <w:bCs/>
        </w:rPr>
        <w:t xml:space="preserve"> of Infrastructure S</w:t>
      </w:r>
      <w:r w:rsidRPr="009465E0">
        <w:rPr>
          <w:b/>
          <w:bCs/>
        </w:rPr>
        <w:t>u</w:t>
      </w:r>
      <w:r w:rsidRPr="009465E0">
        <w:rPr>
          <w:rFonts w:hint="eastAsia"/>
          <w:b/>
          <w:bCs/>
        </w:rPr>
        <w:t>b-Category</w:t>
      </w:r>
    </w:p>
    <w:tbl>
      <w:tblPr>
        <w:tblW w:w="8505" w:type="dxa"/>
        <w:jc w:val="center"/>
        <w:tblBorders>
          <w:top w:val="single" w:sz="4" w:space="0" w:color="auto"/>
          <w:bottom w:val="single" w:sz="4" w:space="0" w:color="auto"/>
          <w:insideH w:val="single" w:sz="4" w:space="0" w:color="auto"/>
        </w:tblBorders>
        <w:tblLayout w:type="fixed"/>
        <w:tblLook w:val="0000"/>
      </w:tblPr>
      <w:tblGrid>
        <w:gridCol w:w="269"/>
        <w:gridCol w:w="1846"/>
        <w:gridCol w:w="2086"/>
        <w:gridCol w:w="4304"/>
      </w:tblGrid>
      <w:tr w:rsidR="006903EC" w:rsidRPr="009465E0" w:rsidTr="00DB74AF">
        <w:trPr>
          <w:trHeight w:val="20"/>
          <w:tblHeader/>
          <w:jc w:val="center"/>
        </w:trPr>
        <w:tc>
          <w:tcPr>
            <w:tcW w:w="269" w:type="dxa"/>
            <w:tcMar>
              <w:left w:w="28" w:type="dxa"/>
              <w:right w:w="28" w:type="dxa"/>
            </w:tcMar>
            <w:vAlign w:val="center"/>
          </w:tcPr>
          <w:p w:rsidR="006903EC" w:rsidRPr="00DB74AF" w:rsidRDefault="006903EC" w:rsidP="00DB74AF">
            <w:pPr>
              <w:autoSpaceDE w:val="0"/>
              <w:autoSpaceDN w:val="0"/>
              <w:adjustRightInd w:val="0"/>
              <w:spacing w:line="240" w:lineRule="exact"/>
              <w:ind w:firstLine="141"/>
              <w:jc w:val="center"/>
              <w:rPr>
                <w:rFonts w:ascii="Arial Narrow" w:eastAsia="MS PGothic" w:hAnsi="Arial Narrow" w:cs="Arial Narrow"/>
                <w:b/>
                <w:bCs/>
                <w:sz w:val="22"/>
              </w:rPr>
            </w:pPr>
          </w:p>
        </w:tc>
        <w:tc>
          <w:tcPr>
            <w:tcW w:w="1846" w:type="dxa"/>
            <w:vAlign w:val="center"/>
          </w:tcPr>
          <w:p w:rsidR="006903EC" w:rsidRPr="00DB74AF" w:rsidRDefault="006903EC" w:rsidP="00DB74AF">
            <w:pPr>
              <w:autoSpaceDE w:val="0"/>
              <w:autoSpaceDN w:val="0"/>
              <w:adjustRightInd w:val="0"/>
              <w:spacing w:line="240" w:lineRule="exact"/>
              <w:ind w:left="51" w:rightChars="50" w:right="105"/>
              <w:jc w:val="center"/>
              <w:rPr>
                <w:rFonts w:ascii="Arial Narrow" w:eastAsia="MS PGothic" w:hAnsi="Arial Narrow" w:cs="Arial Narrow"/>
                <w:b/>
                <w:bCs/>
                <w:sz w:val="22"/>
              </w:rPr>
            </w:pPr>
            <w:r w:rsidRPr="00DB74AF">
              <w:rPr>
                <w:rFonts w:ascii="Arial Narrow" w:eastAsia="MS PGothic" w:hAnsi="Arial Narrow" w:cs="Arial Narrow"/>
                <w:b/>
                <w:bCs/>
                <w:sz w:val="22"/>
              </w:rPr>
              <w:t>Sub-Sector</w:t>
            </w:r>
          </w:p>
        </w:tc>
        <w:tc>
          <w:tcPr>
            <w:tcW w:w="2086" w:type="dxa"/>
            <w:vAlign w:val="center"/>
          </w:tcPr>
          <w:p w:rsidR="006903EC" w:rsidRPr="00DB74AF" w:rsidRDefault="006903EC" w:rsidP="00DB74AF">
            <w:pPr>
              <w:autoSpaceDE w:val="0"/>
              <w:autoSpaceDN w:val="0"/>
              <w:adjustRightInd w:val="0"/>
              <w:spacing w:line="240" w:lineRule="exact"/>
              <w:ind w:left="200" w:hanging="105"/>
              <w:jc w:val="center"/>
              <w:rPr>
                <w:rFonts w:ascii="Arial Narrow" w:eastAsia="MS PGothic" w:hAnsi="Arial Narrow" w:cs="Arial Narrow"/>
                <w:b/>
                <w:bCs/>
                <w:sz w:val="22"/>
              </w:rPr>
            </w:pPr>
            <w:r w:rsidRPr="00DB74AF">
              <w:rPr>
                <w:rFonts w:ascii="Arial Narrow" w:eastAsia="MS PGothic" w:hAnsi="Arial Narrow" w:cs="Arial Narrow"/>
                <w:b/>
                <w:bCs/>
                <w:sz w:val="22"/>
              </w:rPr>
              <w:t>Component</w:t>
            </w:r>
          </w:p>
        </w:tc>
        <w:tc>
          <w:tcPr>
            <w:tcW w:w="4304" w:type="dxa"/>
            <w:vAlign w:val="center"/>
          </w:tcPr>
          <w:p w:rsidR="006903EC" w:rsidRPr="00DB74AF" w:rsidRDefault="006903EC" w:rsidP="00DB74AF">
            <w:pPr>
              <w:autoSpaceDE w:val="0"/>
              <w:autoSpaceDN w:val="0"/>
              <w:adjustRightInd w:val="0"/>
              <w:spacing w:line="240" w:lineRule="exact"/>
              <w:ind w:left="109"/>
              <w:jc w:val="center"/>
              <w:rPr>
                <w:rFonts w:ascii="Arial Narrow" w:eastAsia="MS PGothic" w:hAnsi="Arial Narrow" w:cs="Arial Narrow"/>
                <w:b/>
                <w:bCs/>
                <w:sz w:val="22"/>
              </w:rPr>
            </w:pPr>
            <w:r w:rsidRPr="00DB74AF">
              <w:rPr>
                <w:rFonts w:ascii="Arial Narrow" w:eastAsia="MS PGothic" w:hAnsi="Arial Narrow" w:cs="Arial Narrow"/>
                <w:b/>
                <w:bCs/>
                <w:sz w:val="22"/>
              </w:rPr>
              <w:t>Work Category</w:t>
            </w:r>
          </w:p>
        </w:tc>
      </w:tr>
      <w:tr w:rsidR="006903EC" w:rsidRPr="009465E0" w:rsidTr="00DB74AF">
        <w:trPr>
          <w:trHeight w:val="20"/>
          <w:jc w:val="center"/>
        </w:trPr>
        <w:tc>
          <w:tcPr>
            <w:tcW w:w="269" w:type="dxa"/>
            <w:vMerge w:val="restart"/>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r w:rsidRPr="00DB74AF">
              <w:rPr>
                <w:rFonts w:ascii="Arial Narrow" w:eastAsia="MS PGothic" w:hAnsi="Arial Narrow" w:cs="Arial Narrow"/>
                <w:bCs/>
                <w:sz w:val="22"/>
              </w:rPr>
              <w:t>1</w:t>
            </w:r>
          </w:p>
        </w:tc>
        <w:tc>
          <w:tcPr>
            <w:tcW w:w="1846" w:type="dxa"/>
            <w:vMerge w:val="restart"/>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r w:rsidRPr="00DB74AF">
              <w:rPr>
                <w:rFonts w:ascii="Arial Narrow" w:eastAsia="MS PGothic" w:hAnsi="Arial Narrow" w:cs="Arial Narrow"/>
                <w:bCs/>
                <w:sz w:val="22"/>
              </w:rPr>
              <w:t>Transport</w:t>
            </w:r>
          </w:p>
        </w:tc>
        <w:tc>
          <w:tcPr>
            <w:tcW w:w="2086" w:type="dxa"/>
            <w:vMerge w:val="restart"/>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r w:rsidRPr="00DB74AF">
              <w:rPr>
                <w:rFonts w:ascii="Arial Narrow" w:eastAsia="MS PGothic" w:hAnsi="Arial Narrow" w:cs="Arial Narrow"/>
                <w:bCs/>
                <w:sz w:val="22"/>
              </w:rPr>
              <w:t>Road improvement</w:t>
            </w: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Primary road (100 ft to 150 ft)</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Second road (60 ft to 100ft)</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Tertiary road (20 ft to 60 ft)</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Goli Road ( 12 ft to 20 ft)</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Pedestrian (6 ft to 8 ft)</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val="restart"/>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r w:rsidRPr="00DB74AF">
              <w:rPr>
                <w:rFonts w:ascii="Arial Narrow" w:eastAsia="MS PGothic" w:hAnsi="Arial Narrow" w:cs="Arial Narrow"/>
                <w:bCs/>
                <w:sz w:val="22"/>
              </w:rPr>
              <w:t>Bridge / culvert</w:t>
            </w: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Bridge</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Foot over Bridge</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Fly over</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Under pass</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Culvert</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val="restart"/>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r w:rsidRPr="00DB74AF">
              <w:rPr>
                <w:rFonts w:ascii="Arial Narrow" w:eastAsia="MS PGothic" w:hAnsi="Arial Narrow" w:cs="Arial Narrow"/>
                <w:bCs/>
                <w:sz w:val="22"/>
              </w:rPr>
              <w:t>Traffic Management</w:t>
            </w: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Traffic signal / Signs</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Divider / island</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Road Marking</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r w:rsidRPr="00DB74AF">
              <w:rPr>
                <w:rFonts w:ascii="Arial Narrow" w:eastAsia="MS PGothic" w:hAnsi="Arial Narrow" w:cs="Arial Narrow"/>
                <w:bCs/>
                <w:sz w:val="22"/>
              </w:rPr>
              <w:t>River Boat Landing</w:t>
            </w: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bCs/>
                <w:sz w:val="22"/>
              </w:rPr>
              <w:t>River Boat Landing</w:t>
            </w:r>
          </w:p>
        </w:tc>
      </w:tr>
      <w:tr w:rsidR="006903EC" w:rsidRPr="009465E0" w:rsidTr="00DB74AF">
        <w:trPr>
          <w:trHeight w:val="20"/>
          <w:jc w:val="center"/>
        </w:trPr>
        <w:tc>
          <w:tcPr>
            <w:tcW w:w="269" w:type="dxa"/>
            <w:vMerge w:val="restart"/>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r w:rsidRPr="00DB74AF">
              <w:rPr>
                <w:rFonts w:ascii="Arial Narrow" w:eastAsia="MS PGothic" w:hAnsi="Arial Narrow" w:cs="Arial Narrow"/>
                <w:bCs/>
                <w:sz w:val="22"/>
              </w:rPr>
              <w:t>2</w:t>
            </w:r>
          </w:p>
        </w:tc>
        <w:tc>
          <w:tcPr>
            <w:tcW w:w="1846" w:type="dxa"/>
            <w:vMerge w:val="restart"/>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r w:rsidRPr="00DB74AF">
              <w:rPr>
                <w:rFonts w:ascii="Arial Narrow" w:eastAsia="MS PGothic" w:hAnsi="Arial Narrow" w:cs="Arial Narrow"/>
                <w:bCs/>
                <w:sz w:val="22"/>
              </w:rPr>
              <w:t>Drain improvement</w:t>
            </w:r>
          </w:p>
        </w:tc>
        <w:tc>
          <w:tcPr>
            <w:tcW w:w="2086" w:type="dxa"/>
            <w:vMerge w:val="restart"/>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r w:rsidRPr="00DB74AF">
              <w:rPr>
                <w:rFonts w:ascii="Arial Narrow" w:eastAsia="MS PGothic" w:hAnsi="Arial Narrow" w:cs="Arial Narrow"/>
                <w:bCs/>
                <w:sz w:val="22"/>
              </w:rPr>
              <w:t>Drain improvement</w:t>
            </w: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Khal /Canal/Outfall drain</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 xml:space="preserve">Primary drainage </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Second Level drainage</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 xml:space="preserve">Third Level Drainage </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Cleaning Blockage</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Re sectioning outfall (earth)</w:t>
            </w:r>
          </w:p>
        </w:tc>
      </w:tr>
      <w:tr w:rsidR="006903EC" w:rsidRPr="009465E0" w:rsidTr="00DB74AF">
        <w:trPr>
          <w:trHeight w:val="20"/>
          <w:jc w:val="center"/>
        </w:trPr>
        <w:tc>
          <w:tcPr>
            <w:tcW w:w="269" w:type="dxa"/>
            <w:vMerge w:val="restart"/>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r w:rsidRPr="00DB74AF">
              <w:rPr>
                <w:rFonts w:ascii="Arial Narrow" w:eastAsia="MS PGothic" w:hAnsi="Arial Narrow" w:cs="Arial Narrow"/>
                <w:bCs/>
                <w:sz w:val="22"/>
              </w:rPr>
              <w:t>3</w:t>
            </w:r>
          </w:p>
        </w:tc>
        <w:tc>
          <w:tcPr>
            <w:tcW w:w="1846" w:type="dxa"/>
            <w:vMerge w:val="restart"/>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r w:rsidRPr="00DB74AF">
              <w:rPr>
                <w:rFonts w:ascii="Arial Narrow" w:eastAsia="MS PGothic" w:hAnsi="Arial Narrow" w:cs="Arial Narrow"/>
                <w:bCs/>
                <w:sz w:val="22"/>
              </w:rPr>
              <w:t>Solid Waste Management (SWM)</w:t>
            </w:r>
          </w:p>
        </w:tc>
        <w:tc>
          <w:tcPr>
            <w:tcW w:w="2086" w:type="dxa"/>
            <w:vMerge w:val="restart"/>
          </w:tcPr>
          <w:p w:rsidR="006903EC" w:rsidRPr="00DB74AF" w:rsidRDefault="006903EC" w:rsidP="00DB74AF">
            <w:pPr>
              <w:autoSpaceDE w:val="0"/>
              <w:autoSpaceDN w:val="0"/>
              <w:adjustRightInd w:val="0"/>
              <w:spacing w:line="240" w:lineRule="exact"/>
              <w:ind w:left="95"/>
              <w:rPr>
                <w:rFonts w:ascii="Arial Narrow" w:eastAsia="MS PGothic" w:hAnsi="Arial Narrow" w:cs="Arial Narrow"/>
                <w:bCs/>
                <w:sz w:val="22"/>
              </w:rPr>
            </w:pPr>
            <w:r w:rsidRPr="00DB74AF">
              <w:rPr>
                <w:rFonts w:ascii="Arial Narrow" w:eastAsia="MS PGothic" w:hAnsi="Arial Narrow" w:cs="Arial Narrow"/>
                <w:bCs/>
                <w:sz w:val="22"/>
              </w:rPr>
              <w:t>Solid Waste Management (SWM)</w:t>
            </w: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Transfer Station</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Dumping ground/ Land fill site</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Compost plant</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Road side movable dustbin</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Solid waste recycle plant (3R)</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Facility for clean development mechanism activities</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Medical waste disposal</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Electronic waste</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Bio – gas plant</w:t>
            </w:r>
          </w:p>
        </w:tc>
      </w:tr>
      <w:tr w:rsidR="006903EC" w:rsidRPr="009465E0" w:rsidTr="00DB74AF">
        <w:trPr>
          <w:trHeight w:val="20"/>
          <w:jc w:val="center"/>
        </w:trPr>
        <w:tc>
          <w:tcPr>
            <w:tcW w:w="269" w:type="dxa"/>
            <w:vMerge w:val="restart"/>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r w:rsidRPr="00DB74AF">
              <w:rPr>
                <w:rFonts w:ascii="Arial Narrow" w:eastAsia="MS PGothic" w:hAnsi="Arial Narrow" w:cs="Arial Narrow"/>
                <w:bCs/>
                <w:sz w:val="22"/>
              </w:rPr>
              <w:t>4</w:t>
            </w:r>
          </w:p>
        </w:tc>
        <w:tc>
          <w:tcPr>
            <w:tcW w:w="1846" w:type="dxa"/>
            <w:vMerge w:val="restart"/>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r w:rsidRPr="00DB74AF">
              <w:rPr>
                <w:rFonts w:ascii="Arial Narrow" w:eastAsia="MS PGothic" w:hAnsi="Arial Narrow" w:cs="Arial Narrow"/>
                <w:bCs/>
                <w:sz w:val="22"/>
              </w:rPr>
              <w:t>Water Supply System (WSS)</w:t>
            </w:r>
          </w:p>
        </w:tc>
        <w:tc>
          <w:tcPr>
            <w:tcW w:w="2086" w:type="dxa"/>
            <w:vMerge w:val="restart"/>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r w:rsidRPr="00DB74AF">
              <w:rPr>
                <w:rFonts w:ascii="Arial Narrow" w:eastAsia="MS PGothic" w:hAnsi="Arial Narrow" w:cs="Arial Narrow"/>
                <w:bCs/>
                <w:sz w:val="22"/>
              </w:rPr>
              <w:t>Water Supply System (WSS)</w:t>
            </w: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Production wells (PTW)</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Surface Water Treatment Plant</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Overhead Tank (OHT)</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Distribution network</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Hand tube well</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Public Stand pipe (Street hydrant)</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Metering(domestic and bulk meter</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 xml:space="preserve">Iron and arsenic removal plants for water quality </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Rain water harvesting</w:t>
            </w:r>
          </w:p>
        </w:tc>
      </w:tr>
      <w:tr w:rsidR="006903EC" w:rsidRPr="009465E0" w:rsidTr="00DB74AF">
        <w:trPr>
          <w:trHeight w:val="20"/>
          <w:jc w:val="center"/>
        </w:trPr>
        <w:tc>
          <w:tcPr>
            <w:tcW w:w="269" w:type="dxa"/>
            <w:vMerge w:val="restart"/>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r w:rsidRPr="00DB74AF">
              <w:rPr>
                <w:rFonts w:ascii="Arial Narrow" w:eastAsia="MS PGothic" w:hAnsi="Arial Narrow" w:cs="Arial Narrow"/>
                <w:bCs/>
                <w:sz w:val="22"/>
              </w:rPr>
              <w:t>5</w:t>
            </w:r>
          </w:p>
        </w:tc>
        <w:tc>
          <w:tcPr>
            <w:tcW w:w="1846" w:type="dxa"/>
            <w:vMerge w:val="restart"/>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r w:rsidRPr="00DB74AF">
              <w:rPr>
                <w:rFonts w:ascii="Arial Narrow" w:eastAsia="MS PGothic" w:hAnsi="Arial Narrow" w:cs="Arial Narrow"/>
                <w:bCs/>
                <w:sz w:val="22"/>
              </w:rPr>
              <w:t>Sanitation</w:t>
            </w:r>
          </w:p>
        </w:tc>
        <w:tc>
          <w:tcPr>
            <w:tcW w:w="2086" w:type="dxa"/>
            <w:vMerge w:val="restart"/>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r w:rsidRPr="00DB74AF">
              <w:rPr>
                <w:rFonts w:ascii="Arial Narrow" w:eastAsia="MS PGothic" w:hAnsi="Arial Narrow" w:cs="Arial Narrow"/>
                <w:bCs/>
                <w:sz w:val="22"/>
              </w:rPr>
              <w:t>Sanitation</w:t>
            </w: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Slaughter house</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Twin pit latrine</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Single pit latrine</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Public toilets</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Wash station</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Transfer station for sludge disposal</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vMerge/>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sz w:val="22"/>
              </w:rPr>
            </w:pPr>
            <w:r w:rsidRPr="00DB74AF">
              <w:rPr>
                <w:rFonts w:ascii="Arial Narrow" w:eastAsia="MS PGothic" w:hAnsi="Arial Narrow" w:cs="Arial Narrow"/>
                <w:sz w:val="22"/>
              </w:rPr>
              <w:t>Common septic tank</w:t>
            </w:r>
          </w:p>
        </w:tc>
      </w:tr>
      <w:tr w:rsidR="006903EC" w:rsidRPr="009465E0" w:rsidTr="00DB74AF">
        <w:trPr>
          <w:trHeight w:val="20"/>
          <w:jc w:val="center"/>
        </w:trPr>
        <w:tc>
          <w:tcPr>
            <w:tcW w:w="269" w:type="dxa"/>
            <w:vMerge w:val="restart"/>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r w:rsidRPr="00DB74AF">
              <w:rPr>
                <w:rFonts w:ascii="Arial Narrow" w:eastAsia="MS PGothic" w:hAnsi="Arial Narrow" w:cs="Arial Narrow"/>
                <w:bCs/>
                <w:sz w:val="22"/>
              </w:rPr>
              <w:t>6</w:t>
            </w:r>
          </w:p>
        </w:tc>
        <w:tc>
          <w:tcPr>
            <w:tcW w:w="1846" w:type="dxa"/>
            <w:vMerge w:val="restart"/>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r w:rsidRPr="00DB74AF">
              <w:rPr>
                <w:rFonts w:ascii="Arial Narrow" w:eastAsia="MS PGothic" w:hAnsi="Arial Narrow" w:cs="Arial Narrow"/>
                <w:bCs/>
                <w:sz w:val="22"/>
              </w:rPr>
              <w:t>Municipal Facilities</w:t>
            </w:r>
          </w:p>
        </w:tc>
        <w:tc>
          <w:tcPr>
            <w:tcW w:w="2086" w:type="dxa"/>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r w:rsidRPr="00DB74AF">
              <w:rPr>
                <w:rFonts w:ascii="Arial Narrow" w:eastAsia="MS PGothic" w:hAnsi="Arial Narrow" w:cs="Arial Narrow"/>
                <w:bCs/>
                <w:sz w:val="22"/>
              </w:rPr>
              <w:t>Bus terminal</w:t>
            </w: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bCs/>
                <w:sz w:val="22"/>
              </w:rPr>
            </w:pPr>
            <w:r w:rsidRPr="00DB74AF">
              <w:rPr>
                <w:rFonts w:ascii="Arial Narrow" w:eastAsia="MS PGothic" w:hAnsi="Arial Narrow" w:cs="Arial Narrow"/>
                <w:bCs/>
                <w:sz w:val="22"/>
              </w:rPr>
              <w:t xml:space="preserve">Terminal building, platform, Internal drainage </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r w:rsidRPr="00DB74AF">
              <w:rPr>
                <w:rFonts w:ascii="Arial Narrow" w:eastAsia="MS PGothic" w:hAnsi="Arial Narrow" w:cs="Arial Narrow"/>
                <w:bCs/>
                <w:sz w:val="22"/>
              </w:rPr>
              <w:t>Truck terminal</w:t>
            </w:r>
          </w:p>
        </w:tc>
        <w:tc>
          <w:tcPr>
            <w:tcW w:w="4304" w:type="dxa"/>
            <w:vAlign w:val="center"/>
          </w:tcPr>
          <w:p w:rsidR="006903EC" w:rsidRPr="00DB74AF" w:rsidRDefault="006903EC" w:rsidP="00DB74AF">
            <w:pPr>
              <w:spacing w:line="240" w:lineRule="exact"/>
              <w:ind w:left="109"/>
              <w:rPr>
                <w:rFonts w:ascii="Arial Narrow" w:eastAsia="MS PGothic" w:hAnsi="Arial Narrow" w:cs="Arial Narrow"/>
                <w:bCs/>
                <w:sz w:val="22"/>
              </w:rPr>
            </w:pPr>
            <w:r w:rsidRPr="00DB74AF">
              <w:rPr>
                <w:rFonts w:ascii="Arial Narrow" w:eastAsia="MS PGothic" w:hAnsi="Arial Narrow" w:cs="Arial Narrow"/>
                <w:bCs/>
                <w:sz w:val="22"/>
              </w:rPr>
              <w:t>Terminal Building, platform, Internal drainage</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r w:rsidRPr="00DB74AF">
              <w:rPr>
                <w:rFonts w:ascii="Arial Narrow" w:eastAsia="MS PGothic" w:hAnsi="Arial Narrow" w:cs="Arial Narrow"/>
                <w:bCs/>
                <w:sz w:val="22"/>
              </w:rPr>
              <w:t>Vehicle  parking</w:t>
            </w: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bCs/>
                <w:sz w:val="22"/>
              </w:rPr>
            </w:pPr>
            <w:r w:rsidRPr="00DB74AF">
              <w:rPr>
                <w:rFonts w:ascii="Arial Narrow" w:eastAsia="MS PGothic" w:hAnsi="Arial Narrow" w:cs="Arial Narrow"/>
                <w:bCs/>
                <w:sz w:val="22"/>
              </w:rPr>
              <w:t xml:space="preserve">For motor vehicle, CNG, rickshaw </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r w:rsidRPr="00DB74AF">
              <w:rPr>
                <w:rFonts w:ascii="Arial Narrow" w:eastAsia="MS PGothic" w:hAnsi="Arial Narrow" w:cs="Arial Narrow"/>
                <w:bCs/>
                <w:sz w:val="22"/>
              </w:rPr>
              <w:t>Market</w:t>
            </w: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bCs/>
                <w:sz w:val="22"/>
              </w:rPr>
            </w:pPr>
            <w:r w:rsidRPr="00DB74AF">
              <w:rPr>
                <w:rFonts w:ascii="Arial Narrow" w:eastAsia="MS PGothic" w:hAnsi="Arial Narrow" w:cs="Arial Narrow"/>
                <w:bCs/>
                <w:sz w:val="22"/>
              </w:rPr>
              <w:t xml:space="preserve">Kitchen market, Super market,  </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r w:rsidRPr="00DB74AF">
              <w:rPr>
                <w:rFonts w:ascii="Arial Narrow" w:eastAsia="MS PGothic" w:hAnsi="Arial Narrow" w:cs="Arial Narrow"/>
                <w:bCs/>
                <w:sz w:val="22"/>
              </w:rPr>
              <w:t>City corporation office building</w:t>
            </w: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bCs/>
                <w:sz w:val="22"/>
              </w:rPr>
            </w:pPr>
            <w:r w:rsidRPr="00DB74AF">
              <w:rPr>
                <w:rFonts w:ascii="Arial Narrow" w:eastAsia="MS PGothic" w:hAnsi="Arial Narrow" w:cs="Arial Narrow"/>
                <w:bCs/>
                <w:sz w:val="22"/>
              </w:rPr>
              <w:t>CC main office, Community center, Ward office</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r w:rsidRPr="00DB74AF">
              <w:rPr>
                <w:rFonts w:ascii="Arial Narrow" w:eastAsia="MS PGothic" w:hAnsi="Arial Narrow" w:cs="Arial Narrow"/>
                <w:bCs/>
                <w:sz w:val="22"/>
              </w:rPr>
              <w:t>Auditorium, Public hall, Cultural center</w:t>
            </w: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bCs/>
                <w:sz w:val="22"/>
              </w:rPr>
            </w:pPr>
            <w:r w:rsidRPr="00DB74AF">
              <w:rPr>
                <w:rFonts w:ascii="Arial Narrow" w:eastAsia="MS PGothic" w:hAnsi="Arial Narrow" w:cs="Arial Narrow"/>
                <w:bCs/>
                <w:sz w:val="22"/>
              </w:rPr>
              <w:t>Auditorium, Public hall, Cultural center</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r w:rsidRPr="00DB74AF">
              <w:rPr>
                <w:rFonts w:ascii="Arial Narrow" w:eastAsia="MS PGothic" w:hAnsi="Arial Narrow" w:cs="Arial Narrow"/>
                <w:bCs/>
                <w:sz w:val="22"/>
              </w:rPr>
              <w:t xml:space="preserve">Open Space </w:t>
            </w: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bCs/>
                <w:sz w:val="22"/>
              </w:rPr>
            </w:pPr>
            <w:r w:rsidRPr="00DB74AF">
              <w:rPr>
                <w:rFonts w:ascii="Arial Narrow" w:eastAsia="MS PGothic" w:hAnsi="Arial Narrow" w:cs="Arial Narrow"/>
                <w:bCs/>
                <w:sz w:val="22"/>
              </w:rPr>
              <w:t>Park, Ground</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r w:rsidRPr="00DB74AF">
              <w:rPr>
                <w:rFonts w:ascii="Arial Narrow" w:eastAsia="MS PGothic" w:hAnsi="Arial Narrow" w:cs="Arial Narrow"/>
                <w:bCs/>
                <w:sz w:val="22"/>
              </w:rPr>
              <w:t>Street light (light and pole)</w:t>
            </w: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bCs/>
                <w:sz w:val="22"/>
              </w:rPr>
            </w:pPr>
            <w:r w:rsidRPr="00DB74AF">
              <w:rPr>
                <w:rFonts w:ascii="Arial Narrow" w:eastAsia="MS PGothic" w:hAnsi="Arial Narrow" w:cs="Arial Narrow"/>
                <w:bCs/>
                <w:sz w:val="22"/>
              </w:rPr>
              <w:t>Light, pole, solar panel</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r w:rsidRPr="00DB74AF">
              <w:rPr>
                <w:rFonts w:ascii="Arial Narrow" w:eastAsia="MS PGothic" w:hAnsi="Arial Narrow" w:cs="Arial Narrow"/>
                <w:bCs/>
                <w:sz w:val="22"/>
              </w:rPr>
              <w:t>Landscaping and beautification,</w:t>
            </w: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bCs/>
                <w:sz w:val="22"/>
              </w:rPr>
            </w:pPr>
            <w:r w:rsidRPr="00DB74AF">
              <w:rPr>
                <w:rFonts w:ascii="Arial Narrow" w:eastAsia="MS PGothic" w:hAnsi="Arial Narrow" w:cs="Arial Narrow"/>
                <w:bCs/>
                <w:sz w:val="22"/>
              </w:rPr>
              <w:t xml:space="preserve">Planting, Water body improvement, monument, </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r w:rsidRPr="00DB74AF">
              <w:rPr>
                <w:rFonts w:ascii="Arial Narrow" w:eastAsia="MS PGothic" w:hAnsi="Arial Narrow" w:cs="Arial Narrow"/>
                <w:bCs/>
                <w:sz w:val="22"/>
              </w:rPr>
              <w:t>Grave yard</w:t>
            </w: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bCs/>
                <w:sz w:val="22"/>
              </w:rPr>
            </w:pPr>
            <w:r w:rsidRPr="00DB74AF">
              <w:rPr>
                <w:rFonts w:ascii="Arial Narrow" w:eastAsia="MS PGothic" w:hAnsi="Arial Narrow" w:cs="Arial Narrow"/>
                <w:bCs/>
                <w:sz w:val="22"/>
              </w:rPr>
              <w:t xml:space="preserve">Gate and wall, lighting, drainage, </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r w:rsidRPr="00DB74AF">
              <w:rPr>
                <w:rFonts w:ascii="Arial Narrow" w:eastAsia="MS PGothic" w:hAnsi="Arial Narrow" w:cs="Arial Narrow"/>
                <w:bCs/>
                <w:sz w:val="22"/>
              </w:rPr>
              <w:t>Sports Facility</w:t>
            </w: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bCs/>
                <w:sz w:val="22"/>
              </w:rPr>
            </w:pPr>
            <w:r w:rsidRPr="00DB74AF">
              <w:rPr>
                <w:rFonts w:ascii="Arial Narrow" w:eastAsia="MS PGothic" w:hAnsi="Arial Narrow" w:cs="Arial Narrow"/>
                <w:bCs/>
                <w:sz w:val="22"/>
              </w:rPr>
              <w:t xml:space="preserve">Gym, stadium </w:t>
            </w:r>
          </w:p>
        </w:tc>
      </w:tr>
      <w:tr w:rsidR="006903EC" w:rsidRPr="009465E0" w:rsidTr="00DB74AF">
        <w:trPr>
          <w:trHeight w:val="20"/>
          <w:jc w:val="center"/>
        </w:trPr>
        <w:tc>
          <w:tcPr>
            <w:tcW w:w="269" w:type="dxa"/>
            <w:vMerge/>
            <w:tcMar>
              <w:left w:w="28" w:type="dxa"/>
              <w:right w:w="28" w:type="dxa"/>
            </w:tcMar>
            <w:vAlign w:val="center"/>
          </w:tcPr>
          <w:p w:rsidR="006903EC" w:rsidRPr="00DB74AF" w:rsidRDefault="006903EC" w:rsidP="00DB74AF">
            <w:pPr>
              <w:autoSpaceDE w:val="0"/>
              <w:autoSpaceDN w:val="0"/>
              <w:adjustRightInd w:val="0"/>
              <w:spacing w:line="240" w:lineRule="exact"/>
              <w:ind w:firstLine="141"/>
              <w:rPr>
                <w:rFonts w:ascii="Arial Narrow" w:eastAsia="MS PGothic" w:hAnsi="Arial Narrow" w:cs="Arial Narrow"/>
                <w:bCs/>
                <w:sz w:val="22"/>
              </w:rPr>
            </w:pPr>
          </w:p>
        </w:tc>
        <w:tc>
          <w:tcPr>
            <w:tcW w:w="1846" w:type="dxa"/>
            <w:vMerge/>
          </w:tcPr>
          <w:p w:rsidR="006903EC" w:rsidRPr="00DB74AF" w:rsidRDefault="006903EC" w:rsidP="00DB74AF">
            <w:pPr>
              <w:autoSpaceDE w:val="0"/>
              <w:autoSpaceDN w:val="0"/>
              <w:adjustRightInd w:val="0"/>
              <w:spacing w:line="240" w:lineRule="exact"/>
              <w:ind w:left="51" w:rightChars="50" w:right="105"/>
              <w:rPr>
                <w:rFonts w:ascii="Arial Narrow" w:eastAsia="MS PGothic" w:hAnsi="Arial Narrow" w:cs="Arial Narrow"/>
                <w:bCs/>
                <w:sz w:val="22"/>
              </w:rPr>
            </w:pPr>
          </w:p>
        </w:tc>
        <w:tc>
          <w:tcPr>
            <w:tcW w:w="2086" w:type="dxa"/>
          </w:tcPr>
          <w:p w:rsidR="006903EC" w:rsidRPr="00DB74AF" w:rsidRDefault="006903EC" w:rsidP="00DB74AF">
            <w:pPr>
              <w:autoSpaceDE w:val="0"/>
              <w:autoSpaceDN w:val="0"/>
              <w:adjustRightInd w:val="0"/>
              <w:spacing w:line="240" w:lineRule="exact"/>
              <w:ind w:left="200" w:hanging="105"/>
              <w:rPr>
                <w:rFonts w:ascii="Arial Narrow" w:eastAsia="MS PGothic" w:hAnsi="Arial Narrow" w:cs="Arial Narrow"/>
                <w:bCs/>
                <w:sz w:val="22"/>
              </w:rPr>
            </w:pPr>
            <w:r w:rsidRPr="00DB74AF">
              <w:rPr>
                <w:rFonts w:ascii="Arial Narrow" w:eastAsia="MS PGothic" w:hAnsi="Arial Narrow" w:cs="Arial Narrow"/>
                <w:bCs/>
                <w:sz w:val="22"/>
              </w:rPr>
              <w:t>Upgrading informal settlement</w:t>
            </w:r>
          </w:p>
        </w:tc>
        <w:tc>
          <w:tcPr>
            <w:tcW w:w="4304" w:type="dxa"/>
            <w:vAlign w:val="center"/>
          </w:tcPr>
          <w:p w:rsidR="006903EC" w:rsidRPr="00DB74AF" w:rsidRDefault="006903EC" w:rsidP="00DB74AF">
            <w:pPr>
              <w:autoSpaceDE w:val="0"/>
              <w:autoSpaceDN w:val="0"/>
              <w:adjustRightInd w:val="0"/>
              <w:spacing w:line="240" w:lineRule="exact"/>
              <w:ind w:left="109"/>
              <w:rPr>
                <w:rFonts w:ascii="Arial Narrow" w:eastAsia="MS PGothic" w:hAnsi="Arial Narrow" w:cs="Arial Narrow"/>
                <w:bCs/>
                <w:sz w:val="22"/>
              </w:rPr>
            </w:pPr>
            <w:r w:rsidRPr="00DB74AF">
              <w:rPr>
                <w:rFonts w:ascii="Arial Narrow" w:eastAsia="MS PGothic" w:hAnsi="Arial Narrow" w:cs="Arial Narrow"/>
                <w:bCs/>
                <w:sz w:val="22"/>
              </w:rPr>
              <w:t>Re-arrangement of informal shops</w:t>
            </w:r>
          </w:p>
        </w:tc>
      </w:tr>
    </w:tbl>
    <w:p w:rsidR="003F3489" w:rsidRPr="009465E0" w:rsidRDefault="003F3489" w:rsidP="00F33BB3">
      <w:pPr>
        <w:pStyle w:val="ListParagraph"/>
      </w:pPr>
    </w:p>
    <w:p w:rsidR="003F3489" w:rsidRPr="009465E0" w:rsidRDefault="003F3489" w:rsidP="005F1549">
      <w:pPr>
        <w:pStyle w:val="Heading1"/>
        <w:numPr>
          <w:ilvl w:val="0"/>
          <w:numId w:val="0"/>
        </w:numPr>
        <w:spacing w:afterLines="50"/>
        <w:ind w:left="1701" w:hanging="1701"/>
        <w:rPr>
          <w:rFonts w:cs="Arial"/>
          <w:sz w:val="24"/>
          <w:lang w:val="en-US" w:eastAsia="ja-JP"/>
        </w:rPr>
      </w:pPr>
      <w:bookmarkStart w:id="98" w:name="_Toc508709812"/>
      <w:r w:rsidRPr="009465E0">
        <w:rPr>
          <w:rFonts w:cs="Arial"/>
          <w:sz w:val="24"/>
          <w:lang w:val="en-US" w:eastAsia="ja-JP"/>
        </w:rPr>
        <w:lastRenderedPageBreak/>
        <w:t>APPENDIX-2</w:t>
      </w:r>
      <w:bookmarkEnd w:id="98"/>
    </w:p>
    <w:p w:rsidR="0072539B" w:rsidRPr="009465E0" w:rsidRDefault="0072539B" w:rsidP="0072539B">
      <w:pPr>
        <w:pStyle w:val="ListParagraph"/>
        <w:ind w:leftChars="0" w:left="0"/>
        <w:rPr>
          <w:sz w:val="24"/>
          <w:szCs w:val="24"/>
        </w:rPr>
      </w:pPr>
      <w:r w:rsidRPr="009465E0">
        <w:rPr>
          <w:rFonts w:hint="eastAsia"/>
          <w:sz w:val="24"/>
          <w:szCs w:val="24"/>
        </w:rPr>
        <w:t>F</w:t>
      </w:r>
      <w:r w:rsidRPr="009465E0">
        <w:rPr>
          <w:sz w:val="24"/>
          <w:szCs w:val="24"/>
        </w:rPr>
        <w:t>o</w:t>
      </w:r>
      <w:r w:rsidRPr="009465E0">
        <w:rPr>
          <w:rFonts w:hint="eastAsia"/>
          <w:sz w:val="24"/>
          <w:szCs w:val="24"/>
        </w:rPr>
        <w:t xml:space="preserve">rmat of </w:t>
      </w:r>
      <w:r w:rsidRPr="009465E0">
        <w:rPr>
          <w:sz w:val="24"/>
          <w:szCs w:val="24"/>
        </w:rPr>
        <w:t>Infrastructure</w:t>
      </w:r>
      <w:r w:rsidRPr="009465E0">
        <w:rPr>
          <w:rFonts w:hint="eastAsia"/>
          <w:sz w:val="24"/>
          <w:szCs w:val="24"/>
        </w:rPr>
        <w:t xml:space="preserve"> List (</w:t>
      </w:r>
      <w:r w:rsidRPr="009465E0">
        <w:rPr>
          <w:sz w:val="24"/>
          <w:szCs w:val="24"/>
        </w:rPr>
        <w:t>Inventory</w:t>
      </w:r>
      <w:r w:rsidRPr="009465E0">
        <w:rPr>
          <w:rFonts w:hint="eastAsia"/>
          <w:sz w:val="24"/>
          <w:szCs w:val="24"/>
        </w:rPr>
        <w:t xml:space="preserve">) </w:t>
      </w:r>
    </w:p>
    <w:p w:rsidR="0072539B" w:rsidRPr="009465E0" w:rsidRDefault="0072539B" w:rsidP="0072539B">
      <w:pPr>
        <w:pStyle w:val="ListParagraph"/>
        <w:ind w:leftChars="0" w:left="0"/>
      </w:pPr>
      <w:r w:rsidRPr="009465E0">
        <w:rPr>
          <w:rFonts w:hint="eastAsia"/>
        </w:rPr>
        <w:t>T</w:t>
      </w:r>
      <w:r w:rsidRPr="009465E0">
        <w:t>h</w:t>
      </w:r>
      <w:r w:rsidRPr="009465E0">
        <w:rPr>
          <w:rFonts w:hint="eastAsia"/>
        </w:rPr>
        <w:t xml:space="preserve">is format is filled with sample information. Please understand the format and replace with </w:t>
      </w:r>
      <w:r w:rsidRPr="009465E0">
        <w:t>information</w:t>
      </w:r>
      <w:r w:rsidRPr="009465E0">
        <w:rPr>
          <w:rFonts w:hint="eastAsia"/>
        </w:rPr>
        <w:t xml:space="preserve"> of you</w:t>
      </w:r>
      <w:r w:rsidR="008C3D18" w:rsidRPr="009465E0">
        <w:rPr>
          <w:rFonts w:hint="eastAsia"/>
        </w:rPr>
        <w:t>r</w:t>
      </w:r>
      <w:r w:rsidRPr="009465E0">
        <w:rPr>
          <w:rFonts w:hint="eastAsia"/>
        </w:rPr>
        <w:t xml:space="preserve"> CC</w:t>
      </w:r>
    </w:p>
    <w:p w:rsidR="0072539B" w:rsidRPr="009465E0" w:rsidRDefault="0072539B" w:rsidP="0072539B"/>
    <w:p w:rsidR="0029376A" w:rsidRPr="009465E0" w:rsidRDefault="0029376A" w:rsidP="00CB5E6F">
      <w:pPr>
        <w:pStyle w:val="TableandFigure"/>
        <w:spacing w:before="108" w:after="108"/>
        <w:rPr>
          <w:u w:val="single"/>
          <w:lang w:bidi="bn-BD"/>
        </w:rPr>
      </w:pPr>
      <w:bookmarkStart w:id="99" w:name="_Toc374896807"/>
      <w:r w:rsidRPr="009465E0">
        <w:t xml:space="preserve">Table A2-1: </w:t>
      </w:r>
      <w:r w:rsidRPr="009465E0">
        <w:rPr>
          <w:lang w:bidi="bn-BD"/>
        </w:rPr>
        <w:t>Summary of Existing and Proposed Infrastructure (Transportation)</w:t>
      </w:r>
      <w:bookmarkEnd w:id="99"/>
    </w:p>
    <w:tbl>
      <w:tblPr>
        <w:tblW w:w="0" w:type="auto"/>
        <w:jc w:val="center"/>
        <w:tblLayout w:type="fixed"/>
        <w:tblCellMar>
          <w:left w:w="99" w:type="dxa"/>
          <w:right w:w="99" w:type="dxa"/>
        </w:tblCellMar>
        <w:tblLook w:val="04A0"/>
      </w:tblPr>
      <w:tblGrid>
        <w:gridCol w:w="406"/>
        <w:gridCol w:w="720"/>
        <w:gridCol w:w="1180"/>
        <w:gridCol w:w="2349"/>
        <w:gridCol w:w="562"/>
        <w:gridCol w:w="828"/>
        <w:gridCol w:w="636"/>
        <w:gridCol w:w="1306"/>
        <w:gridCol w:w="1069"/>
      </w:tblGrid>
      <w:tr w:rsidR="0029376A" w:rsidRPr="009465E0" w:rsidTr="008633C6">
        <w:trPr>
          <w:jc w:val="center"/>
        </w:trPr>
        <w:tc>
          <w:tcPr>
            <w:tcW w:w="406" w:type="dxa"/>
            <w:vMerge w:val="restart"/>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6F7BBE">
            <w:pPr>
              <w:keepNext/>
              <w:autoSpaceDE w:val="0"/>
              <w:autoSpaceDN w:val="0"/>
              <w:adjustRightInd w:val="0"/>
              <w:spacing w:line="220" w:lineRule="exact"/>
              <w:ind w:left="0" w:rightChars="-17" w:right="-36"/>
              <w:jc w:val="center"/>
              <w:rPr>
                <w:rFonts w:ascii="Arial Narrow" w:eastAsia="MS Mincho" w:hAnsi="Arial Narrow"/>
                <w:b/>
                <w:bCs/>
                <w:kern w:val="0"/>
                <w:sz w:val="20"/>
                <w:szCs w:val="20"/>
              </w:rPr>
            </w:pPr>
            <w:r w:rsidRPr="009465E0">
              <w:rPr>
                <w:rFonts w:ascii="Arial Narrow" w:eastAsia="MS PGothic" w:hAnsi="Arial Narrow"/>
                <w:b/>
                <w:bCs/>
                <w:kern w:val="0"/>
                <w:sz w:val="20"/>
                <w:szCs w:val="20"/>
              </w:rPr>
              <w:t>No</w:t>
            </w:r>
          </w:p>
        </w:tc>
        <w:tc>
          <w:tcPr>
            <w:tcW w:w="720" w:type="dxa"/>
            <w:vMerge w:val="restart"/>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6F7BBE">
            <w:pPr>
              <w:keepNext/>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Sector</w:t>
            </w:r>
          </w:p>
        </w:tc>
        <w:tc>
          <w:tcPr>
            <w:tcW w:w="1180" w:type="dxa"/>
            <w:vMerge w:val="restart"/>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6F7BBE">
            <w:pPr>
              <w:keepNext/>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Name of Component</w:t>
            </w:r>
          </w:p>
        </w:tc>
        <w:tc>
          <w:tcPr>
            <w:tcW w:w="2349" w:type="dxa"/>
            <w:vMerge w:val="restart"/>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6F7BBE">
            <w:pPr>
              <w:keepNext/>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Work Category</w:t>
            </w:r>
          </w:p>
        </w:tc>
        <w:tc>
          <w:tcPr>
            <w:tcW w:w="562" w:type="dxa"/>
            <w:vMerge w:val="restart"/>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6F7BBE">
            <w:pPr>
              <w:keepNext/>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Unit</w:t>
            </w:r>
          </w:p>
        </w:tc>
        <w:tc>
          <w:tcPr>
            <w:tcW w:w="3839" w:type="dxa"/>
            <w:gridSpan w:val="4"/>
            <w:tcBorders>
              <w:top w:val="single" w:sz="6" w:space="0" w:color="auto"/>
              <w:left w:val="single" w:sz="6" w:space="0" w:color="auto"/>
              <w:bottom w:val="single" w:sz="6" w:space="0" w:color="auto"/>
              <w:right w:val="single" w:sz="6" w:space="0" w:color="auto"/>
            </w:tcBorders>
            <w:vAlign w:val="center"/>
            <w:hideMark/>
          </w:tcPr>
          <w:p w:rsidR="0029376A" w:rsidRPr="009465E0" w:rsidRDefault="0029376A" w:rsidP="006F7BBE">
            <w:pPr>
              <w:keepNext/>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Narayanganj City Corporation</w:t>
            </w:r>
          </w:p>
        </w:tc>
      </w:tr>
      <w:tr w:rsidR="0029376A" w:rsidRPr="009465E0" w:rsidTr="008633C6">
        <w:trPr>
          <w:jc w:val="center"/>
        </w:trPr>
        <w:tc>
          <w:tcPr>
            <w:tcW w:w="406" w:type="dxa"/>
            <w:vMerge/>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6F7BBE">
            <w:pPr>
              <w:keepNext/>
              <w:widowControl/>
              <w:spacing w:line="220" w:lineRule="exact"/>
              <w:ind w:left="0"/>
              <w:jc w:val="center"/>
              <w:rPr>
                <w:rFonts w:ascii="Arial Narrow" w:eastAsia="MS PGothic" w:hAnsi="Arial Narrow"/>
                <w:b/>
                <w:bCs/>
                <w:kern w:val="0"/>
                <w:sz w:val="20"/>
                <w:szCs w:val="20"/>
              </w:rPr>
            </w:pPr>
          </w:p>
        </w:tc>
        <w:tc>
          <w:tcPr>
            <w:tcW w:w="720" w:type="dxa"/>
            <w:vMerge/>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6F7BBE">
            <w:pPr>
              <w:keepNext/>
              <w:widowControl/>
              <w:spacing w:line="220" w:lineRule="exact"/>
              <w:ind w:left="0"/>
              <w:jc w:val="center"/>
              <w:rPr>
                <w:rFonts w:ascii="Arial Narrow" w:eastAsia="MS PGothic" w:hAnsi="Arial Narrow"/>
                <w:b/>
                <w:bCs/>
                <w:kern w:val="0"/>
                <w:sz w:val="20"/>
                <w:szCs w:val="20"/>
              </w:rPr>
            </w:pPr>
          </w:p>
        </w:tc>
        <w:tc>
          <w:tcPr>
            <w:tcW w:w="1180" w:type="dxa"/>
            <w:vMerge/>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6F7BBE">
            <w:pPr>
              <w:keepNext/>
              <w:widowControl/>
              <w:spacing w:line="220" w:lineRule="exact"/>
              <w:ind w:left="0"/>
              <w:jc w:val="center"/>
              <w:rPr>
                <w:rFonts w:ascii="Arial Narrow" w:eastAsia="MS PGothic" w:hAnsi="Arial Narrow"/>
                <w:b/>
                <w:bCs/>
                <w:kern w:val="0"/>
                <w:sz w:val="20"/>
                <w:szCs w:val="20"/>
              </w:rPr>
            </w:pPr>
          </w:p>
        </w:tc>
        <w:tc>
          <w:tcPr>
            <w:tcW w:w="2349" w:type="dxa"/>
            <w:vMerge/>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6F7BBE">
            <w:pPr>
              <w:keepNext/>
              <w:widowControl/>
              <w:spacing w:line="220" w:lineRule="exact"/>
              <w:ind w:left="0"/>
              <w:jc w:val="center"/>
              <w:rPr>
                <w:rFonts w:ascii="Arial Narrow" w:eastAsia="MS PGothic" w:hAnsi="Arial Narrow"/>
                <w:b/>
                <w:bCs/>
                <w:kern w:val="0"/>
                <w:sz w:val="20"/>
                <w:szCs w:val="20"/>
              </w:rPr>
            </w:pPr>
          </w:p>
        </w:tc>
        <w:tc>
          <w:tcPr>
            <w:tcW w:w="562" w:type="dxa"/>
            <w:vMerge/>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6F7BBE">
            <w:pPr>
              <w:keepNext/>
              <w:widowControl/>
              <w:spacing w:line="220" w:lineRule="exact"/>
              <w:ind w:left="0"/>
              <w:jc w:val="center"/>
              <w:rPr>
                <w:rFonts w:ascii="Arial Narrow" w:eastAsia="MS PGothic" w:hAnsi="Arial Narrow"/>
                <w:b/>
                <w:bCs/>
                <w:kern w:val="0"/>
                <w:sz w:val="20"/>
                <w:szCs w:val="20"/>
              </w:rPr>
            </w:pPr>
          </w:p>
        </w:tc>
        <w:tc>
          <w:tcPr>
            <w:tcW w:w="828" w:type="dxa"/>
            <w:vMerge w:val="restart"/>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6F7BBE">
            <w:pPr>
              <w:keepNext/>
              <w:autoSpaceDE w:val="0"/>
              <w:autoSpaceDN w:val="0"/>
              <w:adjustRightInd w:val="0"/>
              <w:spacing w:line="220" w:lineRule="exact"/>
              <w:ind w:left="0" w:rightChars="-25" w:right="-53"/>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Present Quantity</w:t>
            </w:r>
          </w:p>
        </w:tc>
        <w:tc>
          <w:tcPr>
            <w:tcW w:w="1942" w:type="dxa"/>
            <w:gridSpan w:val="2"/>
            <w:tcBorders>
              <w:top w:val="single" w:sz="6" w:space="0" w:color="auto"/>
              <w:left w:val="single" w:sz="6" w:space="0" w:color="auto"/>
              <w:bottom w:val="single" w:sz="6" w:space="0" w:color="auto"/>
              <w:right w:val="single" w:sz="6" w:space="0" w:color="auto"/>
            </w:tcBorders>
            <w:vAlign w:val="center"/>
            <w:hideMark/>
          </w:tcPr>
          <w:p w:rsidR="0029376A" w:rsidRPr="009465E0" w:rsidRDefault="0029376A" w:rsidP="006F7BBE">
            <w:pPr>
              <w:keepNext/>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Proposed (Additional) Quantity</w:t>
            </w:r>
          </w:p>
        </w:tc>
        <w:tc>
          <w:tcPr>
            <w:tcW w:w="1069" w:type="dxa"/>
            <w:vMerge w:val="restart"/>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6F7BBE">
            <w:pPr>
              <w:keepNext/>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Proposed Tentative Cost (Crore)</w:t>
            </w:r>
          </w:p>
        </w:tc>
      </w:tr>
      <w:tr w:rsidR="0029376A" w:rsidRPr="009465E0" w:rsidTr="008633C6">
        <w:trPr>
          <w:jc w:val="center"/>
        </w:trPr>
        <w:tc>
          <w:tcPr>
            <w:tcW w:w="406" w:type="dxa"/>
            <w:vMerge/>
            <w:tcBorders>
              <w:top w:val="single" w:sz="6" w:space="0" w:color="auto"/>
              <w:left w:val="single" w:sz="6" w:space="0" w:color="auto"/>
              <w:bottom w:val="double" w:sz="6" w:space="0" w:color="auto"/>
              <w:right w:val="single" w:sz="6" w:space="0" w:color="auto"/>
            </w:tcBorders>
            <w:vAlign w:val="bottom"/>
            <w:hideMark/>
          </w:tcPr>
          <w:p w:rsidR="0029376A" w:rsidRPr="009465E0" w:rsidRDefault="0029376A" w:rsidP="006F7BBE">
            <w:pPr>
              <w:keepNext/>
              <w:widowControl/>
              <w:spacing w:line="220" w:lineRule="exact"/>
              <w:ind w:left="0"/>
              <w:jc w:val="left"/>
              <w:rPr>
                <w:rFonts w:ascii="Arial Narrow" w:eastAsia="MS PGothic" w:hAnsi="Arial Narrow"/>
                <w:b/>
                <w:bCs/>
                <w:kern w:val="0"/>
                <w:sz w:val="20"/>
                <w:szCs w:val="20"/>
              </w:rPr>
            </w:pPr>
          </w:p>
        </w:tc>
        <w:tc>
          <w:tcPr>
            <w:tcW w:w="720" w:type="dxa"/>
            <w:vMerge/>
            <w:tcBorders>
              <w:top w:val="single" w:sz="6" w:space="0" w:color="auto"/>
              <w:left w:val="single" w:sz="6" w:space="0" w:color="auto"/>
              <w:bottom w:val="double" w:sz="6" w:space="0" w:color="auto"/>
              <w:right w:val="single" w:sz="6" w:space="0" w:color="auto"/>
            </w:tcBorders>
            <w:vAlign w:val="bottom"/>
            <w:hideMark/>
          </w:tcPr>
          <w:p w:rsidR="0029376A" w:rsidRPr="009465E0" w:rsidRDefault="0029376A" w:rsidP="006F7BBE">
            <w:pPr>
              <w:keepNext/>
              <w:widowControl/>
              <w:spacing w:line="220" w:lineRule="exact"/>
              <w:ind w:left="0"/>
              <w:jc w:val="left"/>
              <w:rPr>
                <w:rFonts w:ascii="Arial Narrow" w:eastAsia="MS PGothic" w:hAnsi="Arial Narrow"/>
                <w:b/>
                <w:bCs/>
                <w:kern w:val="0"/>
                <w:sz w:val="20"/>
                <w:szCs w:val="20"/>
              </w:rPr>
            </w:pPr>
          </w:p>
        </w:tc>
        <w:tc>
          <w:tcPr>
            <w:tcW w:w="1180" w:type="dxa"/>
            <w:vMerge/>
            <w:tcBorders>
              <w:top w:val="single" w:sz="6" w:space="0" w:color="auto"/>
              <w:left w:val="single" w:sz="6" w:space="0" w:color="auto"/>
              <w:bottom w:val="double" w:sz="6" w:space="0" w:color="auto"/>
              <w:right w:val="single" w:sz="6" w:space="0" w:color="auto"/>
            </w:tcBorders>
            <w:vAlign w:val="bottom"/>
            <w:hideMark/>
          </w:tcPr>
          <w:p w:rsidR="0029376A" w:rsidRPr="009465E0" w:rsidRDefault="0029376A" w:rsidP="006F7BBE">
            <w:pPr>
              <w:keepNext/>
              <w:widowControl/>
              <w:spacing w:line="220" w:lineRule="exact"/>
              <w:ind w:left="0"/>
              <w:jc w:val="left"/>
              <w:rPr>
                <w:rFonts w:ascii="Arial Narrow" w:eastAsia="MS PGothic" w:hAnsi="Arial Narrow"/>
                <w:b/>
                <w:bCs/>
                <w:kern w:val="0"/>
                <w:sz w:val="20"/>
                <w:szCs w:val="20"/>
              </w:rPr>
            </w:pPr>
          </w:p>
        </w:tc>
        <w:tc>
          <w:tcPr>
            <w:tcW w:w="2349" w:type="dxa"/>
            <w:vMerge/>
            <w:tcBorders>
              <w:top w:val="single" w:sz="6" w:space="0" w:color="auto"/>
              <w:left w:val="single" w:sz="6" w:space="0" w:color="auto"/>
              <w:bottom w:val="double" w:sz="6" w:space="0" w:color="auto"/>
              <w:right w:val="single" w:sz="6" w:space="0" w:color="auto"/>
            </w:tcBorders>
            <w:vAlign w:val="bottom"/>
            <w:hideMark/>
          </w:tcPr>
          <w:p w:rsidR="0029376A" w:rsidRPr="009465E0" w:rsidRDefault="0029376A" w:rsidP="006F7BBE">
            <w:pPr>
              <w:keepNext/>
              <w:widowControl/>
              <w:spacing w:line="220" w:lineRule="exact"/>
              <w:ind w:left="0"/>
              <w:jc w:val="left"/>
              <w:rPr>
                <w:rFonts w:ascii="Arial Narrow" w:eastAsia="MS PGothic" w:hAnsi="Arial Narrow"/>
                <w:b/>
                <w:bCs/>
                <w:kern w:val="0"/>
                <w:sz w:val="20"/>
                <w:szCs w:val="20"/>
              </w:rPr>
            </w:pPr>
          </w:p>
        </w:tc>
        <w:tc>
          <w:tcPr>
            <w:tcW w:w="562" w:type="dxa"/>
            <w:vMerge/>
            <w:tcBorders>
              <w:top w:val="single" w:sz="6" w:space="0" w:color="auto"/>
              <w:left w:val="single" w:sz="6" w:space="0" w:color="auto"/>
              <w:bottom w:val="double" w:sz="6" w:space="0" w:color="auto"/>
              <w:right w:val="single" w:sz="6" w:space="0" w:color="auto"/>
            </w:tcBorders>
            <w:vAlign w:val="bottom"/>
            <w:hideMark/>
          </w:tcPr>
          <w:p w:rsidR="0029376A" w:rsidRPr="009465E0" w:rsidRDefault="0029376A" w:rsidP="006F7BBE">
            <w:pPr>
              <w:keepNext/>
              <w:widowControl/>
              <w:spacing w:line="220" w:lineRule="exact"/>
              <w:ind w:left="0"/>
              <w:jc w:val="left"/>
              <w:rPr>
                <w:rFonts w:ascii="Arial Narrow" w:eastAsia="MS PGothic" w:hAnsi="Arial Narrow"/>
                <w:b/>
                <w:bCs/>
                <w:kern w:val="0"/>
                <w:sz w:val="20"/>
                <w:szCs w:val="20"/>
              </w:rPr>
            </w:pPr>
          </w:p>
        </w:tc>
        <w:tc>
          <w:tcPr>
            <w:tcW w:w="828" w:type="dxa"/>
            <w:vMerge/>
            <w:tcBorders>
              <w:top w:val="single" w:sz="6" w:space="0" w:color="auto"/>
              <w:left w:val="single" w:sz="6" w:space="0" w:color="auto"/>
              <w:bottom w:val="double" w:sz="6" w:space="0" w:color="auto"/>
              <w:right w:val="single" w:sz="6" w:space="0" w:color="auto"/>
            </w:tcBorders>
            <w:vAlign w:val="bottom"/>
            <w:hideMark/>
          </w:tcPr>
          <w:p w:rsidR="0029376A" w:rsidRPr="009465E0" w:rsidRDefault="0029376A" w:rsidP="006F7BBE">
            <w:pPr>
              <w:keepNext/>
              <w:widowControl/>
              <w:spacing w:line="220" w:lineRule="exact"/>
              <w:ind w:left="0"/>
              <w:jc w:val="left"/>
              <w:rPr>
                <w:rFonts w:ascii="Arial Narrow" w:eastAsia="MS PGothic" w:hAnsi="Arial Narrow"/>
                <w:b/>
                <w:bCs/>
                <w:kern w:val="0"/>
                <w:sz w:val="20"/>
                <w:szCs w:val="20"/>
              </w:rPr>
            </w:pPr>
          </w:p>
        </w:tc>
        <w:tc>
          <w:tcPr>
            <w:tcW w:w="636" w:type="dxa"/>
            <w:tcBorders>
              <w:top w:val="single" w:sz="6" w:space="0" w:color="auto"/>
              <w:left w:val="single" w:sz="6" w:space="0" w:color="auto"/>
              <w:bottom w:val="double" w:sz="6" w:space="0" w:color="auto"/>
              <w:right w:val="single" w:sz="6" w:space="0" w:color="auto"/>
            </w:tcBorders>
            <w:vAlign w:val="bottom"/>
            <w:hideMark/>
          </w:tcPr>
          <w:p w:rsidR="0029376A" w:rsidRPr="009465E0" w:rsidRDefault="0029376A" w:rsidP="006F7BBE">
            <w:pPr>
              <w:keepNext/>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New</w:t>
            </w:r>
          </w:p>
        </w:tc>
        <w:tc>
          <w:tcPr>
            <w:tcW w:w="1306" w:type="dxa"/>
            <w:tcBorders>
              <w:top w:val="single" w:sz="6" w:space="0" w:color="auto"/>
              <w:left w:val="single" w:sz="6" w:space="0" w:color="auto"/>
              <w:bottom w:val="double" w:sz="6" w:space="0" w:color="auto"/>
              <w:right w:val="single" w:sz="6" w:space="0" w:color="auto"/>
            </w:tcBorders>
            <w:vAlign w:val="bottom"/>
            <w:hideMark/>
          </w:tcPr>
          <w:p w:rsidR="0029376A" w:rsidRPr="009465E0" w:rsidRDefault="0029376A" w:rsidP="006F7BBE">
            <w:pPr>
              <w:keepNext/>
              <w:autoSpaceDE w:val="0"/>
              <w:autoSpaceDN w:val="0"/>
              <w:adjustRightInd w:val="0"/>
              <w:spacing w:line="220" w:lineRule="exact"/>
              <w:ind w:left="0" w:rightChars="-13" w:right="-27"/>
              <w:jc w:val="center"/>
              <w:rPr>
                <w:rFonts w:ascii="Arial Narrow" w:eastAsia="MS Mincho" w:hAnsi="Arial Narrow"/>
                <w:b/>
                <w:bCs/>
                <w:kern w:val="0"/>
                <w:sz w:val="20"/>
                <w:szCs w:val="20"/>
              </w:rPr>
            </w:pPr>
            <w:r w:rsidRPr="009465E0">
              <w:rPr>
                <w:rFonts w:ascii="Arial Narrow" w:eastAsia="MS PGothic" w:hAnsi="Arial Narrow"/>
                <w:b/>
                <w:bCs/>
                <w:kern w:val="0"/>
                <w:sz w:val="20"/>
                <w:szCs w:val="20"/>
              </w:rPr>
              <w:t>Improvement / Rehabili</w:t>
            </w:r>
            <w:r w:rsidRPr="009465E0">
              <w:rPr>
                <w:rFonts w:ascii="Arial Narrow" w:hAnsi="Arial Narrow"/>
                <w:b/>
                <w:bCs/>
                <w:kern w:val="0"/>
                <w:sz w:val="20"/>
                <w:szCs w:val="20"/>
              </w:rPr>
              <w:t>tation</w:t>
            </w:r>
          </w:p>
        </w:tc>
        <w:tc>
          <w:tcPr>
            <w:tcW w:w="1069" w:type="dxa"/>
            <w:vMerge/>
            <w:tcBorders>
              <w:top w:val="single" w:sz="6" w:space="0" w:color="auto"/>
              <w:left w:val="single" w:sz="6" w:space="0" w:color="auto"/>
              <w:bottom w:val="double" w:sz="6" w:space="0" w:color="auto"/>
              <w:right w:val="single" w:sz="6" w:space="0" w:color="auto"/>
            </w:tcBorders>
            <w:vAlign w:val="bottom"/>
            <w:hideMark/>
          </w:tcPr>
          <w:p w:rsidR="0029376A" w:rsidRPr="009465E0" w:rsidRDefault="0029376A" w:rsidP="006F7BBE">
            <w:pPr>
              <w:keepNext/>
              <w:widowControl/>
              <w:spacing w:line="220" w:lineRule="exact"/>
              <w:ind w:left="0"/>
              <w:jc w:val="left"/>
              <w:rPr>
                <w:rFonts w:ascii="Arial Narrow" w:eastAsia="MS PGothic" w:hAnsi="Arial Narrow"/>
                <w:b/>
                <w:bCs/>
                <w:kern w:val="0"/>
                <w:sz w:val="20"/>
                <w:szCs w:val="20"/>
              </w:rPr>
            </w:pPr>
          </w:p>
        </w:tc>
      </w:tr>
      <w:tr w:rsidR="0029376A" w:rsidRPr="009465E0" w:rsidTr="008633C6">
        <w:trPr>
          <w:jc w:val="center"/>
        </w:trPr>
        <w:tc>
          <w:tcPr>
            <w:tcW w:w="406" w:type="dxa"/>
            <w:vMerge w:val="restart"/>
            <w:tcBorders>
              <w:top w:val="double" w:sz="6" w:space="0" w:color="auto"/>
              <w:left w:val="single" w:sz="6" w:space="0" w:color="auto"/>
              <w:right w:val="single" w:sz="6" w:space="0" w:color="auto"/>
            </w:tcBorders>
            <w:hideMark/>
          </w:tcPr>
          <w:p w:rsidR="0029376A" w:rsidRPr="009465E0" w:rsidRDefault="0029376A" w:rsidP="006F7BBE">
            <w:pPr>
              <w:keepNext/>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1</w:t>
            </w:r>
          </w:p>
        </w:tc>
        <w:tc>
          <w:tcPr>
            <w:tcW w:w="720" w:type="dxa"/>
            <w:vMerge w:val="restart"/>
            <w:tcBorders>
              <w:top w:val="double" w:sz="6" w:space="0" w:color="auto"/>
              <w:left w:val="single" w:sz="6" w:space="0" w:color="auto"/>
              <w:right w:val="single" w:sz="6" w:space="0" w:color="auto"/>
            </w:tcBorders>
            <w:hideMark/>
          </w:tcPr>
          <w:p w:rsidR="0029376A" w:rsidRPr="009465E0" w:rsidRDefault="0029376A" w:rsidP="006F7BBE">
            <w:pPr>
              <w:keepNext/>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Trans-port</w:t>
            </w:r>
          </w:p>
        </w:tc>
        <w:tc>
          <w:tcPr>
            <w:tcW w:w="1180" w:type="dxa"/>
            <w:vMerge w:val="restart"/>
            <w:tcBorders>
              <w:top w:val="double" w:sz="6" w:space="0" w:color="auto"/>
              <w:left w:val="single" w:sz="6" w:space="0" w:color="auto"/>
              <w:right w:val="single" w:sz="6" w:space="0" w:color="auto"/>
            </w:tcBorders>
            <w:hideMark/>
          </w:tcPr>
          <w:p w:rsidR="0029376A" w:rsidRPr="009465E0" w:rsidRDefault="0029376A" w:rsidP="006F7BBE">
            <w:pPr>
              <w:keepNext/>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1) Road improvement</w:t>
            </w:r>
          </w:p>
        </w:tc>
        <w:tc>
          <w:tcPr>
            <w:tcW w:w="2349" w:type="dxa"/>
            <w:tcBorders>
              <w:top w:val="double" w:sz="6" w:space="0" w:color="auto"/>
              <w:left w:val="single" w:sz="6" w:space="0" w:color="auto"/>
              <w:bottom w:val="single" w:sz="2" w:space="0" w:color="auto"/>
              <w:right w:val="single" w:sz="6" w:space="0" w:color="auto"/>
            </w:tcBorders>
            <w:hideMark/>
          </w:tcPr>
          <w:p w:rsidR="0029376A" w:rsidRPr="009465E0" w:rsidRDefault="0029376A" w:rsidP="006F7BBE">
            <w:pPr>
              <w:keepNext/>
              <w:autoSpaceDE w:val="0"/>
              <w:autoSpaceDN w:val="0"/>
              <w:adjustRightInd w:val="0"/>
              <w:spacing w:line="22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Primary road (100 ft to 150 ft)</w:t>
            </w:r>
          </w:p>
        </w:tc>
        <w:tc>
          <w:tcPr>
            <w:tcW w:w="562" w:type="dxa"/>
            <w:tcBorders>
              <w:top w:val="double" w:sz="6" w:space="0" w:color="auto"/>
              <w:left w:val="single" w:sz="6" w:space="0" w:color="auto"/>
              <w:bottom w:val="single" w:sz="2" w:space="0" w:color="auto"/>
              <w:right w:val="single" w:sz="6" w:space="0" w:color="auto"/>
            </w:tcBorders>
            <w:hideMark/>
          </w:tcPr>
          <w:p w:rsidR="0029376A" w:rsidRPr="009465E0" w:rsidRDefault="0029376A" w:rsidP="006F7BBE">
            <w:pPr>
              <w:keepNext/>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km</w:t>
            </w:r>
          </w:p>
        </w:tc>
        <w:tc>
          <w:tcPr>
            <w:tcW w:w="828" w:type="dxa"/>
            <w:tcBorders>
              <w:top w:val="double" w:sz="6" w:space="0" w:color="auto"/>
              <w:left w:val="single" w:sz="6" w:space="0" w:color="auto"/>
              <w:bottom w:val="single" w:sz="2" w:space="0" w:color="auto"/>
              <w:right w:val="single" w:sz="6" w:space="0" w:color="auto"/>
            </w:tcBorders>
            <w:vAlign w:val="bottom"/>
            <w:hideMark/>
          </w:tcPr>
          <w:p w:rsidR="0029376A" w:rsidRPr="009465E0" w:rsidRDefault="0029376A" w:rsidP="006F7BBE">
            <w:pPr>
              <w:keepNext/>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3.50</w:t>
            </w:r>
          </w:p>
        </w:tc>
        <w:tc>
          <w:tcPr>
            <w:tcW w:w="636" w:type="dxa"/>
            <w:tcBorders>
              <w:top w:val="double" w:sz="6" w:space="0" w:color="auto"/>
              <w:left w:val="single" w:sz="6" w:space="0" w:color="auto"/>
              <w:bottom w:val="single" w:sz="2" w:space="0" w:color="auto"/>
              <w:right w:val="single" w:sz="6" w:space="0" w:color="auto"/>
            </w:tcBorders>
            <w:vAlign w:val="bottom"/>
            <w:hideMark/>
          </w:tcPr>
          <w:p w:rsidR="0029376A" w:rsidRPr="009465E0" w:rsidRDefault="0029376A" w:rsidP="006F7BBE">
            <w:pPr>
              <w:keepNext/>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14.00</w:t>
            </w:r>
          </w:p>
        </w:tc>
        <w:tc>
          <w:tcPr>
            <w:tcW w:w="1306" w:type="dxa"/>
            <w:tcBorders>
              <w:top w:val="double" w:sz="6" w:space="0" w:color="auto"/>
              <w:left w:val="single" w:sz="6" w:space="0" w:color="auto"/>
              <w:bottom w:val="single" w:sz="2" w:space="0" w:color="auto"/>
              <w:right w:val="single" w:sz="6" w:space="0" w:color="auto"/>
            </w:tcBorders>
            <w:vAlign w:val="bottom"/>
            <w:hideMark/>
          </w:tcPr>
          <w:p w:rsidR="0029376A" w:rsidRPr="009465E0" w:rsidRDefault="0029376A" w:rsidP="006F7BBE">
            <w:pPr>
              <w:keepNext/>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7.35</w:t>
            </w:r>
          </w:p>
        </w:tc>
        <w:tc>
          <w:tcPr>
            <w:tcW w:w="1069" w:type="dxa"/>
            <w:tcBorders>
              <w:top w:val="double" w:sz="6" w:space="0" w:color="auto"/>
              <w:left w:val="single" w:sz="6" w:space="0" w:color="auto"/>
              <w:bottom w:val="single" w:sz="2" w:space="0" w:color="auto"/>
              <w:right w:val="single" w:sz="6" w:space="0" w:color="auto"/>
            </w:tcBorders>
            <w:vAlign w:val="bottom"/>
            <w:hideMark/>
          </w:tcPr>
          <w:p w:rsidR="0029376A" w:rsidRPr="009465E0" w:rsidRDefault="0029376A" w:rsidP="006F7BBE">
            <w:pPr>
              <w:keepNext/>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801.43</w:t>
            </w:r>
          </w:p>
        </w:tc>
      </w:tr>
      <w:tr w:rsidR="0029376A" w:rsidRPr="009465E0" w:rsidTr="008633C6">
        <w:trPr>
          <w:jc w:val="center"/>
        </w:trPr>
        <w:tc>
          <w:tcPr>
            <w:tcW w:w="406" w:type="dxa"/>
            <w:vMerge/>
            <w:tcBorders>
              <w:left w:val="single" w:sz="6" w:space="0" w:color="auto"/>
              <w:right w:val="single" w:sz="6" w:space="0" w:color="auto"/>
            </w:tcBorders>
          </w:tcPr>
          <w:p w:rsidR="0029376A" w:rsidRPr="009465E0" w:rsidRDefault="0029376A" w:rsidP="006F7BBE">
            <w:pPr>
              <w:keepNext/>
              <w:autoSpaceDE w:val="0"/>
              <w:autoSpaceDN w:val="0"/>
              <w:adjustRightInd w:val="0"/>
              <w:spacing w:line="220" w:lineRule="exact"/>
              <w:ind w:left="0"/>
              <w:jc w:val="left"/>
              <w:rPr>
                <w:rFonts w:ascii="Arial Narrow" w:eastAsia="MS PGothic" w:hAnsi="Arial Narrow"/>
                <w:kern w:val="0"/>
                <w:sz w:val="20"/>
                <w:szCs w:val="20"/>
              </w:rPr>
            </w:pPr>
          </w:p>
        </w:tc>
        <w:tc>
          <w:tcPr>
            <w:tcW w:w="720" w:type="dxa"/>
            <w:vMerge/>
            <w:tcBorders>
              <w:left w:val="single" w:sz="6" w:space="0" w:color="auto"/>
              <w:right w:val="single" w:sz="6" w:space="0" w:color="auto"/>
            </w:tcBorders>
          </w:tcPr>
          <w:p w:rsidR="0029376A" w:rsidRPr="009465E0" w:rsidRDefault="0029376A" w:rsidP="006F7BBE">
            <w:pPr>
              <w:keepNext/>
              <w:autoSpaceDE w:val="0"/>
              <w:autoSpaceDN w:val="0"/>
              <w:adjustRightInd w:val="0"/>
              <w:spacing w:line="220" w:lineRule="exact"/>
              <w:ind w:left="0"/>
              <w:jc w:val="left"/>
              <w:rPr>
                <w:rFonts w:ascii="Arial Narrow" w:eastAsia="MS PGothic" w:hAnsi="Arial Narrow"/>
                <w:kern w:val="0"/>
                <w:sz w:val="20"/>
                <w:szCs w:val="20"/>
              </w:rPr>
            </w:pPr>
          </w:p>
        </w:tc>
        <w:tc>
          <w:tcPr>
            <w:tcW w:w="1180" w:type="dxa"/>
            <w:vMerge/>
            <w:tcBorders>
              <w:left w:val="single" w:sz="6" w:space="0" w:color="auto"/>
              <w:right w:val="single" w:sz="6" w:space="0" w:color="auto"/>
            </w:tcBorders>
          </w:tcPr>
          <w:p w:rsidR="0029376A" w:rsidRPr="009465E0" w:rsidRDefault="0029376A" w:rsidP="006F7BBE">
            <w:pPr>
              <w:keepNext/>
              <w:autoSpaceDE w:val="0"/>
              <w:autoSpaceDN w:val="0"/>
              <w:adjustRightInd w:val="0"/>
              <w:spacing w:line="220" w:lineRule="exact"/>
              <w:ind w:left="0"/>
              <w:jc w:val="left"/>
              <w:rPr>
                <w:rFonts w:ascii="Arial Narrow" w:eastAsia="MS PGothic" w:hAnsi="Arial Narrow"/>
                <w:kern w:val="0"/>
                <w:sz w:val="20"/>
                <w:szCs w:val="20"/>
              </w:rPr>
            </w:pPr>
          </w:p>
        </w:tc>
        <w:tc>
          <w:tcPr>
            <w:tcW w:w="2349"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keepNext/>
              <w:autoSpaceDE w:val="0"/>
              <w:autoSpaceDN w:val="0"/>
              <w:adjustRightInd w:val="0"/>
              <w:spacing w:line="22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Second road (60 ft to 100ft)</w:t>
            </w:r>
          </w:p>
        </w:tc>
        <w:tc>
          <w:tcPr>
            <w:tcW w:w="562"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keepNext/>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km</w:t>
            </w:r>
          </w:p>
        </w:tc>
        <w:tc>
          <w:tcPr>
            <w:tcW w:w="828"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keepNext/>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4.50</w:t>
            </w:r>
          </w:p>
        </w:tc>
        <w:tc>
          <w:tcPr>
            <w:tcW w:w="63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keepNext/>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2.80</w:t>
            </w:r>
          </w:p>
        </w:tc>
        <w:tc>
          <w:tcPr>
            <w:tcW w:w="130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keepNext/>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3.50</w:t>
            </w:r>
          </w:p>
        </w:tc>
        <w:tc>
          <w:tcPr>
            <w:tcW w:w="1069"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keepNext/>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23.06</w:t>
            </w:r>
          </w:p>
        </w:tc>
      </w:tr>
      <w:tr w:rsidR="0029376A" w:rsidRPr="009465E0" w:rsidTr="008633C6">
        <w:trPr>
          <w:jc w:val="center"/>
        </w:trPr>
        <w:tc>
          <w:tcPr>
            <w:tcW w:w="406" w:type="dxa"/>
            <w:vMerge/>
            <w:tcBorders>
              <w:left w:val="single" w:sz="6" w:space="0" w:color="auto"/>
              <w:right w:val="single" w:sz="6" w:space="0" w:color="auto"/>
            </w:tcBorders>
          </w:tcPr>
          <w:p w:rsidR="0029376A" w:rsidRPr="009465E0" w:rsidRDefault="0029376A" w:rsidP="006F7BBE">
            <w:pPr>
              <w:keepNext/>
              <w:autoSpaceDE w:val="0"/>
              <w:autoSpaceDN w:val="0"/>
              <w:adjustRightInd w:val="0"/>
              <w:spacing w:line="220" w:lineRule="exact"/>
              <w:ind w:left="0"/>
              <w:jc w:val="left"/>
              <w:rPr>
                <w:rFonts w:ascii="Arial Narrow" w:eastAsia="MS PGothic" w:hAnsi="Arial Narrow"/>
                <w:kern w:val="0"/>
                <w:sz w:val="20"/>
                <w:szCs w:val="20"/>
              </w:rPr>
            </w:pPr>
          </w:p>
        </w:tc>
        <w:tc>
          <w:tcPr>
            <w:tcW w:w="720" w:type="dxa"/>
            <w:vMerge/>
            <w:tcBorders>
              <w:left w:val="single" w:sz="6" w:space="0" w:color="auto"/>
              <w:right w:val="single" w:sz="6" w:space="0" w:color="auto"/>
            </w:tcBorders>
          </w:tcPr>
          <w:p w:rsidR="0029376A" w:rsidRPr="009465E0" w:rsidRDefault="0029376A" w:rsidP="006F7BBE">
            <w:pPr>
              <w:keepNext/>
              <w:autoSpaceDE w:val="0"/>
              <w:autoSpaceDN w:val="0"/>
              <w:adjustRightInd w:val="0"/>
              <w:spacing w:line="220" w:lineRule="exact"/>
              <w:ind w:left="0"/>
              <w:jc w:val="left"/>
              <w:rPr>
                <w:rFonts w:ascii="Arial Narrow" w:eastAsia="MS PGothic" w:hAnsi="Arial Narrow"/>
                <w:kern w:val="0"/>
                <w:sz w:val="20"/>
                <w:szCs w:val="20"/>
              </w:rPr>
            </w:pPr>
          </w:p>
        </w:tc>
        <w:tc>
          <w:tcPr>
            <w:tcW w:w="1180" w:type="dxa"/>
            <w:vMerge/>
            <w:tcBorders>
              <w:left w:val="single" w:sz="6" w:space="0" w:color="auto"/>
              <w:right w:val="single" w:sz="6" w:space="0" w:color="auto"/>
            </w:tcBorders>
          </w:tcPr>
          <w:p w:rsidR="0029376A" w:rsidRPr="009465E0" w:rsidRDefault="0029376A" w:rsidP="006F7BBE">
            <w:pPr>
              <w:keepNext/>
              <w:autoSpaceDE w:val="0"/>
              <w:autoSpaceDN w:val="0"/>
              <w:adjustRightInd w:val="0"/>
              <w:spacing w:line="220" w:lineRule="exact"/>
              <w:ind w:left="0"/>
              <w:jc w:val="left"/>
              <w:rPr>
                <w:rFonts w:ascii="Arial Narrow" w:eastAsia="MS PGothic" w:hAnsi="Arial Narrow"/>
                <w:kern w:val="0"/>
                <w:sz w:val="20"/>
                <w:szCs w:val="20"/>
              </w:rPr>
            </w:pPr>
          </w:p>
        </w:tc>
        <w:tc>
          <w:tcPr>
            <w:tcW w:w="2349"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keepNext/>
              <w:autoSpaceDE w:val="0"/>
              <w:autoSpaceDN w:val="0"/>
              <w:adjustRightInd w:val="0"/>
              <w:spacing w:line="22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Tertiary road (20 ft to 60 ft)</w:t>
            </w:r>
          </w:p>
        </w:tc>
        <w:tc>
          <w:tcPr>
            <w:tcW w:w="562"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keepNext/>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km</w:t>
            </w:r>
          </w:p>
        </w:tc>
        <w:tc>
          <w:tcPr>
            <w:tcW w:w="828"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keepNext/>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41.25</w:t>
            </w:r>
          </w:p>
        </w:tc>
        <w:tc>
          <w:tcPr>
            <w:tcW w:w="63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keepNext/>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17.42</w:t>
            </w:r>
          </w:p>
        </w:tc>
        <w:tc>
          <w:tcPr>
            <w:tcW w:w="130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keepNext/>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35.80</w:t>
            </w:r>
          </w:p>
        </w:tc>
        <w:tc>
          <w:tcPr>
            <w:tcW w:w="1069"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keepNext/>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158.30</w:t>
            </w:r>
          </w:p>
        </w:tc>
      </w:tr>
      <w:tr w:rsidR="0029376A" w:rsidRPr="009465E0" w:rsidTr="008633C6">
        <w:trPr>
          <w:jc w:val="center"/>
        </w:trPr>
        <w:tc>
          <w:tcPr>
            <w:tcW w:w="40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720"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80"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49"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Goli Road ( 12 ft to 20 ft)</w:t>
            </w:r>
          </w:p>
        </w:tc>
        <w:tc>
          <w:tcPr>
            <w:tcW w:w="562"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km</w:t>
            </w:r>
          </w:p>
        </w:tc>
        <w:tc>
          <w:tcPr>
            <w:tcW w:w="828"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195.37</w:t>
            </w:r>
          </w:p>
        </w:tc>
        <w:tc>
          <w:tcPr>
            <w:tcW w:w="63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65.87</w:t>
            </w:r>
          </w:p>
        </w:tc>
        <w:tc>
          <w:tcPr>
            <w:tcW w:w="130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111.96</w:t>
            </w:r>
          </w:p>
        </w:tc>
        <w:tc>
          <w:tcPr>
            <w:tcW w:w="1069"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399.82</w:t>
            </w:r>
          </w:p>
        </w:tc>
      </w:tr>
      <w:tr w:rsidR="0029376A" w:rsidRPr="009465E0" w:rsidTr="008633C6">
        <w:trPr>
          <w:jc w:val="center"/>
        </w:trPr>
        <w:tc>
          <w:tcPr>
            <w:tcW w:w="40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720"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80"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49"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Pedestrian (6 ft to 8 ft)</w:t>
            </w:r>
          </w:p>
        </w:tc>
        <w:tc>
          <w:tcPr>
            <w:tcW w:w="562"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km</w:t>
            </w:r>
          </w:p>
        </w:tc>
        <w:tc>
          <w:tcPr>
            <w:tcW w:w="828"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162.03</w:t>
            </w:r>
          </w:p>
        </w:tc>
        <w:tc>
          <w:tcPr>
            <w:tcW w:w="63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55.82</w:t>
            </w:r>
          </w:p>
        </w:tc>
        <w:tc>
          <w:tcPr>
            <w:tcW w:w="130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30.00</w:t>
            </w:r>
          </w:p>
        </w:tc>
        <w:tc>
          <w:tcPr>
            <w:tcW w:w="1069"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111.74</w:t>
            </w:r>
          </w:p>
        </w:tc>
      </w:tr>
      <w:tr w:rsidR="0029376A" w:rsidRPr="009465E0" w:rsidTr="008633C6">
        <w:trPr>
          <w:jc w:val="center"/>
        </w:trPr>
        <w:tc>
          <w:tcPr>
            <w:tcW w:w="40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720"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80" w:type="dxa"/>
            <w:vMerge/>
            <w:tcBorders>
              <w:left w:val="single" w:sz="6" w:space="0" w:color="auto"/>
              <w:bottom w:val="single" w:sz="2"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49"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Total road length</w:t>
            </w:r>
          </w:p>
        </w:tc>
        <w:tc>
          <w:tcPr>
            <w:tcW w:w="562"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km</w:t>
            </w:r>
          </w:p>
        </w:tc>
        <w:tc>
          <w:tcPr>
            <w:tcW w:w="828"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406.65</w:t>
            </w:r>
          </w:p>
        </w:tc>
        <w:tc>
          <w:tcPr>
            <w:tcW w:w="63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155.9</w:t>
            </w:r>
          </w:p>
        </w:tc>
        <w:tc>
          <w:tcPr>
            <w:tcW w:w="130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188.61</w:t>
            </w:r>
          </w:p>
        </w:tc>
        <w:tc>
          <w:tcPr>
            <w:tcW w:w="1069" w:type="dxa"/>
            <w:tcBorders>
              <w:top w:val="single" w:sz="2" w:space="0" w:color="auto"/>
              <w:left w:val="single" w:sz="6" w:space="0" w:color="auto"/>
              <w:bottom w:val="single" w:sz="2" w:space="0" w:color="auto"/>
              <w:right w:val="single" w:sz="6" w:space="0" w:color="auto"/>
            </w:tcBorders>
            <w:vAlign w:val="bottom"/>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p>
        </w:tc>
      </w:tr>
      <w:tr w:rsidR="0029376A" w:rsidRPr="009465E0" w:rsidTr="008633C6">
        <w:trPr>
          <w:jc w:val="center"/>
        </w:trPr>
        <w:tc>
          <w:tcPr>
            <w:tcW w:w="40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720"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80" w:type="dxa"/>
            <w:vMerge w:val="restart"/>
            <w:tcBorders>
              <w:top w:val="single" w:sz="2" w:space="0" w:color="auto"/>
              <w:left w:val="single" w:sz="6"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2) Bridge / culvert</w:t>
            </w:r>
          </w:p>
        </w:tc>
        <w:tc>
          <w:tcPr>
            <w:tcW w:w="2349"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Bridge</w:t>
            </w:r>
          </w:p>
        </w:tc>
        <w:tc>
          <w:tcPr>
            <w:tcW w:w="562"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828"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9</w:t>
            </w:r>
          </w:p>
        </w:tc>
        <w:tc>
          <w:tcPr>
            <w:tcW w:w="63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10</w:t>
            </w:r>
          </w:p>
        </w:tc>
        <w:tc>
          <w:tcPr>
            <w:tcW w:w="130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4</w:t>
            </w:r>
          </w:p>
        </w:tc>
        <w:tc>
          <w:tcPr>
            <w:tcW w:w="1069"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751.21</w:t>
            </w:r>
          </w:p>
        </w:tc>
      </w:tr>
      <w:tr w:rsidR="0029376A" w:rsidRPr="009465E0" w:rsidTr="008633C6">
        <w:trPr>
          <w:jc w:val="center"/>
        </w:trPr>
        <w:tc>
          <w:tcPr>
            <w:tcW w:w="40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720"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80"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49"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Foot over Bridge</w:t>
            </w:r>
          </w:p>
        </w:tc>
        <w:tc>
          <w:tcPr>
            <w:tcW w:w="562"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828"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5</w:t>
            </w:r>
          </w:p>
        </w:tc>
        <w:tc>
          <w:tcPr>
            <w:tcW w:w="63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5</w:t>
            </w:r>
          </w:p>
        </w:tc>
        <w:tc>
          <w:tcPr>
            <w:tcW w:w="130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5</w:t>
            </w:r>
          </w:p>
        </w:tc>
        <w:tc>
          <w:tcPr>
            <w:tcW w:w="1069"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232.50</w:t>
            </w:r>
          </w:p>
        </w:tc>
      </w:tr>
      <w:tr w:rsidR="0029376A" w:rsidRPr="009465E0" w:rsidTr="008633C6">
        <w:trPr>
          <w:jc w:val="center"/>
        </w:trPr>
        <w:tc>
          <w:tcPr>
            <w:tcW w:w="40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720"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80"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49"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Fly over</w:t>
            </w:r>
          </w:p>
        </w:tc>
        <w:tc>
          <w:tcPr>
            <w:tcW w:w="562"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828"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Nil</w:t>
            </w:r>
          </w:p>
        </w:tc>
        <w:tc>
          <w:tcPr>
            <w:tcW w:w="63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Nil</w:t>
            </w:r>
          </w:p>
        </w:tc>
        <w:tc>
          <w:tcPr>
            <w:tcW w:w="130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Nil</w:t>
            </w:r>
          </w:p>
        </w:tc>
        <w:tc>
          <w:tcPr>
            <w:tcW w:w="1069"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0.00</w:t>
            </w:r>
          </w:p>
        </w:tc>
      </w:tr>
      <w:tr w:rsidR="0029376A" w:rsidRPr="009465E0" w:rsidTr="008633C6">
        <w:trPr>
          <w:jc w:val="center"/>
        </w:trPr>
        <w:tc>
          <w:tcPr>
            <w:tcW w:w="40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720"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80"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49"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Under pass</w:t>
            </w:r>
          </w:p>
        </w:tc>
        <w:tc>
          <w:tcPr>
            <w:tcW w:w="562"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828"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Nil</w:t>
            </w:r>
          </w:p>
        </w:tc>
        <w:tc>
          <w:tcPr>
            <w:tcW w:w="63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Nil</w:t>
            </w:r>
          </w:p>
        </w:tc>
        <w:tc>
          <w:tcPr>
            <w:tcW w:w="130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Nil</w:t>
            </w:r>
          </w:p>
        </w:tc>
        <w:tc>
          <w:tcPr>
            <w:tcW w:w="1069"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0.00</w:t>
            </w:r>
          </w:p>
        </w:tc>
      </w:tr>
      <w:tr w:rsidR="0029376A" w:rsidRPr="009465E0" w:rsidTr="008633C6">
        <w:trPr>
          <w:jc w:val="center"/>
        </w:trPr>
        <w:tc>
          <w:tcPr>
            <w:tcW w:w="40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720"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80" w:type="dxa"/>
            <w:vMerge/>
            <w:tcBorders>
              <w:left w:val="single" w:sz="6" w:space="0" w:color="auto"/>
              <w:bottom w:val="single" w:sz="2"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49"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Culvert</w:t>
            </w:r>
          </w:p>
        </w:tc>
        <w:tc>
          <w:tcPr>
            <w:tcW w:w="562"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828"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50</w:t>
            </w:r>
          </w:p>
        </w:tc>
        <w:tc>
          <w:tcPr>
            <w:tcW w:w="63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50</w:t>
            </w:r>
          </w:p>
        </w:tc>
        <w:tc>
          <w:tcPr>
            <w:tcW w:w="130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1069"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10.00</w:t>
            </w:r>
          </w:p>
        </w:tc>
      </w:tr>
      <w:tr w:rsidR="0029376A" w:rsidRPr="009465E0" w:rsidTr="008633C6">
        <w:trPr>
          <w:jc w:val="center"/>
        </w:trPr>
        <w:tc>
          <w:tcPr>
            <w:tcW w:w="40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720"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80" w:type="dxa"/>
            <w:vMerge w:val="restart"/>
            <w:tcBorders>
              <w:top w:val="single" w:sz="2" w:space="0" w:color="auto"/>
              <w:left w:val="single" w:sz="6"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3) Traffic Management</w:t>
            </w:r>
          </w:p>
        </w:tc>
        <w:tc>
          <w:tcPr>
            <w:tcW w:w="2349"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Traffic signal / Signs</w:t>
            </w:r>
          </w:p>
        </w:tc>
        <w:tc>
          <w:tcPr>
            <w:tcW w:w="562"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828"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0/10</w:t>
            </w:r>
          </w:p>
        </w:tc>
        <w:tc>
          <w:tcPr>
            <w:tcW w:w="63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0/100</w:t>
            </w:r>
          </w:p>
        </w:tc>
        <w:tc>
          <w:tcPr>
            <w:tcW w:w="130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0/0</w:t>
            </w:r>
          </w:p>
        </w:tc>
        <w:tc>
          <w:tcPr>
            <w:tcW w:w="1069"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0.02</w:t>
            </w:r>
          </w:p>
        </w:tc>
      </w:tr>
      <w:tr w:rsidR="0029376A" w:rsidRPr="009465E0" w:rsidTr="008633C6">
        <w:trPr>
          <w:jc w:val="center"/>
        </w:trPr>
        <w:tc>
          <w:tcPr>
            <w:tcW w:w="40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720"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80"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49"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Divider / island</w:t>
            </w:r>
          </w:p>
        </w:tc>
        <w:tc>
          <w:tcPr>
            <w:tcW w:w="562"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km</w:t>
            </w:r>
          </w:p>
        </w:tc>
        <w:tc>
          <w:tcPr>
            <w:tcW w:w="828"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2.80</w:t>
            </w:r>
          </w:p>
        </w:tc>
        <w:tc>
          <w:tcPr>
            <w:tcW w:w="63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25.00</w:t>
            </w:r>
          </w:p>
        </w:tc>
        <w:tc>
          <w:tcPr>
            <w:tcW w:w="130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2.80</w:t>
            </w:r>
          </w:p>
        </w:tc>
        <w:tc>
          <w:tcPr>
            <w:tcW w:w="1069"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8.00</w:t>
            </w:r>
          </w:p>
        </w:tc>
      </w:tr>
      <w:tr w:rsidR="0029376A" w:rsidRPr="009465E0" w:rsidTr="008633C6">
        <w:trPr>
          <w:jc w:val="center"/>
        </w:trPr>
        <w:tc>
          <w:tcPr>
            <w:tcW w:w="40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720"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80" w:type="dxa"/>
            <w:vMerge/>
            <w:tcBorders>
              <w:left w:val="single" w:sz="6" w:space="0" w:color="auto"/>
              <w:bottom w:val="single" w:sz="2"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49"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Road Marking</w:t>
            </w:r>
          </w:p>
        </w:tc>
        <w:tc>
          <w:tcPr>
            <w:tcW w:w="562"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km</w:t>
            </w:r>
          </w:p>
        </w:tc>
        <w:tc>
          <w:tcPr>
            <w:tcW w:w="828"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0.00</w:t>
            </w:r>
          </w:p>
        </w:tc>
        <w:tc>
          <w:tcPr>
            <w:tcW w:w="63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25.00</w:t>
            </w:r>
          </w:p>
        </w:tc>
        <w:tc>
          <w:tcPr>
            <w:tcW w:w="130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0.00</w:t>
            </w:r>
          </w:p>
        </w:tc>
        <w:tc>
          <w:tcPr>
            <w:tcW w:w="1069"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0.98</w:t>
            </w:r>
          </w:p>
        </w:tc>
      </w:tr>
      <w:tr w:rsidR="0029376A" w:rsidRPr="009465E0" w:rsidTr="008633C6">
        <w:trPr>
          <w:jc w:val="center"/>
        </w:trPr>
        <w:tc>
          <w:tcPr>
            <w:tcW w:w="40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720"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80"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4) River Boat Landing</w:t>
            </w:r>
          </w:p>
        </w:tc>
        <w:tc>
          <w:tcPr>
            <w:tcW w:w="2349"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River Boat Landing</w:t>
            </w:r>
          </w:p>
        </w:tc>
        <w:tc>
          <w:tcPr>
            <w:tcW w:w="562"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828"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Nil</w:t>
            </w:r>
          </w:p>
        </w:tc>
        <w:tc>
          <w:tcPr>
            <w:tcW w:w="63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10</w:t>
            </w:r>
          </w:p>
        </w:tc>
        <w:tc>
          <w:tcPr>
            <w:tcW w:w="130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1069"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2.00</w:t>
            </w:r>
          </w:p>
        </w:tc>
      </w:tr>
      <w:tr w:rsidR="0029376A" w:rsidRPr="009465E0" w:rsidTr="008633C6">
        <w:trPr>
          <w:jc w:val="center"/>
        </w:trPr>
        <w:tc>
          <w:tcPr>
            <w:tcW w:w="406" w:type="dxa"/>
            <w:vMerge/>
            <w:tcBorders>
              <w:left w:val="single" w:sz="6" w:space="0" w:color="auto"/>
              <w:bottom w:val="doub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720" w:type="dxa"/>
            <w:vMerge/>
            <w:tcBorders>
              <w:left w:val="single" w:sz="6" w:space="0" w:color="auto"/>
              <w:bottom w:val="doub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80" w:type="dxa"/>
            <w:tcBorders>
              <w:top w:val="single" w:sz="2" w:space="0" w:color="auto"/>
              <w:left w:val="single" w:sz="6" w:space="0" w:color="auto"/>
              <w:bottom w:val="doub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49" w:type="dxa"/>
            <w:tcBorders>
              <w:top w:val="single" w:sz="2" w:space="0" w:color="auto"/>
              <w:left w:val="single" w:sz="6" w:space="0" w:color="auto"/>
              <w:bottom w:val="double" w:sz="6" w:space="0" w:color="auto"/>
              <w:right w:val="single" w:sz="6" w:space="0" w:color="auto"/>
            </w:tcBorders>
            <w:hideMark/>
          </w:tcPr>
          <w:p w:rsidR="0029376A" w:rsidRPr="009465E0" w:rsidRDefault="0029376A" w:rsidP="006F7BBE">
            <w:pPr>
              <w:autoSpaceDE w:val="0"/>
              <w:autoSpaceDN w:val="0"/>
              <w:adjustRightInd w:val="0"/>
              <w:spacing w:line="22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Sector wise total cost =</w:t>
            </w:r>
          </w:p>
        </w:tc>
        <w:tc>
          <w:tcPr>
            <w:tcW w:w="562" w:type="dxa"/>
            <w:tcBorders>
              <w:top w:val="single" w:sz="2" w:space="0" w:color="auto"/>
              <w:left w:val="single" w:sz="6" w:space="0" w:color="auto"/>
              <w:bottom w:val="double" w:sz="6" w:space="0" w:color="auto"/>
              <w:right w:val="single" w:sz="6" w:space="0" w:color="auto"/>
            </w:tcBorders>
            <w:vAlign w:val="center"/>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828" w:type="dxa"/>
            <w:tcBorders>
              <w:top w:val="single" w:sz="2" w:space="0" w:color="auto"/>
              <w:left w:val="single" w:sz="6" w:space="0" w:color="auto"/>
              <w:bottom w:val="double" w:sz="6" w:space="0" w:color="auto"/>
              <w:right w:val="single" w:sz="6" w:space="0" w:color="auto"/>
            </w:tcBorders>
            <w:vAlign w:val="bottom"/>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p>
        </w:tc>
        <w:tc>
          <w:tcPr>
            <w:tcW w:w="636" w:type="dxa"/>
            <w:tcBorders>
              <w:top w:val="single" w:sz="2" w:space="0" w:color="auto"/>
              <w:left w:val="single" w:sz="6" w:space="0" w:color="auto"/>
              <w:bottom w:val="double" w:sz="6" w:space="0" w:color="auto"/>
              <w:right w:val="single" w:sz="6" w:space="0" w:color="auto"/>
            </w:tcBorders>
            <w:vAlign w:val="bottom"/>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p>
        </w:tc>
        <w:tc>
          <w:tcPr>
            <w:tcW w:w="1306" w:type="dxa"/>
            <w:tcBorders>
              <w:top w:val="single" w:sz="2" w:space="0" w:color="auto"/>
              <w:left w:val="single" w:sz="6" w:space="0" w:color="auto"/>
              <w:bottom w:val="double" w:sz="6" w:space="0" w:color="auto"/>
              <w:right w:val="single" w:sz="6" w:space="0" w:color="auto"/>
            </w:tcBorders>
            <w:vAlign w:val="bottom"/>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p>
        </w:tc>
        <w:tc>
          <w:tcPr>
            <w:tcW w:w="1069" w:type="dxa"/>
            <w:tcBorders>
              <w:top w:val="single" w:sz="2" w:space="0" w:color="auto"/>
              <w:left w:val="single" w:sz="6" w:space="0" w:color="auto"/>
              <w:bottom w:val="double" w:sz="6"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2499.06</w:t>
            </w:r>
          </w:p>
        </w:tc>
      </w:tr>
    </w:tbl>
    <w:p w:rsidR="0029376A" w:rsidRPr="009465E0" w:rsidRDefault="0029376A" w:rsidP="006F7BBE">
      <w:pPr>
        <w:spacing w:line="220" w:lineRule="exact"/>
        <w:rPr>
          <w:rFonts w:ascii="Arial Narrow" w:hAnsi="Arial Narrow"/>
          <w:sz w:val="20"/>
          <w:szCs w:val="20"/>
        </w:rPr>
      </w:pPr>
    </w:p>
    <w:p w:rsidR="0072539B" w:rsidRPr="009465E0" w:rsidRDefault="0072539B" w:rsidP="006F7BBE">
      <w:pPr>
        <w:spacing w:line="220" w:lineRule="exact"/>
        <w:rPr>
          <w:rFonts w:ascii="Arial Narrow" w:hAnsi="Arial Narrow"/>
          <w:sz w:val="20"/>
          <w:szCs w:val="20"/>
        </w:rPr>
      </w:pPr>
    </w:p>
    <w:p w:rsidR="0072539B" w:rsidRPr="009465E0" w:rsidRDefault="0072539B" w:rsidP="006F7BBE">
      <w:pPr>
        <w:spacing w:line="220" w:lineRule="exact"/>
        <w:rPr>
          <w:rFonts w:ascii="Arial Narrow" w:hAnsi="Arial Narrow"/>
          <w:sz w:val="20"/>
          <w:szCs w:val="20"/>
        </w:rPr>
      </w:pPr>
    </w:p>
    <w:p w:rsidR="0072539B" w:rsidRPr="009465E0" w:rsidRDefault="0072539B" w:rsidP="006F7BBE">
      <w:pPr>
        <w:spacing w:line="220" w:lineRule="exact"/>
        <w:rPr>
          <w:rFonts w:ascii="Arial Narrow" w:hAnsi="Arial Narrow"/>
          <w:sz w:val="20"/>
          <w:szCs w:val="20"/>
        </w:rPr>
      </w:pPr>
    </w:p>
    <w:p w:rsidR="0029376A" w:rsidRPr="009465E0" w:rsidRDefault="0029376A" w:rsidP="00CB5E6F">
      <w:pPr>
        <w:pStyle w:val="TableandFigure"/>
        <w:spacing w:before="108" w:after="108"/>
        <w:rPr>
          <w:u w:val="single"/>
          <w:lang w:bidi="bn-BD"/>
        </w:rPr>
      </w:pPr>
      <w:r w:rsidRPr="009465E0">
        <w:t xml:space="preserve">Table A2-2: </w:t>
      </w:r>
      <w:r w:rsidRPr="009465E0">
        <w:rPr>
          <w:lang w:bidi="bn-BD"/>
        </w:rPr>
        <w:t>Summary of Existing and Proposed Infrastructure (Drain)</w:t>
      </w:r>
    </w:p>
    <w:tbl>
      <w:tblPr>
        <w:tblW w:w="0" w:type="auto"/>
        <w:tblInd w:w="111" w:type="dxa"/>
        <w:tblLayout w:type="fixed"/>
        <w:tblCellMar>
          <w:left w:w="28" w:type="dxa"/>
          <w:right w:w="99" w:type="dxa"/>
        </w:tblCellMar>
        <w:tblLook w:val="04A0"/>
      </w:tblPr>
      <w:tblGrid>
        <w:gridCol w:w="428"/>
        <w:gridCol w:w="720"/>
        <w:gridCol w:w="1184"/>
        <w:gridCol w:w="2318"/>
        <w:gridCol w:w="524"/>
        <w:gridCol w:w="892"/>
        <w:gridCol w:w="694"/>
        <w:gridCol w:w="1344"/>
        <w:gridCol w:w="964"/>
      </w:tblGrid>
      <w:tr w:rsidR="0029376A" w:rsidRPr="009465E0" w:rsidTr="009038F9">
        <w:tc>
          <w:tcPr>
            <w:tcW w:w="428" w:type="dxa"/>
            <w:vMerge w:val="restart"/>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autoSpaceDE w:val="0"/>
              <w:autoSpaceDN w:val="0"/>
              <w:adjustRightInd w:val="0"/>
              <w:spacing w:line="220" w:lineRule="exact"/>
              <w:ind w:left="0" w:rightChars="-17" w:right="-36"/>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No.</w:t>
            </w:r>
          </w:p>
        </w:tc>
        <w:tc>
          <w:tcPr>
            <w:tcW w:w="720" w:type="dxa"/>
            <w:vMerge w:val="restart"/>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Sector</w:t>
            </w:r>
          </w:p>
        </w:tc>
        <w:tc>
          <w:tcPr>
            <w:tcW w:w="1184" w:type="dxa"/>
            <w:vMerge w:val="restart"/>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Name of Component</w:t>
            </w:r>
          </w:p>
        </w:tc>
        <w:tc>
          <w:tcPr>
            <w:tcW w:w="2318" w:type="dxa"/>
            <w:vMerge w:val="restart"/>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Work Category</w:t>
            </w:r>
          </w:p>
        </w:tc>
        <w:tc>
          <w:tcPr>
            <w:tcW w:w="524" w:type="dxa"/>
            <w:vMerge w:val="restart"/>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Unit</w:t>
            </w:r>
          </w:p>
        </w:tc>
        <w:tc>
          <w:tcPr>
            <w:tcW w:w="3894" w:type="dxa"/>
            <w:gridSpan w:val="4"/>
            <w:tcBorders>
              <w:top w:val="single" w:sz="6" w:space="0" w:color="auto"/>
              <w:left w:val="single" w:sz="6" w:space="0" w:color="auto"/>
              <w:bottom w:val="single" w:sz="6" w:space="0" w:color="auto"/>
              <w:right w:val="single" w:sz="6" w:space="0" w:color="auto"/>
            </w:tcBorders>
            <w:vAlign w:val="center"/>
            <w:hideMark/>
          </w:tcPr>
          <w:p w:rsidR="0029376A" w:rsidRPr="009465E0" w:rsidRDefault="0029376A" w:rsidP="009038F9">
            <w:pPr>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Narayanganj City Corporation</w:t>
            </w:r>
          </w:p>
        </w:tc>
      </w:tr>
      <w:tr w:rsidR="0029376A" w:rsidRPr="009465E0" w:rsidTr="009038F9">
        <w:tc>
          <w:tcPr>
            <w:tcW w:w="428" w:type="dxa"/>
            <w:vMerge/>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widowControl/>
              <w:spacing w:line="220" w:lineRule="exact"/>
              <w:ind w:left="0"/>
              <w:jc w:val="center"/>
              <w:rPr>
                <w:rFonts w:ascii="Arial Narrow" w:eastAsia="MS PGothic" w:hAnsi="Arial Narrow"/>
                <w:b/>
                <w:bCs/>
                <w:kern w:val="0"/>
                <w:sz w:val="20"/>
                <w:szCs w:val="20"/>
              </w:rPr>
            </w:pPr>
          </w:p>
        </w:tc>
        <w:tc>
          <w:tcPr>
            <w:tcW w:w="720" w:type="dxa"/>
            <w:vMerge/>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widowControl/>
              <w:spacing w:line="220" w:lineRule="exact"/>
              <w:ind w:left="0"/>
              <w:jc w:val="center"/>
              <w:rPr>
                <w:rFonts w:ascii="Arial Narrow" w:eastAsia="MS PGothic" w:hAnsi="Arial Narrow"/>
                <w:b/>
                <w:bCs/>
                <w:kern w:val="0"/>
                <w:sz w:val="20"/>
                <w:szCs w:val="20"/>
              </w:rPr>
            </w:pPr>
          </w:p>
        </w:tc>
        <w:tc>
          <w:tcPr>
            <w:tcW w:w="1184" w:type="dxa"/>
            <w:vMerge/>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widowControl/>
              <w:spacing w:line="220" w:lineRule="exact"/>
              <w:ind w:left="0"/>
              <w:jc w:val="center"/>
              <w:rPr>
                <w:rFonts w:ascii="Arial Narrow" w:eastAsia="MS PGothic" w:hAnsi="Arial Narrow"/>
                <w:b/>
                <w:bCs/>
                <w:kern w:val="0"/>
                <w:sz w:val="20"/>
                <w:szCs w:val="20"/>
              </w:rPr>
            </w:pPr>
          </w:p>
        </w:tc>
        <w:tc>
          <w:tcPr>
            <w:tcW w:w="2318" w:type="dxa"/>
            <w:vMerge/>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widowControl/>
              <w:spacing w:line="220" w:lineRule="exact"/>
              <w:ind w:left="0"/>
              <w:jc w:val="center"/>
              <w:rPr>
                <w:rFonts w:ascii="Arial Narrow" w:eastAsia="MS PGothic" w:hAnsi="Arial Narrow"/>
                <w:b/>
                <w:bCs/>
                <w:kern w:val="0"/>
                <w:sz w:val="20"/>
                <w:szCs w:val="20"/>
              </w:rPr>
            </w:pPr>
          </w:p>
        </w:tc>
        <w:tc>
          <w:tcPr>
            <w:tcW w:w="524" w:type="dxa"/>
            <w:vMerge/>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widowControl/>
              <w:spacing w:line="220" w:lineRule="exact"/>
              <w:ind w:left="0"/>
              <w:jc w:val="center"/>
              <w:rPr>
                <w:rFonts w:ascii="Arial Narrow" w:eastAsia="MS PGothic" w:hAnsi="Arial Narrow"/>
                <w:b/>
                <w:bCs/>
                <w:kern w:val="0"/>
                <w:sz w:val="20"/>
                <w:szCs w:val="20"/>
              </w:rPr>
            </w:pPr>
          </w:p>
        </w:tc>
        <w:tc>
          <w:tcPr>
            <w:tcW w:w="892" w:type="dxa"/>
            <w:vMerge w:val="restart"/>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Present Quantity</w:t>
            </w:r>
          </w:p>
        </w:tc>
        <w:tc>
          <w:tcPr>
            <w:tcW w:w="2038" w:type="dxa"/>
            <w:gridSpan w:val="2"/>
            <w:tcBorders>
              <w:top w:val="single" w:sz="6" w:space="0" w:color="auto"/>
              <w:left w:val="single" w:sz="6" w:space="0" w:color="auto"/>
              <w:bottom w:val="single" w:sz="6" w:space="0" w:color="auto"/>
              <w:right w:val="single" w:sz="6" w:space="0" w:color="auto"/>
            </w:tcBorders>
            <w:vAlign w:val="center"/>
            <w:hideMark/>
          </w:tcPr>
          <w:p w:rsidR="0029376A" w:rsidRPr="009465E0" w:rsidRDefault="0029376A" w:rsidP="009038F9">
            <w:pPr>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Proposed (Additional) Quantity</w:t>
            </w:r>
          </w:p>
        </w:tc>
        <w:tc>
          <w:tcPr>
            <w:tcW w:w="964" w:type="dxa"/>
            <w:vMerge w:val="restart"/>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Proposed Tentative Cost (Crore)</w:t>
            </w:r>
          </w:p>
        </w:tc>
      </w:tr>
      <w:tr w:rsidR="009038F9" w:rsidRPr="009465E0" w:rsidTr="009038F9">
        <w:tc>
          <w:tcPr>
            <w:tcW w:w="428" w:type="dxa"/>
            <w:vMerge/>
            <w:tcBorders>
              <w:top w:val="single" w:sz="6" w:space="0" w:color="auto"/>
              <w:left w:val="single" w:sz="6" w:space="0" w:color="auto"/>
              <w:bottom w:val="double" w:sz="6" w:space="0" w:color="auto"/>
              <w:right w:val="single" w:sz="6" w:space="0" w:color="auto"/>
            </w:tcBorders>
            <w:vAlign w:val="bottom"/>
            <w:hideMark/>
          </w:tcPr>
          <w:p w:rsidR="0029376A" w:rsidRPr="009465E0" w:rsidRDefault="0029376A" w:rsidP="006F7BBE">
            <w:pPr>
              <w:widowControl/>
              <w:spacing w:line="220" w:lineRule="exact"/>
              <w:ind w:left="0"/>
              <w:jc w:val="left"/>
              <w:rPr>
                <w:rFonts w:ascii="Arial Narrow" w:eastAsia="MS PGothic" w:hAnsi="Arial Narrow"/>
                <w:b/>
                <w:bCs/>
                <w:kern w:val="0"/>
                <w:sz w:val="20"/>
                <w:szCs w:val="20"/>
              </w:rPr>
            </w:pPr>
          </w:p>
        </w:tc>
        <w:tc>
          <w:tcPr>
            <w:tcW w:w="720" w:type="dxa"/>
            <w:vMerge/>
            <w:tcBorders>
              <w:top w:val="single" w:sz="6" w:space="0" w:color="auto"/>
              <w:left w:val="single" w:sz="6" w:space="0" w:color="auto"/>
              <w:bottom w:val="double" w:sz="6" w:space="0" w:color="auto"/>
              <w:right w:val="single" w:sz="6" w:space="0" w:color="auto"/>
            </w:tcBorders>
            <w:vAlign w:val="bottom"/>
            <w:hideMark/>
          </w:tcPr>
          <w:p w:rsidR="0029376A" w:rsidRPr="009465E0" w:rsidRDefault="0029376A" w:rsidP="006F7BBE">
            <w:pPr>
              <w:widowControl/>
              <w:spacing w:line="220" w:lineRule="exact"/>
              <w:ind w:left="0"/>
              <w:jc w:val="left"/>
              <w:rPr>
                <w:rFonts w:ascii="Arial Narrow" w:eastAsia="MS PGothic" w:hAnsi="Arial Narrow"/>
                <w:b/>
                <w:bCs/>
                <w:kern w:val="0"/>
                <w:sz w:val="20"/>
                <w:szCs w:val="20"/>
              </w:rPr>
            </w:pPr>
          </w:p>
        </w:tc>
        <w:tc>
          <w:tcPr>
            <w:tcW w:w="1184" w:type="dxa"/>
            <w:vMerge/>
            <w:tcBorders>
              <w:top w:val="single" w:sz="6" w:space="0" w:color="auto"/>
              <w:left w:val="single" w:sz="6" w:space="0" w:color="auto"/>
              <w:bottom w:val="double" w:sz="6" w:space="0" w:color="auto"/>
              <w:right w:val="single" w:sz="6" w:space="0" w:color="auto"/>
            </w:tcBorders>
            <w:vAlign w:val="bottom"/>
            <w:hideMark/>
          </w:tcPr>
          <w:p w:rsidR="0029376A" w:rsidRPr="009465E0" w:rsidRDefault="0029376A" w:rsidP="006F7BBE">
            <w:pPr>
              <w:widowControl/>
              <w:spacing w:line="220" w:lineRule="exact"/>
              <w:ind w:left="0"/>
              <w:jc w:val="left"/>
              <w:rPr>
                <w:rFonts w:ascii="Arial Narrow" w:eastAsia="MS PGothic" w:hAnsi="Arial Narrow"/>
                <w:b/>
                <w:bCs/>
                <w:kern w:val="0"/>
                <w:sz w:val="20"/>
                <w:szCs w:val="20"/>
              </w:rPr>
            </w:pPr>
          </w:p>
        </w:tc>
        <w:tc>
          <w:tcPr>
            <w:tcW w:w="2318" w:type="dxa"/>
            <w:vMerge/>
            <w:tcBorders>
              <w:top w:val="single" w:sz="6" w:space="0" w:color="auto"/>
              <w:left w:val="single" w:sz="6" w:space="0" w:color="auto"/>
              <w:bottom w:val="double" w:sz="6" w:space="0" w:color="auto"/>
              <w:right w:val="single" w:sz="6" w:space="0" w:color="auto"/>
            </w:tcBorders>
            <w:vAlign w:val="bottom"/>
            <w:hideMark/>
          </w:tcPr>
          <w:p w:rsidR="0029376A" w:rsidRPr="009465E0" w:rsidRDefault="0029376A" w:rsidP="006F7BBE">
            <w:pPr>
              <w:widowControl/>
              <w:spacing w:line="220" w:lineRule="exact"/>
              <w:ind w:left="0"/>
              <w:jc w:val="left"/>
              <w:rPr>
                <w:rFonts w:ascii="Arial Narrow" w:eastAsia="MS PGothic" w:hAnsi="Arial Narrow"/>
                <w:b/>
                <w:bCs/>
                <w:kern w:val="0"/>
                <w:sz w:val="20"/>
                <w:szCs w:val="20"/>
              </w:rPr>
            </w:pPr>
          </w:p>
        </w:tc>
        <w:tc>
          <w:tcPr>
            <w:tcW w:w="524" w:type="dxa"/>
            <w:vMerge/>
            <w:tcBorders>
              <w:top w:val="single" w:sz="6" w:space="0" w:color="auto"/>
              <w:left w:val="single" w:sz="6" w:space="0" w:color="auto"/>
              <w:bottom w:val="double" w:sz="6" w:space="0" w:color="auto"/>
              <w:right w:val="single" w:sz="6" w:space="0" w:color="auto"/>
            </w:tcBorders>
            <w:vAlign w:val="bottom"/>
            <w:hideMark/>
          </w:tcPr>
          <w:p w:rsidR="0029376A" w:rsidRPr="009465E0" w:rsidRDefault="0029376A" w:rsidP="006F7BBE">
            <w:pPr>
              <w:widowControl/>
              <w:spacing w:line="220" w:lineRule="exact"/>
              <w:ind w:left="0"/>
              <w:jc w:val="left"/>
              <w:rPr>
                <w:rFonts w:ascii="Arial Narrow" w:eastAsia="MS PGothic" w:hAnsi="Arial Narrow"/>
                <w:b/>
                <w:bCs/>
                <w:kern w:val="0"/>
                <w:sz w:val="20"/>
                <w:szCs w:val="20"/>
              </w:rPr>
            </w:pPr>
          </w:p>
        </w:tc>
        <w:tc>
          <w:tcPr>
            <w:tcW w:w="892" w:type="dxa"/>
            <w:vMerge/>
            <w:tcBorders>
              <w:top w:val="single" w:sz="6" w:space="0" w:color="auto"/>
              <w:left w:val="single" w:sz="6" w:space="0" w:color="auto"/>
              <w:bottom w:val="double" w:sz="6" w:space="0" w:color="auto"/>
              <w:right w:val="single" w:sz="6" w:space="0" w:color="auto"/>
            </w:tcBorders>
            <w:vAlign w:val="bottom"/>
            <w:hideMark/>
          </w:tcPr>
          <w:p w:rsidR="0029376A" w:rsidRPr="009465E0" w:rsidRDefault="0029376A" w:rsidP="006F7BBE">
            <w:pPr>
              <w:widowControl/>
              <w:spacing w:line="220" w:lineRule="exact"/>
              <w:ind w:left="0"/>
              <w:jc w:val="left"/>
              <w:rPr>
                <w:rFonts w:ascii="Arial Narrow" w:eastAsia="MS PGothic" w:hAnsi="Arial Narrow"/>
                <w:b/>
                <w:bCs/>
                <w:kern w:val="0"/>
                <w:sz w:val="20"/>
                <w:szCs w:val="20"/>
              </w:rPr>
            </w:pPr>
          </w:p>
        </w:tc>
        <w:tc>
          <w:tcPr>
            <w:tcW w:w="694" w:type="dxa"/>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New</w:t>
            </w:r>
          </w:p>
        </w:tc>
        <w:tc>
          <w:tcPr>
            <w:tcW w:w="1344" w:type="dxa"/>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autoSpaceDE w:val="0"/>
              <w:autoSpaceDN w:val="0"/>
              <w:adjustRightInd w:val="0"/>
              <w:spacing w:line="220" w:lineRule="exact"/>
              <w:ind w:left="0"/>
              <w:jc w:val="center"/>
              <w:rPr>
                <w:rFonts w:ascii="Arial Narrow" w:eastAsia="MS Mincho" w:hAnsi="Arial Narrow"/>
                <w:b/>
                <w:bCs/>
                <w:kern w:val="0"/>
                <w:sz w:val="20"/>
                <w:szCs w:val="20"/>
              </w:rPr>
            </w:pPr>
            <w:r w:rsidRPr="009465E0">
              <w:rPr>
                <w:rFonts w:ascii="Arial Narrow" w:eastAsia="MS PGothic" w:hAnsi="Arial Narrow"/>
                <w:b/>
                <w:bCs/>
                <w:kern w:val="0"/>
                <w:sz w:val="20"/>
                <w:szCs w:val="20"/>
              </w:rPr>
              <w:t>Improve</w:t>
            </w:r>
            <w:r w:rsidR="006F7BBE" w:rsidRPr="009465E0">
              <w:rPr>
                <w:rFonts w:ascii="Arial Narrow" w:eastAsia="MS PGothic" w:hAnsi="Arial Narrow"/>
                <w:b/>
                <w:bCs/>
                <w:kern w:val="0"/>
                <w:sz w:val="20"/>
                <w:szCs w:val="20"/>
              </w:rPr>
              <w:t>ment / Rehabili</w:t>
            </w:r>
            <w:r w:rsidR="006F7BBE" w:rsidRPr="009465E0">
              <w:rPr>
                <w:rFonts w:ascii="Arial Narrow" w:eastAsia="MS Mincho" w:hAnsi="Arial Narrow" w:hint="eastAsia"/>
                <w:b/>
                <w:bCs/>
                <w:kern w:val="0"/>
                <w:sz w:val="20"/>
                <w:szCs w:val="20"/>
              </w:rPr>
              <w:t>tation</w:t>
            </w:r>
          </w:p>
        </w:tc>
        <w:tc>
          <w:tcPr>
            <w:tcW w:w="964" w:type="dxa"/>
            <w:vMerge/>
            <w:tcBorders>
              <w:top w:val="single" w:sz="6" w:space="0" w:color="auto"/>
              <w:left w:val="single" w:sz="6" w:space="0" w:color="auto"/>
              <w:bottom w:val="double" w:sz="6" w:space="0" w:color="auto"/>
              <w:right w:val="single" w:sz="6" w:space="0" w:color="auto"/>
            </w:tcBorders>
            <w:vAlign w:val="bottom"/>
            <w:hideMark/>
          </w:tcPr>
          <w:p w:rsidR="0029376A" w:rsidRPr="009465E0" w:rsidRDefault="0029376A" w:rsidP="006F7BBE">
            <w:pPr>
              <w:widowControl/>
              <w:spacing w:line="220" w:lineRule="exact"/>
              <w:ind w:left="0"/>
              <w:jc w:val="left"/>
              <w:rPr>
                <w:rFonts w:ascii="Arial Narrow" w:eastAsia="MS PGothic" w:hAnsi="Arial Narrow"/>
                <w:b/>
                <w:bCs/>
                <w:kern w:val="0"/>
                <w:sz w:val="20"/>
                <w:szCs w:val="20"/>
              </w:rPr>
            </w:pPr>
          </w:p>
        </w:tc>
      </w:tr>
      <w:tr w:rsidR="009038F9" w:rsidRPr="009465E0" w:rsidTr="009038F9">
        <w:tc>
          <w:tcPr>
            <w:tcW w:w="428" w:type="dxa"/>
            <w:vMerge w:val="restart"/>
            <w:tcBorders>
              <w:top w:val="double" w:sz="6" w:space="0" w:color="auto"/>
              <w:left w:val="single" w:sz="6"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2</w:t>
            </w:r>
          </w:p>
        </w:tc>
        <w:tc>
          <w:tcPr>
            <w:tcW w:w="720" w:type="dxa"/>
            <w:vMerge w:val="restart"/>
            <w:tcBorders>
              <w:top w:val="double" w:sz="6" w:space="0" w:color="auto"/>
              <w:left w:val="single" w:sz="6" w:space="0" w:color="auto"/>
              <w:right w:val="single" w:sz="6" w:space="0" w:color="auto"/>
            </w:tcBorders>
            <w:hideMark/>
          </w:tcPr>
          <w:p w:rsidR="0029376A" w:rsidRPr="009465E0" w:rsidRDefault="0029376A" w:rsidP="006F7BBE">
            <w:pPr>
              <w:autoSpaceDE w:val="0"/>
              <w:autoSpaceDN w:val="0"/>
              <w:adjustRightInd w:val="0"/>
              <w:spacing w:line="220" w:lineRule="exact"/>
              <w:ind w:left="0" w:rightChars="-34" w:right="-71"/>
              <w:jc w:val="left"/>
              <w:rPr>
                <w:rFonts w:ascii="Arial Narrow" w:eastAsia="MS PGothic" w:hAnsi="Arial Narrow"/>
                <w:kern w:val="0"/>
                <w:sz w:val="20"/>
                <w:szCs w:val="20"/>
              </w:rPr>
            </w:pPr>
            <w:r w:rsidRPr="009465E0">
              <w:rPr>
                <w:rFonts w:ascii="Arial Narrow" w:eastAsia="MS PGothic" w:hAnsi="Arial Narrow"/>
                <w:kern w:val="0"/>
                <w:sz w:val="20"/>
                <w:szCs w:val="20"/>
              </w:rPr>
              <w:t>Drain improvement</w:t>
            </w:r>
          </w:p>
        </w:tc>
        <w:tc>
          <w:tcPr>
            <w:tcW w:w="1184" w:type="dxa"/>
            <w:vMerge w:val="restart"/>
            <w:tcBorders>
              <w:top w:val="double" w:sz="6" w:space="0" w:color="auto"/>
              <w:left w:val="single" w:sz="6"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Drain improvement</w:t>
            </w:r>
          </w:p>
        </w:tc>
        <w:tc>
          <w:tcPr>
            <w:tcW w:w="2318" w:type="dxa"/>
            <w:tcBorders>
              <w:top w:val="double" w:sz="6"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Khal /Canal/Outfall drain</w:t>
            </w:r>
          </w:p>
        </w:tc>
        <w:tc>
          <w:tcPr>
            <w:tcW w:w="524" w:type="dxa"/>
            <w:tcBorders>
              <w:top w:val="double" w:sz="6"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km</w:t>
            </w:r>
          </w:p>
        </w:tc>
        <w:tc>
          <w:tcPr>
            <w:tcW w:w="892" w:type="dxa"/>
            <w:tcBorders>
              <w:top w:val="double" w:sz="6"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46.30</w:t>
            </w:r>
          </w:p>
        </w:tc>
        <w:tc>
          <w:tcPr>
            <w:tcW w:w="694" w:type="dxa"/>
            <w:tcBorders>
              <w:top w:val="double" w:sz="6"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0.00</w:t>
            </w:r>
          </w:p>
        </w:tc>
        <w:tc>
          <w:tcPr>
            <w:tcW w:w="1344" w:type="dxa"/>
            <w:tcBorders>
              <w:top w:val="double" w:sz="6"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29.39</w:t>
            </w:r>
          </w:p>
        </w:tc>
        <w:tc>
          <w:tcPr>
            <w:tcW w:w="964" w:type="dxa"/>
            <w:tcBorders>
              <w:top w:val="double" w:sz="6"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133.30</w:t>
            </w:r>
          </w:p>
        </w:tc>
      </w:tr>
      <w:tr w:rsidR="009038F9" w:rsidRPr="009465E0" w:rsidTr="009038F9">
        <w:tc>
          <w:tcPr>
            <w:tcW w:w="428"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720"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84"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18"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 xml:space="preserve">Primary drainage </w:t>
            </w:r>
          </w:p>
        </w:tc>
        <w:tc>
          <w:tcPr>
            <w:tcW w:w="524"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km</w:t>
            </w:r>
          </w:p>
        </w:tc>
        <w:tc>
          <w:tcPr>
            <w:tcW w:w="892"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62.45</w:t>
            </w:r>
          </w:p>
        </w:tc>
        <w:tc>
          <w:tcPr>
            <w:tcW w:w="69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67.73</w:t>
            </w:r>
          </w:p>
        </w:tc>
        <w:tc>
          <w:tcPr>
            <w:tcW w:w="134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16.63</w:t>
            </w:r>
          </w:p>
        </w:tc>
        <w:tc>
          <w:tcPr>
            <w:tcW w:w="96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204.51</w:t>
            </w:r>
          </w:p>
        </w:tc>
      </w:tr>
      <w:tr w:rsidR="009038F9" w:rsidRPr="009465E0" w:rsidTr="009038F9">
        <w:tc>
          <w:tcPr>
            <w:tcW w:w="428"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720"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84"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18"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Second Level drainage</w:t>
            </w:r>
          </w:p>
        </w:tc>
        <w:tc>
          <w:tcPr>
            <w:tcW w:w="524"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km</w:t>
            </w:r>
          </w:p>
        </w:tc>
        <w:tc>
          <w:tcPr>
            <w:tcW w:w="892"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76.40</w:t>
            </w:r>
          </w:p>
        </w:tc>
        <w:tc>
          <w:tcPr>
            <w:tcW w:w="69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66.35</w:t>
            </w:r>
          </w:p>
        </w:tc>
        <w:tc>
          <w:tcPr>
            <w:tcW w:w="134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14.26</w:t>
            </w:r>
          </w:p>
        </w:tc>
        <w:tc>
          <w:tcPr>
            <w:tcW w:w="96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205.12</w:t>
            </w:r>
          </w:p>
        </w:tc>
      </w:tr>
      <w:tr w:rsidR="009038F9" w:rsidRPr="009465E0" w:rsidTr="009038F9">
        <w:tc>
          <w:tcPr>
            <w:tcW w:w="428"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720"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84"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18"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 xml:space="preserve">Third Level Drainage </w:t>
            </w:r>
          </w:p>
        </w:tc>
        <w:tc>
          <w:tcPr>
            <w:tcW w:w="524"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km</w:t>
            </w:r>
          </w:p>
        </w:tc>
        <w:tc>
          <w:tcPr>
            <w:tcW w:w="892"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59.00</w:t>
            </w:r>
          </w:p>
        </w:tc>
        <w:tc>
          <w:tcPr>
            <w:tcW w:w="69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28.70</w:t>
            </w:r>
          </w:p>
        </w:tc>
        <w:tc>
          <w:tcPr>
            <w:tcW w:w="134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3.31</w:t>
            </w:r>
          </w:p>
        </w:tc>
        <w:tc>
          <w:tcPr>
            <w:tcW w:w="96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237.31</w:t>
            </w:r>
          </w:p>
        </w:tc>
      </w:tr>
      <w:tr w:rsidR="009038F9" w:rsidRPr="009465E0" w:rsidTr="009038F9">
        <w:tc>
          <w:tcPr>
            <w:tcW w:w="428"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720"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84"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18"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Cleaning Blockage</w:t>
            </w:r>
          </w:p>
        </w:tc>
        <w:tc>
          <w:tcPr>
            <w:tcW w:w="524"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km</w:t>
            </w:r>
          </w:p>
        </w:tc>
        <w:tc>
          <w:tcPr>
            <w:tcW w:w="892"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165.00</w:t>
            </w:r>
          </w:p>
        </w:tc>
        <w:tc>
          <w:tcPr>
            <w:tcW w:w="69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0.00</w:t>
            </w:r>
          </w:p>
        </w:tc>
        <w:tc>
          <w:tcPr>
            <w:tcW w:w="134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165.00</w:t>
            </w:r>
          </w:p>
        </w:tc>
        <w:tc>
          <w:tcPr>
            <w:tcW w:w="96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0.25</w:t>
            </w:r>
          </w:p>
        </w:tc>
      </w:tr>
      <w:tr w:rsidR="009038F9" w:rsidRPr="009465E0" w:rsidTr="009038F9">
        <w:tc>
          <w:tcPr>
            <w:tcW w:w="428"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720"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84"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18"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Re sectioning outfall (earth)</w:t>
            </w:r>
          </w:p>
        </w:tc>
        <w:tc>
          <w:tcPr>
            <w:tcW w:w="524"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km</w:t>
            </w:r>
          </w:p>
        </w:tc>
        <w:tc>
          <w:tcPr>
            <w:tcW w:w="892"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0.00</w:t>
            </w:r>
          </w:p>
        </w:tc>
        <w:tc>
          <w:tcPr>
            <w:tcW w:w="69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0.00</w:t>
            </w:r>
          </w:p>
        </w:tc>
        <w:tc>
          <w:tcPr>
            <w:tcW w:w="134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0.00</w:t>
            </w:r>
          </w:p>
        </w:tc>
        <w:tc>
          <w:tcPr>
            <w:tcW w:w="96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0.00</w:t>
            </w:r>
          </w:p>
        </w:tc>
      </w:tr>
      <w:tr w:rsidR="009038F9" w:rsidRPr="009465E0" w:rsidTr="009038F9">
        <w:tc>
          <w:tcPr>
            <w:tcW w:w="428" w:type="dxa"/>
            <w:vMerge/>
            <w:tcBorders>
              <w:left w:val="single" w:sz="6" w:space="0" w:color="auto"/>
              <w:bottom w:val="doub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720" w:type="dxa"/>
            <w:vMerge/>
            <w:tcBorders>
              <w:left w:val="single" w:sz="6" w:space="0" w:color="auto"/>
              <w:bottom w:val="doub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84" w:type="dxa"/>
            <w:vMerge/>
            <w:tcBorders>
              <w:left w:val="single" w:sz="6" w:space="0" w:color="auto"/>
              <w:bottom w:val="doub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18" w:type="dxa"/>
            <w:tcBorders>
              <w:top w:val="single" w:sz="2" w:space="0" w:color="auto"/>
              <w:left w:val="single" w:sz="6" w:space="0" w:color="auto"/>
              <w:bottom w:val="double" w:sz="6" w:space="0" w:color="auto"/>
              <w:right w:val="single" w:sz="6" w:space="0" w:color="auto"/>
            </w:tcBorders>
            <w:hideMark/>
          </w:tcPr>
          <w:p w:rsidR="0029376A" w:rsidRPr="009465E0" w:rsidRDefault="0029376A" w:rsidP="006F7BBE">
            <w:pPr>
              <w:autoSpaceDE w:val="0"/>
              <w:autoSpaceDN w:val="0"/>
              <w:adjustRightInd w:val="0"/>
              <w:spacing w:line="22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Total drain length &amp; Cost</w:t>
            </w:r>
          </w:p>
        </w:tc>
        <w:tc>
          <w:tcPr>
            <w:tcW w:w="524" w:type="dxa"/>
            <w:tcBorders>
              <w:top w:val="single" w:sz="2" w:space="0" w:color="auto"/>
              <w:left w:val="single" w:sz="6" w:space="0" w:color="auto"/>
              <w:bottom w:val="double" w:sz="6"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km</w:t>
            </w:r>
          </w:p>
        </w:tc>
        <w:tc>
          <w:tcPr>
            <w:tcW w:w="892" w:type="dxa"/>
            <w:tcBorders>
              <w:top w:val="single" w:sz="2" w:space="0" w:color="auto"/>
              <w:left w:val="single" w:sz="6" w:space="0" w:color="auto"/>
              <w:bottom w:val="double" w:sz="6"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244.15</w:t>
            </w:r>
          </w:p>
        </w:tc>
        <w:tc>
          <w:tcPr>
            <w:tcW w:w="694" w:type="dxa"/>
            <w:tcBorders>
              <w:top w:val="single" w:sz="2" w:space="0" w:color="auto"/>
              <w:left w:val="single" w:sz="6" w:space="0" w:color="auto"/>
              <w:bottom w:val="double" w:sz="6"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162.78</w:t>
            </w:r>
          </w:p>
        </w:tc>
        <w:tc>
          <w:tcPr>
            <w:tcW w:w="1344" w:type="dxa"/>
            <w:tcBorders>
              <w:top w:val="single" w:sz="2" w:space="0" w:color="auto"/>
              <w:left w:val="single" w:sz="6" w:space="0" w:color="auto"/>
              <w:bottom w:val="double" w:sz="6"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63.59</w:t>
            </w:r>
          </w:p>
        </w:tc>
        <w:tc>
          <w:tcPr>
            <w:tcW w:w="964" w:type="dxa"/>
            <w:tcBorders>
              <w:top w:val="single" w:sz="2" w:space="0" w:color="auto"/>
              <w:left w:val="single" w:sz="6" w:space="0" w:color="auto"/>
              <w:bottom w:val="double" w:sz="6"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780.49</w:t>
            </w:r>
          </w:p>
        </w:tc>
      </w:tr>
    </w:tbl>
    <w:p w:rsidR="0029376A" w:rsidRPr="009465E0" w:rsidRDefault="0029376A" w:rsidP="006F7BBE">
      <w:pPr>
        <w:spacing w:line="220" w:lineRule="exact"/>
        <w:rPr>
          <w:rFonts w:ascii="Arial Narrow" w:hAnsi="Arial Narrow"/>
          <w:sz w:val="20"/>
          <w:szCs w:val="20"/>
        </w:rPr>
      </w:pPr>
    </w:p>
    <w:p w:rsidR="0029376A" w:rsidRPr="009465E0" w:rsidRDefault="0029376A" w:rsidP="006F7BBE">
      <w:pPr>
        <w:spacing w:line="220" w:lineRule="exact"/>
        <w:rPr>
          <w:rFonts w:ascii="Arial Narrow" w:hAnsi="Arial Narrow"/>
          <w:sz w:val="20"/>
          <w:szCs w:val="20"/>
        </w:rPr>
      </w:pPr>
    </w:p>
    <w:p w:rsidR="0072539B" w:rsidRPr="009465E0" w:rsidRDefault="0072539B" w:rsidP="006F7BBE">
      <w:pPr>
        <w:spacing w:line="220" w:lineRule="exact"/>
        <w:rPr>
          <w:rFonts w:ascii="Arial Narrow" w:hAnsi="Arial Narrow"/>
          <w:sz w:val="20"/>
          <w:szCs w:val="20"/>
        </w:rPr>
      </w:pPr>
    </w:p>
    <w:p w:rsidR="0072539B" w:rsidRPr="009465E0" w:rsidRDefault="0072539B">
      <w:pPr>
        <w:widowControl/>
        <w:ind w:left="0"/>
        <w:jc w:val="left"/>
        <w:rPr>
          <w:rFonts w:ascii="Arial Narrow" w:hAnsi="Arial Narrow"/>
          <w:sz w:val="20"/>
          <w:szCs w:val="20"/>
        </w:rPr>
      </w:pPr>
      <w:r w:rsidRPr="009465E0">
        <w:rPr>
          <w:rFonts w:ascii="Arial Narrow" w:hAnsi="Arial Narrow"/>
          <w:sz w:val="20"/>
          <w:szCs w:val="20"/>
        </w:rPr>
        <w:br w:type="page"/>
      </w:r>
    </w:p>
    <w:p w:rsidR="0029376A" w:rsidRPr="009465E0" w:rsidRDefault="0029376A" w:rsidP="00CB5E6F">
      <w:pPr>
        <w:pStyle w:val="TableandFigure"/>
        <w:spacing w:before="108" w:after="108"/>
        <w:rPr>
          <w:u w:val="single"/>
          <w:lang w:bidi="bn-BD"/>
        </w:rPr>
      </w:pPr>
      <w:r w:rsidRPr="009465E0">
        <w:lastRenderedPageBreak/>
        <w:t xml:space="preserve">Table </w:t>
      </w:r>
      <w:r w:rsidR="009038F9" w:rsidRPr="009465E0">
        <w:rPr>
          <w:rFonts w:hint="eastAsia"/>
        </w:rPr>
        <w:t>A2-3</w:t>
      </w:r>
      <w:r w:rsidRPr="009465E0">
        <w:t xml:space="preserve">: </w:t>
      </w:r>
      <w:r w:rsidRPr="009465E0">
        <w:rPr>
          <w:lang w:bidi="bn-BD"/>
        </w:rPr>
        <w:t>Summary of Existing and Proposed Infrastructure (Solid Waste)</w:t>
      </w:r>
    </w:p>
    <w:tbl>
      <w:tblPr>
        <w:tblW w:w="9116" w:type="dxa"/>
        <w:tblInd w:w="161" w:type="dxa"/>
        <w:tblLayout w:type="fixed"/>
        <w:tblCellMar>
          <w:left w:w="99" w:type="dxa"/>
          <w:right w:w="99" w:type="dxa"/>
        </w:tblCellMar>
        <w:tblLook w:val="04A0"/>
      </w:tblPr>
      <w:tblGrid>
        <w:gridCol w:w="402"/>
        <w:gridCol w:w="806"/>
        <w:gridCol w:w="1146"/>
        <w:gridCol w:w="2320"/>
        <w:gridCol w:w="560"/>
        <w:gridCol w:w="904"/>
        <w:gridCol w:w="658"/>
        <w:gridCol w:w="1354"/>
        <w:gridCol w:w="966"/>
      </w:tblGrid>
      <w:tr w:rsidR="0029376A" w:rsidRPr="009465E0" w:rsidTr="009038F9">
        <w:tc>
          <w:tcPr>
            <w:tcW w:w="402" w:type="dxa"/>
            <w:vMerge w:val="restart"/>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6F7BBE">
            <w:pPr>
              <w:keepNext/>
              <w:autoSpaceDE w:val="0"/>
              <w:autoSpaceDN w:val="0"/>
              <w:adjustRightInd w:val="0"/>
              <w:spacing w:line="220" w:lineRule="exact"/>
              <w:ind w:left="0" w:rightChars="-17" w:right="-36"/>
              <w:jc w:val="center"/>
              <w:rPr>
                <w:rFonts w:ascii="Arial Narrow" w:eastAsia="MS Mincho" w:hAnsi="Arial Narrow"/>
                <w:b/>
                <w:bCs/>
                <w:kern w:val="0"/>
                <w:sz w:val="20"/>
                <w:szCs w:val="20"/>
              </w:rPr>
            </w:pPr>
            <w:r w:rsidRPr="009465E0">
              <w:rPr>
                <w:rFonts w:ascii="Arial Narrow" w:eastAsia="MS PGothic" w:hAnsi="Arial Narrow"/>
                <w:b/>
                <w:bCs/>
                <w:kern w:val="0"/>
                <w:sz w:val="20"/>
                <w:szCs w:val="20"/>
              </w:rPr>
              <w:t>No</w:t>
            </w:r>
          </w:p>
        </w:tc>
        <w:tc>
          <w:tcPr>
            <w:tcW w:w="806" w:type="dxa"/>
            <w:vMerge w:val="restart"/>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6F7BBE">
            <w:pPr>
              <w:keepNext/>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Sector</w:t>
            </w:r>
          </w:p>
        </w:tc>
        <w:tc>
          <w:tcPr>
            <w:tcW w:w="1146" w:type="dxa"/>
            <w:vMerge w:val="restart"/>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6F7BBE">
            <w:pPr>
              <w:keepNext/>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Name of Component</w:t>
            </w:r>
          </w:p>
        </w:tc>
        <w:tc>
          <w:tcPr>
            <w:tcW w:w="2320" w:type="dxa"/>
            <w:vMerge w:val="restart"/>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6F7BBE">
            <w:pPr>
              <w:keepNext/>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Work Category</w:t>
            </w:r>
          </w:p>
        </w:tc>
        <w:tc>
          <w:tcPr>
            <w:tcW w:w="560" w:type="dxa"/>
            <w:vMerge w:val="restart"/>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6F7BBE">
            <w:pPr>
              <w:keepNext/>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Unit</w:t>
            </w:r>
          </w:p>
        </w:tc>
        <w:tc>
          <w:tcPr>
            <w:tcW w:w="3882" w:type="dxa"/>
            <w:gridSpan w:val="4"/>
            <w:tcBorders>
              <w:top w:val="single" w:sz="6" w:space="0" w:color="auto"/>
              <w:left w:val="single" w:sz="6" w:space="0" w:color="auto"/>
              <w:bottom w:val="single" w:sz="6" w:space="0" w:color="auto"/>
              <w:right w:val="single" w:sz="6" w:space="0" w:color="auto"/>
            </w:tcBorders>
            <w:vAlign w:val="center"/>
            <w:hideMark/>
          </w:tcPr>
          <w:p w:rsidR="0029376A" w:rsidRPr="009465E0" w:rsidRDefault="0029376A" w:rsidP="006F7BBE">
            <w:pPr>
              <w:keepNext/>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Narayanganj City Corporation</w:t>
            </w:r>
          </w:p>
        </w:tc>
      </w:tr>
      <w:tr w:rsidR="009038F9" w:rsidRPr="009465E0" w:rsidTr="009038F9">
        <w:tc>
          <w:tcPr>
            <w:tcW w:w="402" w:type="dxa"/>
            <w:vMerge/>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6F7BBE">
            <w:pPr>
              <w:keepNext/>
              <w:widowControl/>
              <w:spacing w:line="220" w:lineRule="exact"/>
              <w:ind w:left="0"/>
              <w:jc w:val="center"/>
              <w:rPr>
                <w:rFonts w:ascii="Arial Narrow" w:eastAsia="MS PGothic" w:hAnsi="Arial Narrow"/>
                <w:b/>
                <w:bCs/>
                <w:kern w:val="0"/>
                <w:sz w:val="20"/>
                <w:szCs w:val="20"/>
              </w:rPr>
            </w:pPr>
          </w:p>
        </w:tc>
        <w:tc>
          <w:tcPr>
            <w:tcW w:w="806" w:type="dxa"/>
            <w:vMerge/>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6F7BBE">
            <w:pPr>
              <w:keepNext/>
              <w:widowControl/>
              <w:spacing w:line="220" w:lineRule="exact"/>
              <w:ind w:left="0"/>
              <w:jc w:val="center"/>
              <w:rPr>
                <w:rFonts w:ascii="Arial Narrow" w:eastAsia="MS PGothic" w:hAnsi="Arial Narrow"/>
                <w:b/>
                <w:bCs/>
                <w:kern w:val="0"/>
                <w:sz w:val="20"/>
                <w:szCs w:val="20"/>
              </w:rPr>
            </w:pPr>
          </w:p>
        </w:tc>
        <w:tc>
          <w:tcPr>
            <w:tcW w:w="1146" w:type="dxa"/>
            <w:vMerge/>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6F7BBE">
            <w:pPr>
              <w:keepNext/>
              <w:widowControl/>
              <w:spacing w:line="220" w:lineRule="exact"/>
              <w:ind w:left="0"/>
              <w:jc w:val="center"/>
              <w:rPr>
                <w:rFonts w:ascii="Arial Narrow" w:eastAsia="MS PGothic" w:hAnsi="Arial Narrow"/>
                <w:b/>
                <w:bCs/>
                <w:kern w:val="0"/>
                <w:sz w:val="20"/>
                <w:szCs w:val="20"/>
              </w:rPr>
            </w:pPr>
          </w:p>
        </w:tc>
        <w:tc>
          <w:tcPr>
            <w:tcW w:w="2320" w:type="dxa"/>
            <w:vMerge/>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6F7BBE">
            <w:pPr>
              <w:keepNext/>
              <w:widowControl/>
              <w:spacing w:line="220" w:lineRule="exact"/>
              <w:ind w:left="0"/>
              <w:jc w:val="center"/>
              <w:rPr>
                <w:rFonts w:ascii="Arial Narrow" w:eastAsia="MS PGothic" w:hAnsi="Arial Narrow"/>
                <w:b/>
                <w:bCs/>
                <w:kern w:val="0"/>
                <w:sz w:val="20"/>
                <w:szCs w:val="20"/>
              </w:rPr>
            </w:pPr>
          </w:p>
        </w:tc>
        <w:tc>
          <w:tcPr>
            <w:tcW w:w="560" w:type="dxa"/>
            <w:vMerge/>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6F7BBE">
            <w:pPr>
              <w:keepNext/>
              <w:widowControl/>
              <w:spacing w:line="220" w:lineRule="exact"/>
              <w:ind w:left="0"/>
              <w:jc w:val="center"/>
              <w:rPr>
                <w:rFonts w:ascii="Arial Narrow" w:eastAsia="MS PGothic" w:hAnsi="Arial Narrow"/>
                <w:b/>
                <w:bCs/>
                <w:kern w:val="0"/>
                <w:sz w:val="20"/>
                <w:szCs w:val="20"/>
              </w:rPr>
            </w:pPr>
          </w:p>
        </w:tc>
        <w:tc>
          <w:tcPr>
            <w:tcW w:w="904" w:type="dxa"/>
            <w:vMerge w:val="restart"/>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6F7BBE">
            <w:pPr>
              <w:keepNext/>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Present Quantity</w:t>
            </w:r>
          </w:p>
        </w:tc>
        <w:tc>
          <w:tcPr>
            <w:tcW w:w="2012" w:type="dxa"/>
            <w:gridSpan w:val="2"/>
            <w:tcBorders>
              <w:top w:val="single" w:sz="6" w:space="0" w:color="auto"/>
              <w:left w:val="single" w:sz="6" w:space="0" w:color="auto"/>
              <w:bottom w:val="single" w:sz="6" w:space="0" w:color="auto"/>
              <w:right w:val="single" w:sz="6" w:space="0" w:color="auto"/>
            </w:tcBorders>
            <w:vAlign w:val="center"/>
            <w:hideMark/>
          </w:tcPr>
          <w:p w:rsidR="0029376A" w:rsidRPr="009465E0" w:rsidRDefault="0029376A" w:rsidP="006F7BBE">
            <w:pPr>
              <w:keepNext/>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Proposed (Additional) Quantity</w:t>
            </w:r>
          </w:p>
        </w:tc>
        <w:tc>
          <w:tcPr>
            <w:tcW w:w="966" w:type="dxa"/>
            <w:vMerge w:val="restart"/>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6F7BBE">
            <w:pPr>
              <w:keepNext/>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Proposed Tentative Cost (Crore)</w:t>
            </w:r>
          </w:p>
        </w:tc>
      </w:tr>
      <w:tr w:rsidR="009038F9" w:rsidRPr="009465E0" w:rsidTr="009038F9">
        <w:tc>
          <w:tcPr>
            <w:tcW w:w="402" w:type="dxa"/>
            <w:vMerge/>
            <w:tcBorders>
              <w:top w:val="single" w:sz="6" w:space="0" w:color="auto"/>
              <w:left w:val="single" w:sz="6" w:space="0" w:color="auto"/>
              <w:bottom w:val="double" w:sz="6" w:space="0" w:color="auto"/>
              <w:right w:val="single" w:sz="6" w:space="0" w:color="auto"/>
            </w:tcBorders>
            <w:vAlign w:val="bottom"/>
            <w:hideMark/>
          </w:tcPr>
          <w:p w:rsidR="0029376A" w:rsidRPr="009465E0" w:rsidRDefault="0029376A" w:rsidP="006F7BBE">
            <w:pPr>
              <w:keepNext/>
              <w:widowControl/>
              <w:spacing w:line="220" w:lineRule="exact"/>
              <w:ind w:left="0"/>
              <w:jc w:val="left"/>
              <w:rPr>
                <w:rFonts w:ascii="Arial Narrow" w:eastAsia="MS PGothic" w:hAnsi="Arial Narrow"/>
                <w:b/>
                <w:bCs/>
                <w:kern w:val="0"/>
                <w:sz w:val="20"/>
                <w:szCs w:val="20"/>
              </w:rPr>
            </w:pPr>
          </w:p>
        </w:tc>
        <w:tc>
          <w:tcPr>
            <w:tcW w:w="806" w:type="dxa"/>
            <w:vMerge/>
            <w:tcBorders>
              <w:top w:val="single" w:sz="6" w:space="0" w:color="auto"/>
              <w:left w:val="single" w:sz="6" w:space="0" w:color="auto"/>
              <w:bottom w:val="double" w:sz="6" w:space="0" w:color="auto"/>
              <w:right w:val="single" w:sz="6" w:space="0" w:color="auto"/>
            </w:tcBorders>
            <w:vAlign w:val="bottom"/>
            <w:hideMark/>
          </w:tcPr>
          <w:p w:rsidR="0029376A" w:rsidRPr="009465E0" w:rsidRDefault="0029376A" w:rsidP="006F7BBE">
            <w:pPr>
              <w:keepNext/>
              <w:widowControl/>
              <w:spacing w:line="220" w:lineRule="exact"/>
              <w:ind w:left="0"/>
              <w:jc w:val="left"/>
              <w:rPr>
                <w:rFonts w:ascii="Arial Narrow" w:eastAsia="MS PGothic" w:hAnsi="Arial Narrow"/>
                <w:b/>
                <w:bCs/>
                <w:kern w:val="0"/>
                <w:sz w:val="20"/>
                <w:szCs w:val="20"/>
              </w:rPr>
            </w:pPr>
          </w:p>
        </w:tc>
        <w:tc>
          <w:tcPr>
            <w:tcW w:w="1146" w:type="dxa"/>
            <w:vMerge/>
            <w:tcBorders>
              <w:top w:val="single" w:sz="6" w:space="0" w:color="auto"/>
              <w:left w:val="single" w:sz="6" w:space="0" w:color="auto"/>
              <w:bottom w:val="double" w:sz="6" w:space="0" w:color="auto"/>
              <w:right w:val="single" w:sz="6" w:space="0" w:color="auto"/>
            </w:tcBorders>
            <w:vAlign w:val="bottom"/>
            <w:hideMark/>
          </w:tcPr>
          <w:p w:rsidR="0029376A" w:rsidRPr="009465E0" w:rsidRDefault="0029376A" w:rsidP="006F7BBE">
            <w:pPr>
              <w:keepNext/>
              <w:widowControl/>
              <w:spacing w:line="220" w:lineRule="exact"/>
              <w:ind w:left="0"/>
              <w:jc w:val="left"/>
              <w:rPr>
                <w:rFonts w:ascii="Arial Narrow" w:eastAsia="MS PGothic" w:hAnsi="Arial Narrow"/>
                <w:b/>
                <w:bCs/>
                <w:kern w:val="0"/>
                <w:sz w:val="20"/>
                <w:szCs w:val="20"/>
              </w:rPr>
            </w:pPr>
          </w:p>
        </w:tc>
        <w:tc>
          <w:tcPr>
            <w:tcW w:w="2320" w:type="dxa"/>
            <w:vMerge/>
            <w:tcBorders>
              <w:top w:val="single" w:sz="6" w:space="0" w:color="auto"/>
              <w:left w:val="single" w:sz="6" w:space="0" w:color="auto"/>
              <w:bottom w:val="double" w:sz="6" w:space="0" w:color="auto"/>
              <w:right w:val="single" w:sz="6" w:space="0" w:color="auto"/>
            </w:tcBorders>
            <w:vAlign w:val="bottom"/>
            <w:hideMark/>
          </w:tcPr>
          <w:p w:rsidR="0029376A" w:rsidRPr="009465E0" w:rsidRDefault="0029376A" w:rsidP="006F7BBE">
            <w:pPr>
              <w:keepNext/>
              <w:widowControl/>
              <w:spacing w:line="220" w:lineRule="exact"/>
              <w:ind w:left="0"/>
              <w:jc w:val="left"/>
              <w:rPr>
                <w:rFonts w:ascii="Arial Narrow" w:eastAsia="MS PGothic" w:hAnsi="Arial Narrow"/>
                <w:b/>
                <w:bCs/>
                <w:kern w:val="0"/>
                <w:sz w:val="20"/>
                <w:szCs w:val="20"/>
              </w:rPr>
            </w:pPr>
          </w:p>
        </w:tc>
        <w:tc>
          <w:tcPr>
            <w:tcW w:w="560" w:type="dxa"/>
            <w:vMerge/>
            <w:tcBorders>
              <w:top w:val="single" w:sz="6" w:space="0" w:color="auto"/>
              <w:left w:val="single" w:sz="6" w:space="0" w:color="auto"/>
              <w:bottom w:val="double" w:sz="6" w:space="0" w:color="auto"/>
              <w:right w:val="single" w:sz="6" w:space="0" w:color="auto"/>
            </w:tcBorders>
            <w:vAlign w:val="bottom"/>
            <w:hideMark/>
          </w:tcPr>
          <w:p w:rsidR="0029376A" w:rsidRPr="009465E0" w:rsidRDefault="0029376A" w:rsidP="006F7BBE">
            <w:pPr>
              <w:keepNext/>
              <w:widowControl/>
              <w:spacing w:line="220" w:lineRule="exact"/>
              <w:ind w:left="0"/>
              <w:jc w:val="left"/>
              <w:rPr>
                <w:rFonts w:ascii="Arial Narrow" w:eastAsia="MS PGothic" w:hAnsi="Arial Narrow"/>
                <w:b/>
                <w:bCs/>
                <w:kern w:val="0"/>
                <w:sz w:val="20"/>
                <w:szCs w:val="20"/>
              </w:rPr>
            </w:pPr>
          </w:p>
        </w:tc>
        <w:tc>
          <w:tcPr>
            <w:tcW w:w="904" w:type="dxa"/>
            <w:vMerge/>
            <w:tcBorders>
              <w:top w:val="single" w:sz="6" w:space="0" w:color="auto"/>
              <w:left w:val="single" w:sz="6" w:space="0" w:color="auto"/>
              <w:bottom w:val="double" w:sz="6" w:space="0" w:color="auto"/>
              <w:right w:val="single" w:sz="6" w:space="0" w:color="auto"/>
            </w:tcBorders>
            <w:vAlign w:val="bottom"/>
            <w:hideMark/>
          </w:tcPr>
          <w:p w:rsidR="0029376A" w:rsidRPr="009465E0" w:rsidRDefault="0029376A" w:rsidP="006F7BBE">
            <w:pPr>
              <w:keepNext/>
              <w:widowControl/>
              <w:spacing w:line="220" w:lineRule="exact"/>
              <w:ind w:left="0"/>
              <w:jc w:val="left"/>
              <w:rPr>
                <w:rFonts w:ascii="Arial Narrow" w:eastAsia="MS PGothic" w:hAnsi="Arial Narrow"/>
                <w:b/>
                <w:bCs/>
                <w:kern w:val="0"/>
                <w:sz w:val="20"/>
                <w:szCs w:val="20"/>
              </w:rPr>
            </w:pPr>
          </w:p>
        </w:tc>
        <w:tc>
          <w:tcPr>
            <w:tcW w:w="658" w:type="dxa"/>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6F7BBE">
            <w:pPr>
              <w:keepNext/>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New</w:t>
            </w:r>
          </w:p>
        </w:tc>
        <w:tc>
          <w:tcPr>
            <w:tcW w:w="1354" w:type="dxa"/>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6F7BBE">
            <w:pPr>
              <w:keepNext/>
              <w:autoSpaceDE w:val="0"/>
              <w:autoSpaceDN w:val="0"/>
              <w:adjustRightInd w:val="0"/>
              <w:spacing w:line="220" w:lineRule="exact"/>
              <w:ind w:left="0"/>
              <w:jc w:val="center"/>
              <w:rPr>
                <w:rFonts w:ascii="Arial Narrow" w:eastAsia="MS Mincho" w:hAnsi="Arial Narrow"/>
                <w:b/>
                <w:bCs/>
                <w:kern w:val="0"/>
                <w:sz w:val="20"/>
                <w:szCs w:val="20"/>
              </w:rPr>
            </w:pPr>
            <w:r w:rsidRPr="009465E0">
              <w:rPr>
                <w:rFonts w:ascii="Arial Narrow" w:eastAsia="MS PGothic" w:hAnsi="Arial Narrow"/>
                <w:b/>
                <w:bCs/>
                <w:kern w:val="0"/>
                <w:sz w:val="20"/>
                <w:szCs w:val="20"/>
              </w:rPr>
              <w:t>Improve</w:t>
            </w:r>
            <w:r w:rsidR="006F7BBE" w:rsidRPr="009465E0">
              <w:rPr>
                <w:rFonts w:ascii="Arial Narrow" w:eastAsia="MS PGothic" w:hAnsi="Arial Narrow"/>
                <w:b/>
                <w:bCs/>
                <w:kern w:val="0"/>
                <w:sz w:val="20"/>
                <w:szCs w:val="20"/>
              </w:rPr>
              <w:t>ment / Rehabili</w:t>
            </w:r>
            <w:r w:rsidR="006F7BBE" w:rsidRPr="009465E0">
              <w:rPr>
                <w:rFonts w:ascii="Arial Narrow" w:eastAsia="MS Mincho" w:hAnsi="Arial Narrow" w:hint="eastAsia"/>
                <w:b/>
                <w:bCs/>
                <w:kern w:val="0"/>
                <w:sz w:val="20"/>
                <w:szCs w:val="20"/>
              </w:rPr>
              <w:t>tation</w:t>
            </w:r>
          </w:p>
        </w:tc>
        <w:tc>
          <w:tcPr>
            <w:tcW w:w="966" w:type="dxa"/>
            <w:vMerge/>
            <w:tcBorders>
              <w:top w:val="single" w:sz="6" w:space="0" w:color="auto"/>
              <w:left w:val="single" w:sz="6" w:space="0" w:color="auto"/>
              <w:bottom w:val="double" w:sz="6" w:space="0" w:color="auto"/>
              <w:right w:val="single" w:sz="6" w:space="0" w:color="auto"/>
            </w:tcBorders>
            <w:vAlign w:val="bottom"/>
            <w:hideMark/>
          </w:tcPr>
          <w:p w:rsidR="0029376A" w:rsidRPr="009465E0" w:rsidRDefault="0029376A" w:rsidP="006F7BBE">
            <w:pPr>
              <w:keepNext/>
              <w:widowControl/>
              <w:spacing w:line="220" w:lineRule="exact"/>
              <w:ind w:left="0"/>
              <w:jc w:val="left"/>
              <w:rPr>
                <w:rFonts w:ascii="Arial Narrow" w:eastAsia="MS PGothic" w:hAnsi="Arial Narrow"/>
                <w:b/>
                <w:bCs/>
                <w:kern w:val="0"/>
                <w:sz w:val="20"/>
                <w:szCs w:val="20"/>
              </w:rPr>
            </w:pPr>
          </w:p>
        </w:tc>
      </w:tr>
      <w:tr w:rsidR="009038F9" w:rsidRPr="009465E0" w:rsidTr="009038F9">
        <w:tc>
          <w:tcPr>
            <w:tcW w:w="402" w:type="dxa"/>
            <w:tcBorders>
              <w:top w:val="double" w:sz="6" w:space="0" w:color="auto"/>
              <w:left w:val="single" w:sz="6" w:space="0" w:color="auto"/>
              <w:bottom w:val="nil"/>
              <w:right w:val="single" w:sz="6" w:space="0" w:color="auto"/>
            </w:tcBorders>
            <w:hideMark/>
          </w:tcPr>
          <w:p w:rsidR="0029376A" w:rsidRPr="009465E0" w:rsidRDefault="0029376A" w:rsidP="006F7BBE">
            <w:pPr>
              <w:keepNext/>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3</w:t>
            </w:r>
          </w:p>
        </w:tc>
        <w:tc>
          <w:tcPr>
            <w:tcW w:w="806" w:type="dxa"/>
            <w:vMerge w:val="restart"/>
            <w:tcBorders>
              <w:top w:val="double" w:sz="6" w:space="0" w:color="auto"/>
              <w:left w:val="single" w:sz="6" w:space="0" w:color="auto"/>
              <w:right w:val="single" w:sz="6" w:space="0" w:color="auto"/>
            </w:tcBorders>
            <w:hideMark/>
          </w:tcPr>
          <w:p w:rsidR="0029376A" w:rsidRPr="009465E0" w:rsidRDefault="0029376A" w:rsidP="006F7BBE">
            <w:pPr>
              <w:keepNext/>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Solid Waste Management (SWM)</w:t>
            </w:r>
          </w:p>
        </w:tc>
        <w:tc>
          <w:tcPr>
            <w:tcW w:w="1146" w:type="dxa"/>
            <w:vMerge w:val="restart"/>
            <w:tcBorders>
              <w:top w:val="double" w:sz="6" w:space="0" w:color="auto"/>
              <w:left w:val="single" w:sz="6" w:space="0" w:color="auto"/>
              <w:right w:val="single" w:sz="6" w:space="0" w:color="auto"/>
            </w:tcBorders>
            <w:hideMark/>
          </w:tcPr>
          <w:p w:rsidR="0029376A" w:rsidRPr="009465E0" w:rsidRDefault="0029376A" w:rsidP="006F7BBE">
            <w:pPr>
              <w:keepNext/>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Solid Waste Management (SWM)</w:t>
            </w:r>
          </w:p>
        </w:tc>
        <w:tc>
          <w:tcPr>
            <w:tcW w:w="2320" w:type="dxa"/>
            <w:tcBorders>
              <w:top w:val="double" w:sz="6" w:space="0" w:color="auto"/>
              <w:left w:val="single" w:sz="6" w:space="0" w:color="auto"/>
              <w:bottom w:val="single" w:sz="2" w:space="0" w:color="auto"/>
              <w:right w:val="single" w:sz="6" w:space="0" w:color="auto"/>
            </w:tcBorders>
            <w:hideMark/>
          </w:tcPr>
          <w:p w:rsidR="0029376A" w:rsidRPr="009465E0" w:rsidRDefault="0029376A" w:rsidP="006F7BBE">
            <w:pPr>
              <w:keepNext/>
              <w:autoSpaceDE w:val="0"/>
              <w:autoSpaceDN w:val="0"/>
              <w:adjustRightInd w:val="0"/>
              <w:spacing w:line="22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Transfer Station</w:t>
            </w:r>
          </w:p>
        </w:tc>
        <w:tc>
          <w:tcPr>
            <w:tcW w:w="560" w:type="dxa"/>
            <w:tcBorders>
              <w:top w:val="double" w:sz="6" w:space="0" w:color="auto"/>
              <w:left w:val="single" w:sz="6" w:space="0" w:color="auto"/>
              <w:bottom w:val="single" w:sz="2" w:space="0" w:color="auto"/>
              <w:right w:val="single" w:sz="6" w:space="0" w:color="auto"/>
            </w:tcBorders>
            <w:hideMark/>
          </w:tcPr>
          <w:p w:rsidR="0029376A" w:rsidRPr="009465E0" w:rsidRDefault="0029376A" w:rsidP="006F7BBE">
            <w:pPr>
              <w:keepNext/>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904" w:type="dxa"/>
            <w:tcBorders>
              <w:top w:val="double" w:sz="6" w:space="0" w:color="auto"/>
              <w:left w:val="single" w:sz="6" w:space="0" w:color="auto"/>
              <w:bottom w:val="single" w:sz="2" w:space="0" w:color="auto"/>
              <w:right w:val="single" w:sz="6" w:space="0" w:color="auto"/>
            </w:tcBorders>
            <w:vAlign w:val="bottom"/>
            <w:hideMark/>
          </w:tcPr>
          <w:p w:rsidR="0029376A" w:rsidRPr="009465E0" w:rsidRDefault="0029376A" w:rsidP="006F7BBE">
            <w:pPr>
              <w:keepNext/>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Nil</w:t>
            </w:r>
          </w:p>
        </w:tc>
        <w:tc>
          <w:tcPr>
            <w:tcW w:w="658" w:type="dxa"/>
            <w:tcBorders>
              <w:top w:val="double" w:sz="6" w:space="0" w:color="auto"/>
              <w:left w:val="single" w:sz="6" w:space="0" w:color="auto"/>
              <w:bottom w:val="single" w:sz="2" w:space="0" w:color="auto"/>
              <w:right w:val="single" w:sz="6" w:space="0" w:color="auto"/>
            </w:tcBorders>
            <w:vAlign w:val="bottom"/>
            <w:hideMark/>
          </w:tcPr>
          <w:p w:rsidR="0029376A" w:rsidRPr="009465E0" w:rsidRDefault="0029376A" w:rsidP="006F7BBE">
            <w:pPr>
              <w:keepNext/>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3</w:t>
            </w:r>
          </w:p>
        </w:tc>
        <w:tc>
          <w:tcPr>
            <w:tcW w:w="1354" w:type="dxa"/>
            <w:tcBorders>
              <w:top w:val="double" w:sz="6" w:space="0" w:color="auto"/>
              <w:left w:val="single" w:sz="6" w:space="0" w:color="auto"/>
              <w:bottom w:val="single" w:sz="2" w:space="0" w:color="auto"/>
              <w:right w:val="single" w:sz="6" w:space="0" w:color="auto"/>
            </w:tcBorders>
            <w:vAlign w:val="bottom"/>
            <w:hideMark/>
          </w:tcPr>
          <w:p w:rsidR="0029376A" w:rsidRPr="009465E0" w:rsidRDefault="0029376A" w:rsidP="006F7BBE">
            <w:pPr>
              <w:keepNext/>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966" w:type="dxa"/>
            <w:tcBorders>
              <w:top w:val="double" w:sz="6" w:space="0" w:color="auto"/>
              <w:left w:val="single" w:sz="6" w:space="0" w:color="auto"/>
              <w:bottom w:val="single" w:sz="2" w:space="0" w:color="auto"/>
              <w:right w:val="single" w:sz="6" w:space="0" w:color="auto"/>
            </w:tcBorders>
            <w:vAlign w:val="bottom"/>
            <w:hideMark/>
          </w:tcPr>
          <w:p w:rsidR="0029376A" w:rsidRPr="009465E0" w:rsidRDefault="0029376A" w:rsidP="006F7BBE">
            <w:pPr>
              <w:keepNext/>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3.00</w:t>
            </w:r>
          </w:p>
        </w:tc>
      </w:tr>
      <w:tr w:rsidR="009038F9" w:rsidRPr="009465E0" w:rsidTr="009038F9">
        <w:tc>
          <w:tcPr>
            <w:tcW w:w="402" w:type="dxa"/>
            <w:tcBorders>
              <w:top w:val="nil"/>
              <w:left w:val="single" w:sz="6" w:space="0" w:color="auto"/>
              <w:bottom w:val="nil"/>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80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4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20"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Dumping ground/ Land fill site</w:t>
            </w:r>
          </w:p>
        </w:tc>
        <w:tc>
          <w:tcPr>
            <w:tcW w:w="560"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90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Nil</w:t>
            </w:r>
          </w:p>
        </w:tc>
        <w:tc>
          <w:tcPr>
            <w:tcW w:w="658"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3</w:t>
            </w:r>
          </w:p>
        </w:tc>
        <w:tc>
          <w:tcPr>
            <w:tcW w:w="135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96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60.00</w:t>
            </w:r>
          </w:p>
        </w:tc>
      </w:tr>
      <w:tr w:rsidR="009038F9" w:rsidRPr="009465E0" w:rsidTr="009038F9">
        <w:tc>
          <w:tcPr>
            <w:tcW w:w="402" w:type="dxa"/>
            <w:tcBorders>
              <w:top w:val="nil"/>
              <w:left w:val="single" w:sz="6" w:space="0" w:color="auto"/>
              <w:bottom w:val="nil"/>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80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4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20"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Compost plant</w:t>
            </w:r>
          </w:p>
        </w:tc>
        <w:tc>
          <w:tcPr>
            <w:tcW w:w="560"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90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w:t>
            </w:r>
          </w:p>
        </w:tc>
        <w:tc>
          <w:tcPr>
            <w:tcW w:w="658"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3</w:t>
            </w:r>
          </w:p>
        </w:tc>
        <w:tc>
          <w:tcPr>
            <w:tcW w:w="135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96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9.00</w:t>
            </w:r>
          </w:p>
        </w:tc>
      </w:tr>
      <w:tr w:rsidR="009038F9" w:rsidRPr="009465E0" w:rsidTr="009038F9">
        <w:tc>
          <w:tcPr>
            <w:tcW w:w="402" w:type="dxa"/>
            <w:tcBorders>
              <w:top w:val="nil"/>
              <w:left w:val="single" w:sz="6" w:space="0" w:color="auto"/>
              <w:bottom w:val="nil"/>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80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4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20"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Road side movable dustbin</w:t>
            </w:r>
          </w:p>
        </w:tc>
        <w:tc>
          <w:tcPr>
            <w:tcW w:w="560"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90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30 - fixed</w:t>
            </w:r>
          </w:p>
        </w:tc>
        <w:tc>
          <w:tcPr>
            <w:tcW w:w="658"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350</w:t>
            </w:r>
          </w:p>
        </w:tc>
        <w:tc>
          <w:tcPr>
            <w:tcW w:w="135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96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8.75</w:t>
            </w:r>
          </w:p>
        </w:tc>
      </w:tr>
      <w:tr w:rsidR="009038F9" w:rsidRPr="009465E0" w:rsidTr="009038F9">
        <w:tc>
          <w:tcPr>
            <w:tcW w:w="402" w:type="dxa"/>
            <w:tcBorders>
              <w:top w:val="nil"/>
              <w:left w:val="single" w:sz="6" w:space="0" w:color="auto"/>
              <w:bottom w:val="nil"/>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80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4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20"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Solid waste recycle plant (3R)</w:t>
            </w:r>
          </w:p>
        </w:tc>
        <w:tc>
          <w:tcPr>
            <w:tcW w:w="560"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90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Nil</w:t>
            </w:r>
          </w:p>
        </w:tc>
        <w:tc>
          <w:tcPr>
            <w:tcW w:w="658"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3</w:t>
            </w:r>
          </w:p>
        </w:tc>
        <w:tc>
          <w:tcPr>
            <w:tcW w:w="135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96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2.00</w:t>
            </w:r>
          </w:p>
        </w:tc>
      </w:tr>
      <w:tr w:rsidR="009038F9" w:rsidRPr="009465E0" w:rsidTr="009038F9">
        <w:tc>
          <w:tcPr>
            <w:tcW w:w="402" w:type="dxa"/>
            <w:tcBorders>
              <w:top w:val="nil"/>
              <w:left w:val="single" w:sz="6" w:space="0" w:color="auto"/>
              <w:bottom w:val="nil"/>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80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4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20"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Facility for clean development mechanism activities</w:t>
            </w:r>
          </w:p>
        </w:tc>
        <w:tc>
          <w:tcPr>
            <w:tcW w:w="560"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90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7 truck</w:t>
            </w:r>
          </w:p>
        </w:tc>
        <w:tc>
          <w:tcPr>
            <w:tcW w:w="658"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truck-10 exca-2</w:t>
            </w:r>
          </w:p>
        </w:tc>
        <w:tc>
          <w:tcPr>
            <w:tcW w:w="135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96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30.00</w:t>
            </w:r>
          </w:p>
        </w:tc>
      </w:tr>
      <w:tr w:rsidR="009038F9" w:rsidRPr="009465E0" w:rsidTr="009038F9">
        <w:tc>
          <w:tcPr>
            <w:tcW w:w="402" w:type="dxa"/>
            <w:tcBorders>
              <w:top w:val="nil"/>
              <w:left w:val="single" w:sz="6" w:space="0" w:color="auto"/>
              <w:bottom w:val="nil"/>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80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4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20"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Medical waste disposal</w:t>
            </w:r>
          </w:p>
        </w:tc>
        <w:tc>
          <w:tcPr>
            <w:tcW w:w="560"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Ton</w:t>
            </w:r>
          </w:p>
        </w:tc>
        <w:tc>
          <w:tcPr>
            <w:tcW w:w="90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1.5</w:t>
            </w:r>
          </w:p>
        </w:tc>
        <w:tc>
          <w:tcPr>
            <w:tcW w:w="658"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3 incin</w:t>
            </w:r>
          </w:p>
        </w:tc>
        <w:tc>
          <w:tcPr>
            <w:tcW w:w="135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96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4.50</w:t>
            </w:r>
          </w:p>
        </w:tc>
      </w:tr>
      <w:tr w:rsidR="009038F9" w:rsidRPr="009465E0" w:rsidTr="009038F9">
        <w:tc>
          <w:tcPr>
            <w:tcW w:w="402" w:type="dxa"/>
            <w:tcBorders>
              <w:top w:val="nil"/>
              <w:left w:val="single" w:sz="6" w:space="0" w:color="auto"/>
              <w:bottom w:val="nil"/>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80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4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20"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Electronic waste</w:t>
            </w:r>
          </w:p>
        </w:tc>
        <w:tc>
          <w:tcPr>
            <w:tcW w:w="560"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Ton</w:t>
            </w:r>
          </w:p>
        </w:tc>
        <w:tc>
          <w:tcPr>
            <w:tcW w:w="90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1.5</w:t>
            </w:r>
          </w:p>
        </w:tc>
        <w:tc>
          <w:tcPr>
            <w:tcW w:w="658" w:type="dxa"/>
            <w:tcBorders>
              <w:top w:val="single" w:sz="2" w:space="0" w:color="auto"/>
              <w:left w:val="single" w:sz="6" w:space="0" w:color="auto"/>
              <w:bottom w:val="single" w:sz="2" w:space="0" w:color="auto"/>
              <w:right w:val="single" w:sz="6" w:space="0" w:color="auto"/>
            </w:tcBorders>
            <w:vAlign w:val="bottom"/>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p>
        </w:tc>
        <w:tc>
          <w:tcPr>
            <w:tcW w:w="135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96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2.00</w:t>
            </w:r>
          </w:p>
        </w:tc>
      </w:tr>
      <w:tr w:rsidR="009038F9" w:rsidRPr="009465E0" w:rsidTr="009038F9">
        <w:trPr>
          <w:trHeight w:val="68"/>
        </w:trPr>
        <w:tc>
          <w:tcPr>
            <w:tcW w:w="402" w:type="dxa"/>
            <w:tcBorders>
              <w:top w:val="nil"/>
              <w:left w:val="single" w:sz="6" w:space="0" w:color="auto"/>
              <w:bottom w:val="nil"/>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80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4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20"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Bio – gas plant</w:t>
            </w:r>
          </w:p>
        </w:tc>
        <w:tc>
          <w:tcPr>
            <w:tcW w:w="560"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90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Nil</w:t>
            </w:r>
          </w:p>
        </w:tc>
        <w:tc>
          <w:tcPr>
            <w:tcW w:w="658"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3</w:t>
            </w:r>
          </w:p>
        </w:tc>
        <w:tc>
          <w:tcPr>
            <w:tcW w:w="135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96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0.90</w:t>
            </w:r>
          </w:p>
        </w:tc>
      </w:tr>
      <w:tr w:rsidR="009038F9" w:rsidRPr="009465E0" w:rsidTr="009038F9">
        <w:tc>
          <w:tcPr>
            <w:tcW w:w="402" w:type="dxa"/>
            <w:tcBorders>
              <w:top w:val="nil"/>
              <w:left w:val="single" w:sz="6" w:space="0" w:color="auto"/>
              <w:bottom w:val="doub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806" w:type="dxa"/>
            <w:vMerge/>
            <w:tcBorders>
              <w:left w:val="single" w:sz="6" w:space="0" w:color="auto"/>
              <w:bottom w:val="doub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46" w:type="dxa"/>
            <w:vMerge/>
            <w:tcBorders>
              <w:left w:val="single" w:sz="6" w:space="0" w:color="auto"/>
              <w:bottom w:val="doub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20" w:type="dxa"/>
            <w:tcBorders>
              <w:top w:val="single" w:sz="2" w:space="0" w:color="auto"/>
              <w:left w:val="single" w:sz="6" w:space="0" w:color="auto"/>
              <w:bottom w:val="double" w:sz="6" w:space="0" w:color="auto"/>
              <w:right w:val="single" w:sz="6" w:space="0" w:color="auto"/>
            </w:tcBorders>
            <w:hideMark/>
          </w:tcPr>
          <w:p w:rsidR="0029376A" w:rsidRPr="009465E0" w:rsidRDefault="0029376A" w:rsidP="006F7BBE">
            <w:pPr>
              <w:autoSpaceDE w:val="0"/>
              <w:autoSpaceDN w:val="0"/>
              <w:adjustRightInd w:val="0"/>
              <w:spacing w:line="22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Total cost of the sector</w:t>
            </w:r>
          </w:p>
        </w:tc>
        <w:tc>
          <w:tcPr>
            <w:tcW w:w="560" w:type="dxa"/>
            <w:tcBorders>
              <w:top w:val="single" w:sz="2" w:space="0" w:color="auto"/>
              <w:left w:val="single" w:sz="6" w:space="0" w:color="auto"/>
              <w:bottom w:val="doub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904" w:type="dxa"/>
            <w:tcBorders>
              <w:top w:val="single" w:sz="2" w:space="0" w:color="auto"/>
              <w:left w:val="single" w:sz="6" w:space="0" w:color="auto"/>
              <w:bottom w:val="double" w:sz="6" w:space="0" w:color="auto"/>
              <w:right w:val="single" w:sz="6" w:space="0" w:color="auto"/>
            </w:tcBorders>
            <w:vAlign w:val="bottom"/>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p>
        </w:tc>
        <w:tc>
          <w:tcPr>
            <w:tcW w:w="658" w:type="dxa"/>
            <w:tcBorders>
              <w:top w:val="single" w:sz="2" w:space="0" w:color="auto"/>
              <w:left w:val="single" w:sz="6" w:space="0" w:color="auto"/>
              <w:bottom w:val="double" w:sz="6" w:space="0" w:color="auto"/>
              <w:right w:val="single" w:sz="6" w:space="0" w:color="auto"/>
            </w:tcBorders>
            <w:vAlign w:val="bottom"/>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p>
        </w:tc>
        <w:tc>
          <w:tcPr>
            <w:tcW w:w="1354" w:type="dxa"/>
            <w:tcBorders>
              <w:top w:val="single" w:sz="2" w:space="0" w:color="auto"/>
              <w:left w:val="single" w:sz="6" w:space="0" w:color="auto"/>
              <w:bottom w:val="double" w:sz="6" w:space="0" w:color="auto"/>
              <w:right w:val="single" w:sz="6" w:space="0" w:color="auto"/>
            </w:tcBorders>
            <w:vAlign w:val="bottom"/>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p>
        </w:tc>
        <w:tc>
          <w:tcPr>
            <w:tcW w:w="966" w:type="dxa"/>
            <w:tcBorders>
              <w:top w:val="single" w:sz="2" w:space="0" w:color="auto"/>
              <w:left w:val="single" w:sz="6" w:space="0" w:color="auto"/>
              <w:bottom w:val="double" w:sz="6"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120.15</w:t>
            </w:r>
          </w:p>
        </w:tc>
      </w:tr>
    </w:tbl>
    <w:p w:rsidR="0029376A" w:rsidRPr="009465E0" w:rsidRDefault="0029376A" w:rsidP="006F7BBE">
      <w:pPr>
        <w:spacing w:line="220" w:lineRule="exact"/>
        <w:rPr>
          <w:rFonts w:ascii="Arial Narrow" w:eastAsia="MS Mincho" w:hAnsi="Arial Narrow"/>
          <w:sz w:val="20"/>
          <w:szCs w:val="20"/>
        </w:rPr>
      </w:pPr>
    </w:p>
    <w:p w:rsidR="009038F9" w:rsidRPr="009465E0" w:rsidRDefault="009038F9" w:rsidP="006F7BBE">
      <w:pPr>
        <w:spacing w:line="220" w:lineRule="exact"/>
        <w:rPr>
          <w:rFonts w:ascii="Arial Narrow" w:eastAsia="MS Mincho" w:hAnsi="Arial Narrow"/>
          <w:sz w:val="20"/>
          <w:szCs w:val="20"/>
        </w:rPr>
      </w:pPr>
    </w:p>
    <w:p w:rsidR="0072539B" w:rsidRPr="009465E0" w:rsidRDefault="0072539B" w:rsidP="006F7BBE">
      <w:pPr>
        <w:spacing w:line="220" w:lineRule="exact"/>
        <w:rPr>
          <w:rFonts w:ascii="Arial Narrow" w:eastAsia="MS Mincho" w:hAnsi="Arial Narrow"/>
          <w:sz w:val="20"/>
          <w:szCs w:val="20"/>
        </w:rPr>
      </w:pPr>
    </w:p>
    <w:p w:rsidR="0029376A" w:rsidRPr="009465E0" w:rsidRDefault="0029376A" w:rsidP="00CB5E6F">
      <w:pPr>
        <w:pStyle w:val="TableandFigure"/>
        <w:spacing w:before="108" w:after="108"/>
        <w:rPr>
          <w:u w:val="single"/>
          <w:lang w:bidi="bn-BD"/>
        </w:rPr>
      </w:pPr>
      <w:r w:rsidRPr="009465E0">
        <w:t xml:space="preserve">Table </w:t>
      </w:r>
      <w:r w:rsidR="00E67FC0" w:rsidRPr="009465E0">
        <w:rPr>
          <w:rFonts w:hint="eastAsia"/>
        </w:rPr>
        <w:t>A2-</w:t>
      </w:r>
      <w:r w:rsidR="00DB25B0" w:rsidRPr="009465E0">
        <w:fldChar w:fldCharType="begin"/>
      </w:r>
      <w:r w:rsidR="00396534" w:rsidRPr="009465E0">
        <w:instrText xml:space="preserve"> STYLEREF 1 \s </w:instrText>
      </w:r>
      <w:r w:rsidR="00DB25B0" w:rsidRPr="009465E0">
        <w:fldChar w:fldCharType="separate"/>
      </w:r>
      <w:r w:rsidRPr="009465E0">
        <w:rPr>
          <w:noProof/>
        </w:rPr>
        <w:t>4</w:t>
      </w:r>
      <w:r w:rsidR="00DB25B0" w:rsidRPr="009465E0">
        <w:rPr>
          <w:noProof/>
        </w:rPr>
        <w:fldChar w:fldCharType="end"/>
      </w:r>
      <w:r w:rsidRPr="009465E0">
        <w:t xml:space="preserve">: </w:t>
      </w:r>
      <w:r w:rsidRPr="009465E0">
        <w:rPr>
          <w:lang w:bidi="bn-BD"/>
        </w:rPr>
        <w:t xml:space="preserve">Summary of Existing and Proposed Infrastructure (Water Supply) </w:t>
      </w:r>
    </w:p>
    <w:tbl>
      <w:tblPr>
        <w:tblW w:w="9128" w:type="dxa"/>
        <w:tblInd w:w="173" w:type="dxa"/>
        <w:tblLayout w:type="fixed"/>
        <w:tblCellMar>
          <w:left w:w="99" w:type="dxa"/>
          <w:right w:w="99" w:type="dxa"/>
        </w:tblCellMar>
        <w:tblLook w:val="04A0"/>
      </w:tblPr>
      <w:tblGrid>
        <w:gridCol w:w="426"/>
        <w:gridCol w:w="782"/>
        <w:gridCol w:w="1146"/>
        <w:gridCol w:w="2308"/>
        <w:gridCol w:w="572"/>
        <w:gridCol w:w="880"/>
        <w:gridCol w:w="694"/>
        <w:gridCol w:w="1344"/>
        <w:gridCol w:w="976"/>
      </w:tblGrid>
      <w:tr w:rsidR="0029376A" w:rsidRPr="009465E0" w:rsidTr="009038F9">
        <w:tc>
          <w:tcPr>
            <w:tcW w:w="426" w:type="dxa"/>
            <w:vMerge w:val="restart"/>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keepNext/>
              <w:autoSpaceDE w:val="0"/>
              <w:autoSpaceDN w:val="0"/>
              <w:adjustRightInd w:val="0"/>
              <w:spacing w:line="220" w:lineRule="exact"/>
              <w:ind w:left="0" w:rightChars="-24" w:right="-5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No.</w:t>
            </w:r>
          </w:p>
        </w:tc>
        <w:tc>
          <w:tcPr>
            <w:tcW w:w="782" w:type="dxa"/>
            <w:vMerge w:val="restart"/>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keepNext/>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Sector</w:t>
            </w:r>
          </w:p>
        </w:tc>
        <w:tc>
          <w:tcPr>
            <w:tcW w:w="1146" w:type="dxa"/>
            <w:vMerge w:val="restart"/>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keepNext/>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Name of Component</w:t>
            </w:r>
          </w:p>
        </w:tc>
        <w:tc>
          <w:tcPr>
            <w:tcW w:w="2308" w:type="dxa"/>
            <w:vMerge w:val="restart"/>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keepNext/>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Work Category</w:t>
            </w:r>
          </w:p>
        </w:tc>
        <w:tc>
          <w:tcPr>
            <w:tcW w:w="572" w:type="dxa"/>
            <w:vMerge w:val="restart"/>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keepNext/>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Unit</w:t>
            </w:r>
          </w:p>
        </w:tc>
        <w:tc>
          <w:tcPr>
            <w:tcW w:w="3894" w:type="dxa"/>
            <w:gridSpan w:val="4"/>
            <w:tcBorders>
              <w:top w:val="single" w:sz="6" w:space="0" w:color="auto"/>
              <w:left w:val="single" w:sz="6" w:space="0" w:color="auto"/>
              <w:bottom w:val="single" w:sz="6" w:space="0" w:color="auto"/>
              <w:right w:val="single" w:sz="6" w:space="0" w:color="auto"/>
            </w:tcBorders>
            <w:vAlign w:val="center"/>
            <w:hideMark/>
          </w:tcPr>
          <w:p w:rsidR="0029376A" w:rsidRPr="009465E0" w:rsidRDefault="0029376A" w:rsidP="009038F9">
            <w:pPr>
              <w:keepNext/>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Narayanganj City Corporation</w:t>
            </w:r>
          </w:p>
        </w:tc>
      </w:tr>
      <w:tr w:rsidR="0029376A" w:rsidRPr="009465E0" w:rsidTr="009038F9">
        <w:tc>
          <w:tcPr>
            <w:tcW w:w="426" w:type="dxa"/>
            <w:vMerge/>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widowControl/>
              <w:spacing w:line="220" w:lineRule="exact"/>
              <w:ind w:left="0"/>
              <w:jc w:val="center"/>
              <w:rPr>
                <w:rFonts w:ascii="Arial Narrow" w:eastAsia="MS PGothic" w:hAnsi="Arial Narrow"/>
                <w:b/>
                <w:bCs/>
                <w:kern w:val="0"/>
                <w:sz w:val="20"/>
                <w:szCs w:val="20"/>
              </w:rPr>
            </w:pPr>
          </w:p>
        </w:tc>
        <w:tc>
          <w:tcPr>
            <w:tcW w:w="782" w:type="dxa"/>
            <w:vMerge/>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widowControl/>
              <w:spacing w:line="220" w:lineRule="exact"/>
              <w:ind w:left="0"/>
              <w:jc w:val="center"/>
              <w:rPr>
                <w:rFonts w:ascii="Arial Narrow" w:eastAsia="MS PGothic" w:hAnsi="Arial Narrow"/>
                <w:b/>
                <w:bCs/>
                <w:kern w:val="0"/>
                <w:sz w:val="20"/>
                <w:szCs w:val="20"/>
              </w:rPr>
            </w:pPr>
          </w:p>
        </w:tc>
        <w:tc>
          <w:tcPr>
            <w:tcW w:w="1146" w:type="dxa"/>
            <w:vMerge/>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widowControl/>
              <w:spacing w:line="220" w:lineRule="exact"/>
              <w:ind w:left="0"/>
              <w:jc w:val="center"/>
              <w:rPr>
                <w:rFonts w:ascii="Arial Narrow" w:eastAsia="MS PGothic" w:hAnsi="Arial Narrow"/>
                <w:b/>
                <w:bCs/>
                <w:kern w:val="0"/>
                <w:sz w:val="20"/>
                <w:szCs w:val="20"/>
              </w:rPr>
            </w:pPr>
          </w:p>
        </w:tc>
        <w:tc>
          <w:tcPr>
            <w:tcW w:w="2308" w:type="dxa"/>
            <w:vMerge/>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widowControl/>
              <w:spacing w:line="220" w:lineRule="exact"/>
              <w:ind w:left="0"/>
              <w:jc w:val="center"/>
              <w:rPr>
                <w:rFonts w:ascii="Arial Narrow" w:eastAsia="MS PGothic" w:hAnsi="Arial Narrow"/>
                <w:b/>
                <w:bCs/>
                <w:kern w:val="0"/>
                <w:sz w:val="20"/>
                <w:szCs w:val="20"/>
              </w:rPr>
            </w:pPr>
          </w:p>
        </w:tc>
        <w:tc>
          <w:tcPr>
            <w:tcW w:w="572" w:type="dxa"/>
            <w:vMerge/>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widowControl/>
              <w:spacing w:line="220" w:lineRule="exact"/>
              <w:ind w:left="0"/>
              <w:jc w:val="center"/>
              <w:rPr>
                <w:rFonts w:ascii="Arial Narrow" w:eastAsia="MS PGothic" w:hAnsi="Arial Narrow"/>
                <w:b/>
                <w:bCs/>
                <w:kern w:val="0"/>
                <w:sz w:val="20"/>
                <w:szCs w:val="20"/>
              </w:rPr>
            </w:pPr>
          </w:p>
        </w:tc>
        <w:tc>
          <w:tcPr>
            <w:tcW w:w="880" w:type="dxa"/>
            <w:vMerge w:val="restart"/>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Present Quantity</w:t>
            </w:r>
          </w:p>
        </w:tc>
        <w:tc>
          <w:tcPr>
            <w:tcW w:w="2038" w:type="dxa"/>
            <w:gridSpan w:val="2"/>
            <w:tcBorders>
              <w:top w:val="single" w:sz="6" w:space="0" w:color="auto"/>
              <w:left w:val="single" w:sz="6" w:space="0" w:color="auto"/>
              <w:bottom w:val="single" w:sz="6" w:space="0" w:color="auto"/>
              <w:right w:val="single" w:sz="6" w:space="0" w:color="auto"/>
            </w:tcBorders>
            <w:vAlign w:val="center"/>
            <w:hideMark/>
          </w:tcPr>
          <w:p w:rsidR="0029376A" w:rsidRPr="009465E0" w:rsidRDefault="0029376A" w:rsidP="009038F9">
            <w:pPr>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Proposed (Additional) Quantity</w:t>
            </w:r>
          </w:p>
        </w:tc>
        <w:tc>
          <w:tcPr>
            <w:tcW w:w="976" w:type="dxa"/>
            <w:vMerge w:val="restart"/>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Proposed Tentative Cost (Crore)</w:t>
            </w:r>
          </w:p>
        </w:tc>
      </w:tr>
      <w:tr w:rsidR="0029376A" w:rsidRPr="009465E0" w:rsidTr="009038F9">
        <w:tc>
          <w:tcPr>
            <w:tcW w:w="426" w:type="dxa"/>
            <w:vMerge/>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widowControl/>
              <w:spacing w:line="220" w:lineRule="exact"/>
              <w:ind w:left="0"/>
              <w:jc w:val="center"/>
              <w:rPr>
                <w:rFonts w:ascii="Arial Narrow" w:eastAsia="MS PGothic" w:hAnsi="Arial Narrow"/>
                <w:b/>
                <w:bCs/>
                <w:kern w:val="0"/>
                <w:sz w:val="20"/>
                <w:szCs w:val="20"/>
              </w:rPr>
            </w:pPr>
          </w:p>
        </w:tc>
        <w:tc>
          <w:tcPr>
            <w:tcW w:w="782" w:type="dxa"/>
            <w:vMerge/>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widowControl/>
              <w:spacing w:line="220" w:lineRule="exact"/>
              <w:ind w:left="0"/>
              <w:jc w:val="center"/>
              <w:rPr>
                <w:rFonts w:ascii="Arial Narrow" w:eastAsia="MS PGothic" w:hAnsi="Arial Narrow"/>
                <w:b/>
                <w:bCs/>
                <w:kern w:val="0"/>
                <w:sz w:val="20"/>
                <w:szCs w:val="20"/>
              </w:rPr>
            </w:pPr>
          </w:p>
        </w:tc>
        <w:tc>
          <w:tcPr>
            <w:tcW w:w="1146" w:type="dxa"/>
            <w:vMerge/>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widowControl/>
              <w:spacing w:line="220" w:lineRule="exact"/>
              <w:ind w:left="0"/>
              <w:jc w:val="center"/>
              <w:rPr>
                <w:rFonts w:ascii="Arial Narrow" w:eastAsia="MS PGothic" w:hAnsi="Arial Narrow"/>
                <w:b/>
                <w:bCs/>
                <w:kern w:val="0"/>
                <w:sz w:val="20"/>
                <w:szCs w:val="20"/>
              </w:rPr>
            </w:pPr>
          </w:p>
        </w:tc>
        <w:tc>
          <w:tcPr>
            <w:tcW w:w="2308" w:type="dxa"/>
            <w:vMerge/>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widowControl/>
              <w:spacing w:line="220" w:lineRule="exact"/>
              <w:ind w:left="0"/>
              <w:jc w:val="center"/>
              <w:rPr>
                <w:rFonts w:ascii="Arial Narrow" w:eastAsia="MS PGothic" w:hAnsi="Arial Narrow"/>
                <w:b/>
                <w:bCs/>
                <w:kern w:val="0"/>
                <w:sz w:val="20"/>
                <w:szCs w:val="20"/>
              </w:rPr>
            </w:pPr>
          </w:p>
        </w:tc>
        <w:tc>
          <w:tcPr>
            <w:tcW w:w="572" w:type="dxa"/>
            <w:vMerge/>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widowControl/>
              <w:spacing w:line="220" w:lineRule="exact"/>
              <w:ind w:left="0"/>
              <w:jc w:val="center"/>
              <w:rPr>
                <w:rFonts w:ascii="Arial Narrow" w:eastAsia="MS PGothic" w:hAnsi="Arial Narrow"/>
                <w:b/>
                <w:bCs/>
                <w:kern w:val="0"/>
                <w:sz w:val="20"/>
                <w:szCs w:val="20"/>
              </w:rPr>
            </w:pPr>
          </w:p>
        </w:tc>
        <w:tc>
          <w:tcPr>
            <w:tcW w:w="880" w:type="dxa"/>
            <w:vMerge/>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widowControl/>
              <w:spacing w:line="220" w:lineRule="exact"/>
              <w:ind w:left="0"/>
              <w:jc w:val="center"/>
              <w:rPr>
                <w:rFonts w:ascii="Arial Narrow" w:eastAsia="MS PGothic" w:hAnsi="Arial Narrow"/>
                <w:b/>
                <w:bCs/>
                <w:kern w:val="0"/>
                <w:sz w:val="20"/>
                <w:szCs w:val="20"/>
              </w:rPr>
            </w:pPr>
          </w:p>
        </w:tc>
        <w:tc>
          <w:tcPr>
            <w:tcW w:w="694" w:type="dxa"/>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New</w:t>
            </w:r>
          </w:p>
        </w:tc>
        <w:tc>
          <w:tcPr>
            <w:tcW w:w="1344" w:type="dxa"/>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autoSpaceDE w:val="0"/>
              <w:autoSpaceDN w:val="0"/>
              <w:adjustRightInd w:val="0"/>
              <w:spacing w:line="22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Improvement / Rehabili.</w:t>
            </w:r>
          </w:p>
        </w:tc>
        <w:tc>
          <w:tcPr>
            <w:tcW w:w="976" w:type="dxa"/>
            <w:vMerge/>
            <w:tcBorders>
              <w:top w:val="single" w:sz="6" w:space="0" w:color="auto"/>
              <w:left w:val="single" w:sz="6" w:space="0" w:color="auto"/>
              <w:bottom w:val="double" w:sz="6" w:space="0" w:color="auto"/>
              <w:right w:val="single" w:sz="6" w:space="0" w:color="auto"/>
            </w:tcBorders>
            <w:vAlign w:val="center"/>
            <w:hideMark/>
          </w:tcPr>
          <w:p w:rsidR="0029376A" w:rsidRPr="009465E0" w:rsidRDefault="0029376A" w:rsidP="009038F9">
            <w:pPr>
              <w:widowControl/>
              <w:spacing w:line="220" w:lineRule="exact"/>
              <w:ind w:left="0"/>
              <w:jc w:val="center"/>
              <w:rPr>
                <w:rFonts w:ascii="Arial Narrow" w:eastAsia="MS PGothic" w:hAnsi="Arial Narrow"/>
                <w:b/>
                <w:bCs/>
                <w:kern w:val="0"/>
                <w:sz w:val="20"/>
                <w:szCs w:val="20"/>
              </w:rPr>
            </w:pPr>
          </w:p>
        </w:tc>
      </w:tr>
      <w:tr w:rsidR="0029376A" w:rsidRPr="009465E0" w:rsidTr="009038F9">
        <w:tc>
          <w:tcPr>
            <w:tcW w:w="426" w:type="dxa"/>
            <w:tcBorders>
              <w:top w:val="double" w:sz="6" w:space="0" w:color="auto"/>
              <w:left w:val="single" w:sz="6" w:space="0" w:color="auto"/>
              <w:bottom w:val="nil"/>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4</w:t>
            </w:r>
          </w:p>
        </w:tc>
        <w:tc>
          <w:tcPr>
            <w:tcW w:w="782" w:type="dxa"/>
            <w:vMerge w:val="restart"/>
            <w:tcBorders>
              <w:top w:val="double" w:sz="6" w:space="0" w:color="auto"/>
              <w:left w:val="single" w:sz="6"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Water Supply System (WSS)</w:t>
            </w:r>
          </w:p>
        </w:tc>
        <w:tc>
          <w:tcPr>
            <w:tcW w:w="1146" w:type="dxa"/>
            <w:vMerge w:val="restart"/>
            <w:tcBorders>
              <w:top w:val="double" w:sz="6" w:space="0" w:color="auto"/>
              <w:left w:val="single" w:sz="6"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Water Supply System (WSS)</w:t>
            </w:r>
          </w:p>
        </w:tc>
        <w:tc>
          <w:tcPr>
            <w:tcW w:w="2308" w:type="dxa"/>
            <w:tcBorders>
              <w:top w:val="double" w:sz="6"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Production wells (PTW)</w:t>
            </w:r>
          </w:p>
        </w:tc>
        <w:tc>
          <w:tcPr>
            <w:tcW w:w="572" w:type="dxa"/>
            <w:tcBorders>
              <w:top w:val="double" w:sz="6"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880" w:type="dxa"/>
            <w:tcBorders>
              <w:top w:val="double" w:sz="6"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26-WASA</w:t>
            </w:r>
          </w:p>
        </w:tc>
        <w:tc>
          <w:tcPr>
            <w:tcW w:w="694" w:type="dxa"/>
            <w:tcBorders>
              <w:top w:val="double" w:sz="6"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50</w:t>
            </w:r>
          </w:p>
        </w:tc>
        <w:tc>
          <w:tcPr>
            <w:tcW w:w="1344" w:type="dxa"/>
            <w:tcBorders>
              <w:top w:val="double" w:sz="6"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976" w:type="dxa"/>
            <w:tcBorders>
              <w:top w:val="double" w:sz="6"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100.00</w:t>
            </w:r>
          </w:p>
        </w:tc>
      </w:tr>
      <w:tr w:rsidR="0029376A" w:rsidRPr="009465E0" w:rsidTr="009038F9">
        <w:tc>
          <w:tcPr>
            <w:tcW w:w="426" w:type="dxa"/>
            <w:tcBorders>
              <w:top w:val="nil"/>
              <w:left w:val="single" w:sz="6" w:space="0" w:color="auto"/>
              <w:bottom w:val="nil"/>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782"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4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08"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Surface Water Treatment Plant</w:t>
            </w:r>
          </w:p>
        </w:tc>
        <w:tc>
          <w:tcPr>
            <w:tcW w:w="572"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880"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2</w:t>
            </w:r>
          </w:p>
        </w:tc>
        <w:tc>
          <w:tcPr>
            <w:tcW w:w="69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w:t>
            </w:r>
          </w:p>
        </w:tc>
        <w:tc>
          <w:tcPr>
            <w:tcW w:w="134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97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31.20</w:t>
            </w:r>
          </w:p>
        </w:tc>
      </w:tr>
      <w:tr w:rsidR="0029376A" w:rsidRPr="009465E0" w:rsidTr="009038F9">
        <w:tc>
          <w:tcPr>
            <w:tcW w:w="426" w:type="dxa"/>
            <w:tcBorders>
              <w:top w:val="nil"/>
              <w:left w:val="single" w:sz="6" w:space="0" w:color="auto"/>
              <w:bottom w:val="nil"/>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782"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4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08"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Overhead Tank (OHT)</w:t>
            </w:r>
          </w:p>
        </w:tc>
        <w:tc>
          <w:tcPr>
            <w:tcW w:w="572"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880"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9.0</w:t>
            </w:r>
          </w:p>
        </w:tc>
        <w:tc>
          <w:tcPr>
            <w:tcW w:w="69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6.0</w:t>
            </w:r>
          </w:p>
        </w:tc>
        <w:tc>
          <w:tcPr>
            <w:tcW w:w="134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0.0</w:t>
            </w:r>
          </w:p>
        </w:tc>
        <w:tc>
          <w:tcPr>
            <w:tcW w:w="97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42.20</w:t>
            </w:r>
          </w:p>
        </w:tc>
      </w:tr>
      <w:tr w:rsidR="0029376A" w:rsidRPr="009465E0" w:rsidTr="009038F9">
        <w:tc>
          <w:tcPr>
            <w:tcW w:w="426" w:type="dxa"/>
            <w:tcBorders>
              <w:top w:val="nil"/>
              <w:left w:val="single" w:sz="6" w:space="0" w:color="auto"/>
              <w:bottom w:val="nil"/>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782"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4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08"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Distribution network</w:t>
            </w:r>
          </w:p>
        </w:tc>
        <w:tc>
          <w:tcPr>
            <w:tcW w:w="572"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km</w:t>
            </w:r>
          </w:p>
        </w:tc>
        <w:tc>
          <w:tcPr>
            <w:tcW w:w="880"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184</w:t>
            </w:r>
          </w:p>
        </w:tc>
        <w:tc>
          <w:tcPr>
            <w:tcW w:w="69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50</w:t>
            </w:r>
          </w:p>
        </w:tc>
        <w:tc>
          <w:tcPr>
            <w:tcW w:w="134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97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10.00</w:t>
            </w:r>
          </w:p>
        </w:tc>
      </w:tr>
      <w:tr w:rsidR="0029376A" w:rsidRPr="009465E0" w:rsidTr="009038F9">
        <w:tc>
          <w:tcPr>
            <w:tcW w:w="426" w:type="dxa"/>
            <w:tcBorders>
              <w:top w:val="nil"/>
              <w:left w:val="single" w:sz="6" w:space="0" w:color="auto"/>
              <w:bottom w:val="nil"/>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782"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4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08"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Hand tube well</w:t>
            </w:r>
          </w:p>
        </w:tc>
        <w:tc>
          <w:tcPr>
            <w:tcW w:w="572"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880"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887</w:t>
            </w:r>
          </w:p>
        </w:tc>
        <w:tc>
          <w:tcPr>
            <w:tcW w:w="69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600</w:t>
            </w:r>
          </w:p>
        </w:tc>
        <w:tc>
          <w:tcPr>
            <w:tcW w:w="134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97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5.00</w:t>
            </w:r>
          </w:p>
        </w:tc>
      </w:tr>
      <w:tr w:rsidR="0029376A" w:rsidRPr="009465E0" w:rsidTr="009038F9">
        <w:tc>
          <w:tcPr>
            <w:tcW w:w="426" w:type="dxa"/>
            <w:tcBorders>
              <w:top w:val="nil"/>
              <w:left w:val="single" w:sz="6" w:space="0" w:color="auto"/>
              <w:bottom w:val="nil"/>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782"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4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08"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Public Stand pipe (Street hydrant)</w:t>
            </w:r>
          </w:p>
        </w:tc>
        <w:tc>
          <w:tcPr>
            <w:tcW w:w="572"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880"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444</w:t>
            </w:r>
          </w:p>
        </w:tc>
        <w:tc>
          <w:tcPr>
            <w:tcW w:w="69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400</w:t>
            </w:r>
          </w:p>
        </w:tc>
        <w:tc>
          <w:tcPr>
            <w:tcW w:w="134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97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0.80</w:t>
            </w:r>
          </w:p>
        </w:tc>
      </w:tr>
      <w:tr w:rsidR="0029376A" w:rsidRPr="009465E0" w:rsidTr="009038F9">
        <w:tc>
          <w:tcPr>
            <w:tcW w:w="426" w:type="dxa"/>
            <w:tcBorders>
              <w:top w:val="nil"/>
              <w:left w:val="single" w:sz="6" w:space="0" w:color="auto"/>
              <w:bottom w:val="nil"/>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782"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4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08"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Metering(domestic and bulk meter</w:t>
            </w:r>
          </w:p>
        </w:tc>
        <w:tc>
          <w:tcPr>
            <w:tcW w:w="572"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880"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Nil</w:t>
            </w:r>
          </w:p>
        </w:tc>
        <w:tc>
          <w:tcPr>
            <w:tcW w:w="69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20000</w:t>
            </w:r>
          </w:p>
        </w:tc>
        <w:tc>
          <w:tcPr>
            <w:tcW w:w="134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97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4.00</w:t>
            </w:r>
          </w:p>
        </w:tc>
      </w:tr>
      <w:tr w:rsidR="0029376A" w:rsidRPr="009465E0" w:rsidTr="009038F9">
        <w:tc>
          <w:tcPr>
            <w:tcW w:w="426" w:type="dxa"/>
            <w:tcBorders>
              <w:top w:val="nil"/>
              <w:left w:val="single" w:sz="6" w:space="0" w:color="auto"/>
              <w:bottom w:val="nil"/>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782"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4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08"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 xml:space="preserve">Iron and arsenic removal plants for water quality </w:t>
            </w:r>
          </w:p>
        </w:tc>
        <w:tc>
          <w:tcPr>
            <w:tcW w:w="572"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880"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69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6</w:t>
            </w:r>
          </w:p>
        </w:tc>
        <w:tc>
          <w:tcPr>
            <w:tcW w:w="134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97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120.00</w:t>
            </w:r>
          </w:p>
        </w:tc>
      </w:tr>
      <w:tr w:rsidR="0029376A" w:rsidRPr="009465E0" w:rsidTr="009038F9">
        <w:tc>
          <w:tcPr>
            <w:tcW w:w="426" w:type="dxa"/>
            <w:tcBorders>
              <w:top w:val="nil"/>
              <w:left w:val="single" w:sz="6" w:space="0" w:color="auto"/>
              <w:bottom w:val="nil"/>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782"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46" w:type="dxa"/>
            <w:vMerge/>
            <w:tcBorders>
              <w:left w:val="sing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08"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Rain water harvesting</w:t>
            </w:r>
          </w:p>
        </w:tc>
        <w:tc>
          <w:tcPr>
            <w:tcW w:w="572" w:type="dxa"/>
            <w:tcBorders>
              <w:top w:val="single" w:sz="2" w:space="0" w:color="auto"/>
              <w:left w:val="single" w:sz="6" w:space="0" w:color="auto"/>
              <w:bottom w:val="single" w:sz="2"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880"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Nil</w:t>
            </w:r>
          </w:p>
        </w:tc>
        <w:tc>
          <w:tcPr>
            <w:tcW w:w="69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10</w:t>
            </w:r>
          </w:p>
        </w:tc>
        <w:tc>
          <w:tcPr>
            <w:tcW w:w="1344"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976" w:type="dxa"/>
            <w:tcBorders>
              <w:top w:val="single" w:sz="2" w:space="0" w:color="auto"/>
              <w:left w:val="single" w:sz="6" w:space="0" w:color="auto"/>
              <w:bottom w:val="single" w:sz="2"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0.05</w:t>
            </w:r>
          </w:p>
        </w:tc>
      </w:tr>
      <w:tr w:rsidR="0029376A" w:rsidRPr="009465E0" w:rsidTr="009038F9">
        <w:tc>
          <w:tcPr>
            <w:tcW w:w="426" w:type="dxa"/>
            <w:tcBorders>
              <w:top w:val="nil"/>
              <w:left w:val="single" w:sz="6" w:space="0" w:color="auto"/>
              <w:bottom w:val="doub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782" w:type="dxa"/>
            <w:vMerge/>
            <w:tcBorders>
              <w:left w:val="single" w:sz="6" w:space="0" w:color="auto"/>
              <w:bottom w:val="doub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1146" w:type="dxa"/>
            <w:vMerge/>
            <w:tcBorders>
              <w:left w:val="single" w:sz="6" w:space="0" w:color="auto"/>
              <w:bottom w:val="doub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2308" w:type="dxa"/>
            <w:tcBorders>
              <w:top w:val="single" w:sz="2" w:space="0" w:color="auto"/>
              <w:left w:val="single" w:sz="6" w:space="0" w:color="auto"/>
              <w:bottom w:val="double" w:sz="6" w:space="0" w:color="auto"/>
              <w:right w:val="single" w:sz="6" w:space="0" w:color="auto"/>
            </w:tcBorders>
            <w:hideMark/>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Total cost of the sector</w:t>
            </w:r>
          </w:p>
        </w:tc>
        <w:tc>
          <w:tcPr>
            <w:tcW w:w="572" w:type="dxa"/>
            <w:tcBorders>
              <w:top w:val="single" w:sz="2" w:space="0" w:color="auto"/>
              <w:left w:val="single" w:sz="6" w:space="0" w:color="auto"/>
              <w:bottom w:val="double" w:sz="6" w:space="0" w:color="auto"/>
              <w:right w:val="single" w:sz="6" w:space="0" w:color="auto"/>
            </w:tcBorders>
          </w:tcPr>
          <w:p w:rsidR="0029376A" w:rsidRPr="009465E0" w:rsidRDefault="0029376A" w:rsidP="006F7BBE">
            <w:pPr>
              <w:autoSpaceDE w:val="0"/>
              <w:autoSpaceDN w:val="0"/>
              <w:adjustRightInd w:val="0"/>
              <w:spacing w:line="220" w:lineRule="exact"/>
              <w:ind w:left="0"/>
              <w:jc w:val="left"/>
              <w:rPr>
                <w:rFonts w:ascii="Arial Narrow" w:eastAsia="MS PGothic" w:hAnsi="Arial Narrow"/>
                <w:kern w:val="0"/>
                <w:sz w:val="20"/>
                <w:szCs w:val="20"/>
              </w:rPr>
            </w:pPr>
          </w:p>
        </w:tc>
        <w:tc>
          <w:tcPr>
            <w:tcW w:w="880" w:type="dxa"/>
            <w:tcBorders>
              <w:top w:val="single" w:sz="2" w:space="0" w:color="auto"/>
              <w:left w:val="single" w:sz="6" w:space="0" w:color="auto"/>
              <w:bottom w:val="double" w:sz="6" w:space="0" w:color="auto"/>
              <w:right w:val="single" w:sz="6" w:space="0" w:color="auto"/>
            </w:tcBorders>
            <w:vAlign w:val="bottom"/>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p>
        </w:tc>
        <w:tc>
          <w:tcPr>
            <w:tcW w:w="694" w:type="dxa"/>
            <w:tcBorders>
              <w:top w:val="single" w:sz="2" w:space="0" w:color="auto"/>
              <w:left w:val="single" w:sz="6" w:space="0" w:color="auto"/>
              <w:bottom w:val="double" w:sz="6" w:space="0" w:color="auto"/>
              <w:right w:val="single" w:sz="6" w:space="0" w:color="auto"/>
            </w:tcBorders>
            <w:vAlign w:val="bottom"/>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p>
        </w:tc>
        <w:tc>
          <w:tcPr>
            <w:tcW w:w="1344" w:type="dxa"/>
            <w:tcBorders>
              <w:top w:val="single" w:sz="2" w:space="0" w:color="auto"/>
              <w:left w:val="single" w:sz="6" w:space="0" w:color="auto"/>
              <w:bottom w:val="double" w:sz="6" w:space="0" w:color="auto"/>
              <w:right w:val="single" w:sz="6" w:space="0" w:color="auto"/>
            </w:tcBorders>
            <w:vAlign w:val="bottom"/>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p>
        </w:tc>
        <w:tc>
          <w:tcPr>
            <w:tcW w:w="976" w:type="dxa"/>
            <w:tcBorders>
              <w:top w:val="single" w:sz="2" w:space="0" w:color="auto"/>
              <w:left w:val="single" w:sz="6" w:space="0" w:color="auto"/>
              <w:bottom w:val="double" w:sz="6" w:space="0" w:color="auto"/>
              <w:right w:val="single" w:sz="6" w:space="0" w:color="auto"/>
            </w:tcBorders>
            <w:vAlign w:val="bottom"/>
            <w:hideMark/>
          </w:tcPr>
          <w:p w:rsidR="0029376A" w:rsidRPr="009465E0" w:rsidRDefault="0029376A" w:rsidP="006F7BBE">
            <w:pPr>
              <w:autoSpaceDE w:val="0"/>
              <w:autoSpaceDN w:val="0"/>
              <w:adjustRightInd w:val="0"/>
              <w:spacing w:line="22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313.25</w:t>
            </w:r>
          </w:p>
        </w:tc>
      </w:tr>
    </w:tbl>
    <w:p w:rsidR="0029376A" w:rsidRPr="009465E0" w:rsidRDefault="0029376A" w:rsidP="006F7BBE">
      <w:pPr>
        <w:spacing w:line="220" w:lineRule="exact"/>
        <w:rPr>
          <w:rFonts w:ascii="Arial Narrow" w:hAnsi="Arial Narrow"/>
          <w:sz w:val="20"/>
          <w:szCs w:val="20"/>
        </w:rPr>
      </w:pPr>
    </w:p>
    <w:p w:rsidR="0029376A" w:rsidRPr="009465E0" w:rsidRDefault="0029376A" w:rsidP="006F7BBE">
      <w:pPr>
        <w:spacing w:line="220" w:lineRule="exact"/>
        <w:rPr>
          <w:rFonts w:ascii="Arial Narrow" w:hAnsi="Arial Narrow"/>
          <w:sz w:val="20"/>
          <w:szCs w:val="20"/>
        </w:rPr>
      </w:pPr>
    </w:p>
    <w:p w:rsidR="00E67FC0" w:rsidRPr="009465E0" w:rsidRDefault="00E67FC0" w:rsidP="006F7BBE">
      <w:pPr>
        <w:spacing w:line="220" w:lineRule="exact"/>
        <w:rPr>
          <w:rFonts w:ascii="Arial Narrow" w:hAnsi="Arial Narrow"/>
          <w:sz w:val="20"/>
          <w:szCs w:val="20"/>
        </w:rPr>
      </w:pPr>
    </w:p>
    <w:p w:rsidR="007B1867" w:rsidRPr="009465E0" w:rsidRDefault="007B1867" w:rsidP="006F7BBE">
      <w:pPr>
        <w:spacing w:line="220" w:lineRule="exact"/>
        <w:rPr>
          <w:rFonts w:ascii="Arial Narrow" w:hAnsi="Arial Narrow"/>
          <w:sz w:val="20"/>
          <w:szCs w:val="20"/>
        </w:rPr>
      </w:pPr>
    </w:p>
    <w:p w:rsidR="007B1867" w:rsidRPr="009465E0" w:rsidRDefault="007B1867" w:rsidP="006F7BBE">
      <w:pPr>
        <w:spacing w:line="220" w:lineRule="exact"/>
        <w:rPr>
          <w:rFonts w:ascii="Arial Narrow" w:hAnsi="Arial Narrow"/>
          <w:sz w:val="20"/>
          <w:szCs w:val="20"/>
        </w:rPr>
      </w:pPr>
    </w:p>
    <w:p w:rsidR="007B1867" w:rsidRPr="009465E0" w:rsidRDefault="007B1867" w:rsidP="006F7BBE">
      <w:pPr>
        <w:spacing w:line="220" w:lineRule="exact"/>
        <w:rPr>
          <w:rFonts w:ascii="Arial Narrow" w:hAnsi="Arial Narrow"/>
          <w:sz w:val="20"/>
          <w:szCs w:val="20"/>
        </w:rPr>
      </w:pPr>
    </w:p>
    <w:p w:rsidR="007B1867" w:rsidRPr="009465E0" w:rsidRDefault="007B1867" w:rsidP="006F7BBE">
      <w:pPr>
        <w:spacing w:line="220" w:lineRule="exact"/>
        <w:rPr>
          <w:rFonts w:ascii="Arial Narrow" w:hAnsi="Arial Narrow"/>
          <w:sz w:val="20"/>
          <w:szCs w:val="20"/>
        </w:rPr>
      </w:pPr>
    </w:p>
    <w:p w:rsidR="007B1867" w:rsidRPr="009465E0" w:rsidRDefault="007B1867" w:rsidP="006F7BBE">
      <w:pPr>
        <w:spacing w:line="220" w:lineRule="exact"/>
        <w:rPr>
          <w:rFonts w:ascii="Arial Narrow" w:hAnsi="Arial Narrow"/>
          <w:sz w:val="20"/>
          <w:szCs w:val="20"/>
        </w:rPr>
      </w:pPr>
    </w:p>
    <w:p w:rsidR="007B1867" w:rsidRPr="009465E0" w:rsidRDefault="007B1867" w:rsidP="006F7BBE">
      <w:pPr>
        <w:spacing w:line="220" w:lineRule="exact"/>
        <w:rPr>
          <w:rFonts w:ascii="Arial Narrow" w:hAnsi="Arial Narrow"/>
          <w:sz w:val="20"/>
          <w:szCs w:val="20"/>
        </w:rPr>
      </w:pPr>
    </w:p>
    <w:p w:rsidR="007B1867" w:rsidRPr="009465E0" w:rsidRDefault="007B1867" w:rsidP="006F7BBE">
      <w:pPr>
        <w:spacing w:line="220" w:lineRule="exact"/>
        <w:rPr>
          <w:rFonts w:ascii="Arial Narrow" w:hAnsi="Arial Narrow"/>
          <w:sz w:val="20"/>
          <w:szCs w:val="20"/>
        </w:rPr>
      </w:pPr>
    </w:p>
    <w:p w:rsidR="007B1867" w:rsidRPr="009465E0" w:rsidRDefault="007B1867" w:rsidP="006F7BBE">
      <w:pPr>
        <w:spacing w:line="220" w:lineRule="exact"/>
        <w:rPr>
          <w:rFonts w:ascii="Arial Narrow" w:hAnsi="Arial Narrow"/>
          <w:sz w:val="20"/>
          <w:szCs w:val="20"/>
        </w:rPr>
      </w:pPr>
    </w:p>
    <w:p w:rsidR="007B1867" w:rsidRPr="009465E0" w:rsidRDefault="007B1867" w:rsidP="006F7BBE">
      <w:pPr>
        <w:spacing w:line="220" w:lineRule="exact"/>
        <w:rPr>
          <w:rFonts w:ascii="Arial Narrow" w:hAnsi="Arial Narrow"/>
          <w:sz w:val="20"/>
          <w:szCs w:val="20"/>
        </w:rPr>
      </w:pPr>
    </w:p>
    <w:p w:rsidR="007B1867" w:rsidRPr="009465E0" w:rsidRDefault="007B1867" w:rsidP="006F7BBE">
      <w:pPr>
        <w:spacing w:line="220" w:lineRule="exact"/>
        <w:rPr>
          <w:rFonts w:ascii="Arial Narrow" w:hAnsi="Arial Narrow"/>
          <w:sz w:val="20"/>
          <w:szCs w:val="20"/>
        </w:rPr>
      </w:pPr>
    </w:p>
    <w:p w:rsidR="007B1867" w:rsidRPr="009465E0" w:rsidRDefault="007B1867" w:rsidP="006F7BBE">
      <w:pPr>
        <w:spacing w:line="220" w:lineRule="exact"/>
        <w:rPr>
          <w:rFonts w:ascii="Arial Narrow" w:hAnsi="Arial Narrow"/>
          <w:sz w:val="20"/>
          <w:szCs w:val="20"/>
        </w:rPr>
      </w:pPr>
    </w:p>
    <w:p w:rsidR="0029376A" w:rsidRPr="009465E0" w:rsidRDefault="0029376A" w:rsidP="00CB5E6F">
      <w:pPr>
        <w:pStyle w:val="TableandFigure"/>
        <w:spacing w:before="108" w:after="108"/>
        <w:rPr>
          <w:lang w:bidi="bn-BD"/>
        </w:rPr>
      </w:pPr>
      <w:r w:rsidRPr="009465E0">
        <w:lastRenderedPageBreak/>
        <w:t>Table</w:t>
      </w:r>
      <w:r w:rsidR="00E67FC0" w:rsidRPr="009465E0">
        <w:rPr>
          <w:rFonts w:hint="eastAsia"/>
        </w:rPr>
        <w:t>A2-5</w:t>
      </w:r>
      <w:r w:rsidRPr="009465E0">
        <w:t xml:space="preserve">: </w:t>
      </w:r>
      <w:r w:rsidRPr="009465E0">
        <w:rPr>
          <w:lang w:bidi="bn-BD"/>
        </w:rPr>
        <w:t>Summary of Existing and Proposed Infrastructure (Sanitation)</w:t>
      </w:r>
    </w:p>
    <w:tbl>
      <w:tblPr>
        <w:tblW w:w="9047" w:type="dxa"/>
        <w:tblInd w:w="49" w:type="dxa"/>
        <w:tblLayout w:type="fixed"/>
        <w:tblCellMar>
          <w:left w:w="28" w:type="dxa"/>
          <w:right w:w="28" w:type="dxa"/>
        </w:tblCellMar>
        <w:tblLook w:val="04A0"/>
      </w:tblPr>
      <w:tblGrid>
        <w:gridCol w:w="440"/>
        <w:gridCol w:w="869"/>
        <w:gridCol w:w="1085"/>
        <w:gridCol w:w="2161"/>
        <w:gridCol w:w="500"/>
        <w:gridCol w:w="782"/>
        <w:gridCol w:w="634"/>
        <w:gridCol w:w="1270"/>
        <w:gridCol w:w="1306"/>
      </w:tblGrid>
      <w:tr w:rsidR="007B1867" w:rsidRPr="009465E0" w:rsidTr="008C3D18">
        <w:tc>
          <w:tcPr>
            <w:tcW w:w="440" w:type="dxa"/>
            <w:vMerge w:val="restart"/>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autoSpaceDE w:val="0"/>
              <w:autoSpaceDN w:val="0"/>
              <w:adjustRightInd w:val="0"/>
              <w:spacing w:line="200" w:lineRule="exact"/>
              <w:ind w:left="0" w:rightChars="-24" w:right="-5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No.</w:t>
            </w:r>
          </w:p>
        </w:tc>
        <w:tc>
          <w:tcPr>
            <w:tcW w:w="869" w:type="dxa"/>
            <w:vMerge w:val="restart"/>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autoSpaceDE w:val="0"/>
              <w:autoSpaceDN w:val="0"/>
              <w:adjustRightInd w:val="0"/>
              <w:spacing w:line="20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Sector</w:t>
            </w:r>
          </w:p>
        </w:tc>
        <w:tc>
          <w:tcPr>
            <w:tcW w:w="1085" w:type="dxa"/>
            <w:vMerge w:val="restart"/>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autoSpaceDE w:val="0"/>
              <w:autoSpaceDN w:val="0"/>
              <w:adjustRightInd w:val="0"/>
              <w:spacing w:line="20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Name of Component</w:t>
            </w:r>
          </w:p>
        </w:tc>
        <w:tc>
          <w:tcPr>
            <w:tcW w:w="2161" w:type="dxa"/>
            <w:vMerge w:val="restart"/>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autoSpaceDE w:val="0"/>
              <w:autoSpaceDN w:val="0"/>
              <w:adjustRightInd w:val="0"/>
              <w:spacing w:line="20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Work Category</w:t>
            </w:r>
          </w:p>
        </w:tc>
        <w:tc>
          <w:tcPr>
            <w:tcW w:w="500" w:type="dxa"/>
            <w:vMerge w:val="restart"/>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autoSpaceDE w:val="0"/>
              <w:autoSpaceDN w:val="0"/>
              <w:adjustRightInd w:val="0"/>
              <w:spacing w:line="20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Unit</w:t>
            </w:r>
          </w:p>
        </w:tc>
        <w:tc>
          <w:tcPr>
            <w:tcW w:w="3992" w:type="dxa"/>
            <w:gridSpan w:val="4"/>
            <w:tcBorders>
              <w:top w:val="single" w:sz="6" w:space="0" w:color="auto"/>
              <w:left w:val="single" w:sz="6" w:space="0" w:color="auto"/>
              <w:bottom w:val="single" w:sz="6" w:space="0" w:color="auto"/>
              <w:right w:val="single" w:sz="6" w:space="0" w:color="auto"/>
            </w:tcBorders>
            <w:vAlign w:val="center"/>
            <w:hideMark/>
          </w:tcPr>
          <w:p w:rsidR="007B1867" w:rsidRPr="009465E0" w:rsidRDefault="007B1867" w:rsidP="008C3D18">
            <w:pPr>
              <w:autoSpaceDE w:val="0"/>
              <w:autoSpaceDN w:val="0"/>
              <w:adjustRightInd w:val="0"/>
              <w:spacing w:line="20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Narayanganj City Corporation</w:t>
            </w:r>
          </w:p>
        </w:tc>
      </w:tr>
      <w:tr w:rsidR="007B1867" w:rsidRPr="009465E0" w:rsidTr="008C3D18">
        <w:trPr>
          <w:trHeight w:val="358"/>
        </w:trPr>
        <w:tc>
          <w:tcPr>
            <w:tcW w:w="440" w:type="dxa"/>
            <w:vMerge/>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widowControl/>
              <w:spacing w:line="200" w:lineRule="exact"/>
              <w:ind w:left="0"/>
              <w:jc w:val="center"/>
              <w:rPr>
                <w:rFonts w:ascii="Arial Narrow" w:eastAsia="MS PGothic" w:hAnsi="Arial Narrow"/>
                <w:b/>
                <w:bCs/>
                <w:kern w:val="0"/>
                <w:sz w:val="20"/>
                <w:szCs w:val="20"/>
              </w:rPr>
            </w:pPr>
          </w:p>
        </w:tc>
        <w:tc>
          <w:tcPr>
            <w:tcW w:w="869" w:type="dxa"/>
            <w:vMerge/>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widowControl/>
              <w:spacing w:line="200" w:lineRule="exact"/>
              <w:ind w:left="0"/>
              <w:jc w:val="center"/>
              <w:rPr>
                <w:rFonts w:ascii="Arial Narrow" w:eastAsia="MS PGothic" w:hAnsi="Arial Narrow"/>
                <w:b/>
                <w:bCs/>
                <w:kern w:val="0"/>
                <w:sz w:val="20"/>
                <w:szCs w:val="20"/>
              </w:rPr>
            </w:pPr>
          </w:p>
        </w:tc>
        <w:tc>
          <w:tcPr>
            <w:tcW w:w="1085" w:type="dxa"/>
            <w:vMerge/>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widowControl/>
              <w:spacing w:line="200" w:lineRule="exact"/>
              <w:ind w:left="0"/>
              <w:jc w:val="center"/>
              <w:rPr>
                <w:rFonts w:ascii="Arial Narrow" w:eastAsia="MS PGothic" w:hAnsi="Arial Narrow"/>
                <w:b/>
                <w:bCs/>
                <w:kern w:val="0"/>
                <w:sz w:val="20"/>
                <w:szCs w:val="20"/>
              </w:rPr>
            </w:pPr>
          </w:p>
        </w:tc>
        <w:tc>
          <w:tcPr>
            <w:tcW w:w="2161" w:type="dxa"/>
            <w:vMerge/>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widowControl/>
              <w:spacing w:line="200" w:lineRule="exact"/>
              <w:ind w:left="0"/>
              <w:jc w:val="center"/>
              <w:rPr>
                <w:rFonts w:ascii="Arial Narrow" w:eastAsia="MS PGothic" w:hAnsi="Arial Narrow"/>
                <w:b/>
                <w:bCs/>
                <w:kern w:val="0"/>
                <w:sz w:val="20"/>
                <w:szCs w:val="20"/>
              </w:rPr>
            </w:pPr>
          </w:p>
        </w:tc>
        <w:tc>
          <w:tcPr>
            <w:tcW w:w="500" w:type="dxa"/>
            <w:vMerge/>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widowControl/>
              <w:spacing w:line="200" w:lineRule="exact"/>
              <w:ind w:left="0"/>
              <w:jc w:val="center"/>
              <w:rPr>
                <w:rFonts w:ascii="Arial Narrow" w:eastAsia="MS PGothic" w:hAnsi="Arial Narrow"/>
                <w:b/>
                <w:bCs/>
                <w:kern w:val="0"/>
                <w:sz w:val="20"/>
                <w:szCs w:val="20"/>
              </w:rPr>
            </w:pPr>
          </w:p>
        </w:tc>
        <w:tc>
          <w:tcPr>
            <w:tcW w:w="782" w:type="dxa"/>
            <w:vMerge w:val="restart"/>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autoSpaceDE w:val="0"/>
              <w:autoSpaceDN w:val="0"/>
              <w:adjustRightInd w:val="0"/>
              <w:spacing w:line="20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Present Quantity</w:t>
            </w:r>
          </w:p>
        </w:tc>
        <w:tc>
          <w:tcPr>
            <w:tcW w:w="1904" w:type="dxa"/>
            <w:gridSpan w:val="2"/>
            <w:tcBorders>
              <w:top w:val="single" w:sz="6" w:space="0" w:color="auto"/>
              <w:left w:val="single" w:sz="6" w:space="0" w:color="auto"/>
              <w:bottom w:val="single" w:sz="6" w:space="0" w:color="auto"/>
              <w:right w:val="single" w:sz="6" w:space="0" w:color="auto"/>
            </w:tcBorders>
            <w:vAlign w:val="center"/>
            <w:hideMark/>
          </w:tcPr>
          <w:p w:rsidR="007B1867" w:rsidRPr="009465E0" w:rsidRDefault="007B1867" w:rsidP="008C3D18">
            <w:pPr>
              <w:autoSpaceDE w:val="0"/>
              <w:autoSpaceDN w:val="0"/>
              <w:adjustRightInd w:val="0"/>
              <w:spacing w:line="20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Proposed (Additional) Quantity</w:t>
            </w:r>
          </w:p>
        </w:tc>
        <w:tc>
          <w:tcPr>
            <w:tcW w:w="1306" w:type="dxa"/>
            <w:vMerge w:val="restart"/>
            <w:tcBorders>
              <w:top w:val="single" w:sz="6" w:space="0" w:color="auto"/>
              <w:left w:val="single" w:sz="6" w:space="0" w:color="auto"/>
              <w:bottom w:val="double" w:sz="6"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Proposed Tentative Cost (Crore)</w:t>
            </w:r>
          </w:p>
        </w:tc>
      </w:tr>
      <w:tr w:rsidR="007B1867" w:rsidRPr="009465E0" w:rsidTr="008C3D18">
        <w:trPr>
          <w:trHeight w:val="271"/>
        </w:trPr>
        <w:tc>
          <w:tcPr>
            <w:tcW w:w="440" w:type="dxa"/>
            <w:vMerge/>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widowControl/>
              <w:spacing w:line="200" w:lineRule="exact"/>
              <w:ind w:left="0"/>
              <w:jc w:val="center"/>
              <w:rPr>
                <w:rFonts w:ascii="Arial Narrow" w:eastAsia="MS PGothic" w:hAnsi="Arial Narrow"/>
                <w:b/>
                <w:bCs/>
                <w:kern w:val="0"/>
                <w:sz w:val="20"/>
                <w:szCs w:val="20"/>
              </w:rPr>
            </w:pPr>
          </w:p>
        </w:tc>
        <w:tc>
          <w:tcPr>
            <w:tcW w:w="869" w:type="dxa"/>
            <w:vMerge/>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widowControl/>
              <w:spacing w:line="200" w:lineRule="exact"/>
              <w:ind w:left="0"/>
              <w:jc w:val="center"/>
              <w:rPr>
                <w:rFonts w:ascii="Arial Narrow" w:eastAsia="MS PGothic" w:hAnsi="Arial Narrow"/>
                <w:b/>
                <w:bCs/>
                <w:kern w:val="0"/>
                <w:sz w:val="20"/>
                <w:szCs w:val="20"/>
              </w:rPr>
            </w:pPr>
          </w:p>
        </w:tc>
        <w:tc>
          <w:tcPr>
            <w:tcW w:w="1085" w:type="dxa"/>
            <w:vMerge/>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widowControl/>
              <w:spacing w:line="200" w:lineRule="exact"/>
              <w:ind w:left="0"/>
              <w:jc w:val="center"/>
              <w:rPr>
                <w:rFonts w:ascii="Arial Narrow" w:eastAsia="MS PGothic" w:hAnsi="Arial Narrow"/>
                <w:b/>
                <w:bCs/>
                <w:kern w:val="0"/>
                <w:sz w:val="20"/>
                <w:szCs w:val="20"/>
              </w:rPr>
            </w:pPr>
          </w:p>
        </w:tc>
        <w:tc>
          <w:tcPr>
            <w:tcW w:w="2161" w:type="dxa"/>
            <w:vMerge/>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widowControl/>
              <w:spacing w:line="200" w:lineRule="exact"/>
              <w:ind w:left="0"/>
              <w:jc w:val="center"/>
              <w:rPr>
                <w:rFonts w:ascii="Arial Narrow" w:eastAsia="MS PGothic" w:hAnsi="Arial Narrow"/>
                <w:b/>
                <w:bCs/>
                <w:kern w:val="0"/>
                <w:sz w:val="20"/>
                <w:szCs w:val="20"/>
              </w:rPr>
            </w:pPr>
          </w:p>
        </w:tc>
        <w:tc>
          <w:tcPr>
            <w:tcW w:w="500" w:type="dxa"/>
            <w:vMerge/>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widowControl/>
              <w:spacing w:line="200" w:lineRule="exact"/>
              <w:ind w:left="0"/>
              <w:jc w:val="center"/>
              <w:rPr>
                <w:rFonts w:ascii="Arial Narrow" w:eastAsia="MS PGothic" w:hAnsi="Arial Narrow"/>
                <w:b/>
                <w:bCs/>
                <w:kern w:val="0"/>
                <w:sz w:val="20"/>
                <w:szCs w:val="20"/>
              </w:rPr>
            </w:pPr>
          </w:p>
        </w:tc>
        <w:tc>
          <w:tcPr>
            <w:tcW w:w="782" w:type="dxa"/>
            <w:vMerge/>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widowControl/>
              <w:spacing w:line="200" w:lineRule="exact"/>
              <w:ind w:left="0"/>
              <w:jc w:val="center"/>
              <w:rPr>
                <w:rFonts w:ascii="Arial Narrow" w:eastAsia="MS PGothic" w:hAnsi="Arial Narrow"/>
                <w:b/>
                <w:bCs/>
                <w:kern w:val="0"/>
                <w:sz w:val="20"/>
                <w:szCs w:val="20"/>
              </w:rPr>
            </w:pPr>
          </w:p>
        </w:tc>
        <w:tc>
          <w:tcPr>
            <w:tcW w:w="634" w:type="dxa"/>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autoSpaceDE w:val="0"/>
              <w:autoSpaceDN w:val="0"/>
              <w:adjustRightInd w:val="0"/>
              <w:spacing w:line="20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New</w:t>
            </w:r>
          </w:p>
        </w:tc>
        <w:tc>
          <w:tcPr>
            <w:tcW w:w="1270" w:type="dxa"/>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autoSpaceDE w:val="0"/>
              <w:autoSpaceDN w:val="0"/>
              <w:adjustRightInd w:val="0"/>
              <w:spacing w:line="200" w:lineRule="exact"/>
              <w:ind w:left="0"/>
              <w:jc w:val="center"/>
              <w:rPr>
                <w:rFonts w:ascii="Arial Narrow" w:eastAsia="MS Mincho" w:hAnsi="Arial Narrow"/>
                <w:b/>
                <w:bCs/>
                <w:kern w:val="0"/>
                <w:sz w:val="20"/>
                <w:szCs w:val="20"/>
              </w:rPr>
            </w:pPr>
            <w:r w:rsidRPr="009465E0">
              <w:rPr>
                <w:rFonts w:ascii="Arial Narrow" w:eastAsia="MS PGothic" w:hAnsi="Arial Narrow"/>
                <w:b/>
                <w:bCs/>
                <w:kern w:val="0"/>
                <w:sz w:val="20"/>
                <w:szCs w:val="20"/>
              </w:rPr>
              <w:t>Improvement / Rehabili</w:t>
            </w:r>
            <w:r w:rsidRPr="009465E0">
              <w:rPr>
                <w:rFonts w:ascii="Arial Narrow" w:eastAsia="MS Mincho" w:hAnsi="Arial Narrow" w:hint="eastAsia"/>
                <w:b/>
                <w:bCs/>
                <w:kern w:val="0"/>
                <w:sz w:val="20"/>
                <w:szCs w:val="20"/>
              </w:rPr>
              <w:t>tation</w:t>
            </w:r>
          </w:p>
        </w:tc>
        <w:tc>
          <w:tcPr>
            <w:tcW w:w="1306" w:type="dxa"/>
            <w:vMerge/>
            <w:tcBorders>
              <w:top w:val="single" w:sz="6" w:space="0" w:color="auto"/>
              <w:left w:val="single" w:sz="6" w:space="0" w:color="auto"/>
              <w:bottom w:val="double" w:sz="6" w:space="0" w:color="auto"/>
              <w:right w:val="single" w:sz="6" w:space="0" w:color="auto"/>
            </w:tcBorders>
            <w:vAlign w:val="bottom"/>
            <w:hideMark/>
          </w:tcPr>
          <w:p w:rsidR="007B1867" w:rsidRPr="009465E0" w:rsidRDefault="007B1867" w:rsidP="008C3D18">
            <w:pPr>
              <w:widowControl/>
              <w:spacing w:line="200" w:lineRule="exact"/>
              <w:ind w:left="0"/>
              <w:jc w:val="left"/>
              <w:rPr>
                <w:rFonts w:ascii="Arial Narrow" w:eastAsia="MS PGothic" w:hAnsi="Arial Narrow"/>
                <w:b/>
                <w:bCs/>
                <w:kern w:val="0"/>
                <w:sz w:val="20"/>
                <w:szCs w:val="20"/>
              </w:rPr>
            </w:pPr>
          </w:p>
        </w:tc>
      </w:tr>
      <w:tr w:rsidR="007B1867" w:rsidRPr="009465E0" w:rsidTr="008C3D18">
        <w:tc>
          <w:tcPr>
            <w:tcW w:w="440" w:type="dxa"/>
            <w:vMerge w:val="restart"/>
            <w:tcBorders>
              <w:top w:val="double" w:sz="6" w:space="0" w:color="auto"/>
              <w:left w:val="single" w:sz="6"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5</w:t>
            </w:r>
          </w:p>
        </w:tc>
        <w:tc>
          <w:tcPr>
            <w:tcW w:w="869" w:type="dxa"/>
            <w:vMerge w:val="restart"/>
            <w:tcBorders>
              <w:top w:val="double" w:sz="6" w:space="0" w:color="auto"/>
              <w:left w:val="single" w:sz="6"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Sanitation</w:t>
            </w:r>
          </w:p>
        </w:tc>
        <w:tc>
          <w:tcPr>
            <w:tcW w:w="1085" w:type="dxa"/>
            <w:tcBorders>
              <w:top w:val="double" w:sz="6" w:space="0" w:color="auto"/>
              <w:left w:val="single" w:sz="6" w:space="0" w:color="auto"/>
              <w:bottom w:val="nil"/>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Sanitation</w:t>
            </w:r>
          </w:p>
        </w:tc>
        <w:tc>
          <w:tcPr>
            <w:tcW w:w="2161" w:type="dxa"/>
            <w:tcBorders>
              <w:top w:val="double" w:sz="6" w:space="0" w:color="auto"/>
              <w:left w:val="single" w:sz="6" w:space="0" w:color="auto"/>
              <w:bottom w:val="single" w:sz="2" w:space="0" w:color="auto"/>
              <w:right w:val="single" w:sz="6" w:space="0" w:color="auto"/>
            </w:tcBorders>
            <w:vAlign w:val="center"/>
            <w:hideMark/>
          </w:tcPr>
          <w:p w:rsidR="007B1867" w:rsidRPr="009465E0" w:rsidRDefault="007B1867" w:rsidP="008C3D18">
            <w:pPr>
              <w:autoSpaceDE w:val="0"/>
              <w:autoSpaceDN w:val="0"/>
              <w:adjustRightInd w:val="0"/>
              <w:spacing w:line="20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Slaughter house</w:t>
            </w:r>
          </w:p>
        </w:tc>
        <w:tc>
          <w:tcPr>
            <w:tcW w:w="500" w:type="dxa"/>
            <w:tcBorders>
              <w:top w:val="double" w:sz="6"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782" w:type="dxa"/>
            <w:tcBorders>
              <w:top w:val="double" w:sz="6"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w:t>
            </w:r>
          </w:p>
        </w:tc>
        <w:tc>
          <w:tcPr>
            <w:tcW w:w="634" w:type="dxa"/>
            <w:tcBorders>
              <w:top w:val="double" w:sz="6"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10</w:t>
            </w:r>
          </w:p>
        </w:tc>
        <w:tc>
          <w:tcPr>
            <w:tcW w:w="1270" w:type="dxa"/>
            <w:tcBorders>
              <w:top w:val="double" w:sz="6"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w:t>
            </w:r>
          </w:p>
        </w:tc>
        <w:tc>
          <w:tcPr>
            <w:tcW w:w="1306" w:type="dxa"/>
            <w:tcBorders>
              <w:top w:val="double" w:sz="6"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13.50</w:t>
            </w:r>
          </w:p>
        </w:tc>
      </w:tr>
      <w:tr w:rsidR="007B1867" w:rsidRPr="009465E0" w:rsidTr="008C3D18">
        <w:tc>
          <w:tcPr>
            <w:tcW w:w="440"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869"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1085" w:type="dxa"/>
            <w:vMerge w:val="restart"/>
            <w:tcBorders>
              <w:top w:val="nil"/>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2161" w:type="dxa"/>
            <w:tcBorders>
              <w:top w:val="single" w:sz="2" w:space="0" w:color="auto"/>
              <w:left w:val="single" w:sz="6" w:space="0" w:color="auto"/>
              <w:bottom w:val="single" w:sz="2" w:space="0" w:color="auto"/>
              <w:right w:val="single" w:sz="6" w:space="0" w:color="auto"/>
            </w:tcBorders>
            <w:vAlign w:val="center"/>
            <w:hideMark/>
          </w:tcPr>
          <w:p w:rsidR="007B1867" w:rsidRPr="009465E0" w:rsidRDefault="007B1867" w:rsidP="008C3D18">
            <w:pPr>
              <w:autoSpaceDE w:val="0"/>
              <w:autoSpaceDN w:val="0"/>
              <w:adjustRightInd w:val="0"/>
              <w:spacing w:line="20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Twin pit latrine</w:t>
            </w:r>
          </w:p>
        </w:tc>
        <w:tc>
          <w:tcPr>
            <w:tcW w:w="500"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782"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1484</w:t>
            </w:r>
          </w:p>
        </w:tc>
        <w:tc>
          <w:tcPr>
            <w:tcW w:w="634"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2000</w:t>
            </w:r>
          </w:p>
        </w:tc>
        <w:tc>
          <w:tcPr>
            <w:tcW w:w="1270"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1000</w:t>
            </w:r>
          </w:p>
        </w:tc>
        <w:tc>
          <w:tcPr>
            <w:tcW w:w="1306"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60.00</w:t>
            </w:r>
          </w:p>
        </w:tc>
      </w:tr>
      <w:tr w:rsidR="007B1867" w:rsidRPr="009465E0" w:rsidTr="008C3D18">
        <w:tc>
          <w:tcPr>
            <w:tcW w:w="440"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869"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1085"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2161" w:type="dxa"/>
            <w:tcBorders>
              <w:top w:val="single" w:sz="2" w:space="0" w:color="auto"/>
              <w:left w:val="single" w:sz="6" w:space="0" w:color="auto"/>
              <w:bottom w:val="single" w:sz="2" w:space="0" w:color="auto"/>
              <w:right w:val="single" w:sz="6" w:space="0" w:color="auto"/>
            </w:tcBorders>
            <w:vAlign w:val="center"/>
            <w:hideMark/>
          </w:tcPr>
          <w:p w:rsidR="007B1867" w:rsidRPr="009465E0" w:rsidRDefault="007B1867" w:rsidP="008C3D18">
            <w:pPr>
              <w:autoSpaceDE w:val="0"/>
              <w:autoSpaceDN w:val="0"/>
              <w:adjustRightInd w:val="0"/>
              <w:spacing w:line="20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Single pit latrine</w:t>
            </w:r>
          </w:p>
        </w:tc>
        <w:tc>
          <w:tcPr>
            <w:tcW w:w="500"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782"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98</w:t>
            </w:r>
          </w:p>
        </w:tc>
        <w:tc>
          <w:tcPr>
            <w:tcW w:w="634"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1000</w:t>
            </w:r>
          </w:p>
        </w:tc>
        <w:tc>
          <w:tcPr>
            <w:tcW w:w="1270"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98</w:t>
            </w:r>
          </w:p>
        </w:tc>
        <w:tc>
          <w:tcPr>
            <w:tcW w:w="1306"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30.00</w:t>
            </w:r>
          </w:p>
        </w:tc>
      </w:tr>
      <w:tr w:rsidR="007B1867" w:rsidRPr="009465E0" w:rsidTr="008C3D18">
        <w:tc>
          <w:tcPr>
            <w:tcW w:w="440"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869"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1085"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2161" w:type="dxa"/>
            <w:tcBorders>
              <w:top w:val="single" w:sz="2" w:space="0" w:color="auto"/>
              <w:left w:val="single" w:sz="6" w:space="0" w:color="auto"/>
              <w:bottom w:val="single" w:sz="2" w:space="0" w:color="auto"/>
              <w:right w:val="single" w:sz="6" w:space="0" w:color="auto"/>
            </w:tcBorders>
            <w:vAlign w:val="center"/>
            <w:hideMark/>
          </w:tcPr>
          <w:p w:rsidR="007B1867" w:rsidRPr="009465E0" w:rsidRDefault="007B1867" w:rsidP="008C3D18">
            <w:pPr>
              <w:autoSpaceDE w:val="0"/>
              <w:autoSpaceDN w:val="0"/>
              <w:adjustRightInd w:val="0"/>
              <w:spacing w:line="20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Public toilets</w:t>
            </w:r>
          </w:p>
        </w:tc>
        <w:tc>
          <w:tcPr>
            <w:tcW w:w="500"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782"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9</w:t>
            </w:r>
          </w:p>
        </w:tc>
        <w:tc>
          <w:tcPr>
            <w:tcW w:w="634"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20</w:t>
            </w:r>
          </w:p>
        </w:tc>
        <w:tc>
          <w:tcPr>
            <w:tcW w:w="1270"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4</w:t>
            </w:r>
          </w:p>
        </w:tc>
        <w:tc>
          <w:tcPr>
            <w:tcW w:w="1306"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4.80</w:t>
            </w:r>
          </w:p>
        </w:tc>
      </w:tr>
      <w:tr w:rsidR="007B1867" w:rsidRPr="009465E0" w:rsidTr="008C3D18">
        <w:tc>
          <w:tcPr>
            <w:tcW w:w="440"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869"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1085"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2161" w:type="dxa"/>
            <w:tcBorders>
              <w:top w:val="single" w:sz="2" w:space="0" w:color="auto"/>
              <w:left w:val="single" w:sz="6" w:space="0" w:color="auto"/>
              <w:bottom w:val="single" w:sz="2" w:space="0" w:color="auto"/>
              <w:right w:val="single" w:sz="6" w:space="0" w:color="auto"/>
            </w:tcBorders>
            <w:vAlign w:val="center"/>
            <w:hideMark/>
          </w:tcPr>
          <w:p w:rsidR="007B1867" w:rsidRPr="009465E0" w:rsidRDefault="007B1867" w:rsidP="008C3D18">
            <w:pPr>
              <w:autoSpaceDE w:val="0"/>
              <w:autoSpaceDN w:val="0"/>
              <w:adjustRightInd w:val="0"/>
              <w:spacing w:line="20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Wash station</w:t>
            </w:r>
          </w:p>
        </w:tc>
        <w:tc>
          <w:tcPr>
            <w:tcW w:w="500"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782"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Nil</w:t>
            </w:r>
          </w:p>
        </w:tc>
        <w:tc>
          <w:tcPr>
            <w:tcW w:w="634"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10</w:t>
            </w:r>
          </w:p>
        </w:tc>
        <w:tc>
          <w:tcPr>
            <w:tcW w:w="1270"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1306"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0.50</w:t>
            </w:r>
          </w:p>
        </w:tc>
      </w:tr>
      <w:tr w:rsidR="007B1867" w:rsidRPr="009465E0" w:rsidTr="008C3D18">
        <w:tc>
          <w:tcPr>
            <w:tcW w:w="440"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869"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1085"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2161" w:type="dxa"/>
            <w:tcBorders>
              <w:top w:val="single" w:sz="2" w:space="0" w:color="auto"/>
              <w:left w:val="single" w:sz="6" w:space="0" w:color="auto"/>
              <w:bottom w:val="single" w:sz="2" w:space="0" w:color="auto"/>
              <w:right w:val="single" w:sz="6" w:space="0" w:color="auto"/>
            </w:tcBorders>
            <w:vAlign w:val="center"/>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Transfer station for sludge disposal</w:t>
            </w:r>
          </w:p>
        </w:tc>
        <w:tc>
          <w:tcPr>
            <w:tcW w:w="500"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782"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Nil</w:t>
            </w:r>
          </w:p>
        </w:tc>
        <w:tc>
          <w:tcPr>
            <w:tcW w:w="634"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1270"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1306"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6.00</w:t>
            </w:r>
          </w:p>
        </w:tc>
      </w:tr>
      <w:tr w:rsidR="007B1867" w:rsidRPr="009465E0" w:rsidTr="008C3D18">
        <w:tc>
          <w:tcPr>
            <w:tcW w:w="440"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869"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1085"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2161" w:type="dxa"/>
            <w:tcBorders>
              <w:top w:val="single" w:sz="2" w:space="0" w:color="auto"/>
              <w:left w:val="single" w:sz="6" w:space="0" w:color="auto"/>
              <w:bottom w:val="single" w:sz="2" w:space="0" w:color="auto"/>
              <w:right w:val="single" w:sz="6" w:space="0" w:color="auto"/>
            </w:tcBorders>
            <w:vAlign w:val="center"/>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Common septic tank</w:t>
            </w:r>
          </w:p>
        </w:tc>
        <w:tc>
          <w:tcPr>
            <w:tcW w:w="500"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782"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Nil</w:t>
            </w:r>
          </w:p>
        </w:tc>
        <w:tc>
          <w:tcPr>
            <w:tcW w:w="634"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1270"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1306"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0.00</w:t>
            </w:r>
          </w:p>
        </w:tc>
      </w:tr>
      <w:tr w:rsidR="007B1867" w:rsidRPr="009465E0" w:rsidTr="008C3D18">
        <w:tc>
          <w:tcPr>
            <w:tcW w:w="440"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869"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1085"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2161" w:type="dxa"/>
            <w:tcBorders>
              <w:top w:val="single" w:sz="2" w:space="0" w:color="auto"/>
              <w:left w:val="single" w:sz="6" w:space="0" w:color="auto"/>
              <w:bottom w:val="single" w:sz="2" w:space="0" w:color="auto"/>
              <w:right w:val="single" w:sz="6" w:space="0" w:color="auto"/>
            </w:tcBorders>
            <w:vAlign w:val="center"/>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Waste water treatment plant (drain)</w:t>
            </w:r>
          </w:p>
        </w:tc>
        <w:tc>
          <w:tcPr>
            <w:tcW w:w="500"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782"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Nil</w:t>
            </w:r>
          </w:p>
        </w:tc>
        <w:tc>
          <w:tcPr>
            <w:tcW w:w="634"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550</w:t>
            </w:r>
          </w:p>
        </w:tc>
        <w:tc>
          <w:tcPr>
            <w:tcW w:w="1270"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1306"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550.00</w:t>
            </w:r>
          </w:p>
        </w:tc>
      </w:tr>
      <w:tr w:rsidR="007B1867" w:rsidRPr="009465E0" w:rsidTr="008C3D18">
        <w:tc>
          <w:tcPr>
            <w:tcW w:w="440" w:type="dxa"/>
            <w:vMerge/>
            <w:tcBorders>
              <w:left w:val="single" w:sz="6" w:space="0" w:color="auto"/>
              <w:bottom w:val="doub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869" w:type="dxa"/>
            <w:vMerge/>
            <w:tcBorders>
              <w:left w:val="single" w:sz="6" w:space="0" w:color="auto"/>
              <w:bottom w:val="doub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1085" w:type="dxa"/>
            <w:vMerge/>
            <w:tcBorders>
              <w:left w:val="single" w:sz="6" w:space="0" w:color="auto"/>
              <w:bottom w:val="doub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2161" w:type="dxa"/>
            <w:tcBorders>
              <w:top w:val="single" w:sz="2" w:space="0" w:color="auto"/>
              <w:left w:val="single" w:sz="6" w:space="0" w:color="auto"/>
              <w:bottom w:val="double" w:sz="6" w:space="0" w:color="auto"/>
              <w:right w:val="single" w:sz="6" w:space="0" w:color="auto"/>
            </w:tcBorders>
            <w:vAlign w:val="center"/>
            <w:hideMark/>
          </w:tcPr>
          <w:p w:rsidR="007B1867" w:rsidRPr="009465E0" w:rsidRDefault="007B1867" w:rsidP="008C3D18">
            <w:pPr>
              <w:autoSpaceDE w:val="0"/>
              <w:autoSpaceDN w:val="0"/>
              <w:adjustRightInd w:val="0"/>
              <w:spacing w:line="200" w:lineRule="exact"/>
              <w:ind w:left="0"/>
              <w:rPr>
                <w:rFonts w:ascii="Arial Narrow" w:eastAsia="MS PGothic" w:hAnsi="Arial Narrow"/>
                <w:kern w:val="0"/>
                <w:sz w:val="20"/>
                <w:szCs w:val="20"/>
              </w:rPr>
            </w:pPr>
            <w:r w:rsidRPr="009465E0">
              <w:rPr>
                <w:rFonts w:ascii="Arial Narrow" w:eastAsia="MS PGothic" w:hAnsi="Arial Narrow"/>
                <w:kern w:val="0"/>
                <w:sz w:val="20"/>
                <w:szCs w:val="20"/>
              </w:rPr>
              <w:t>Total cost of the sector</w:t>
            </w:r>
          </w:p>
        </w:tc>
        <w:tc>
          <w:tcPr>
            <w:tcW w:w="500" w:type="dxa"/>
            <w:tcBorders>
              <w:top w:val="single" w:sz="2" w:space="0" w:color="auto"/>
              <w:left w:val="single" w:sz="6" w:space="0" w:color="auto"/>
              <w:bottom w:val="double" w:sz="6" w:space="0" w:color="auto"/>
              <w:right w:val="single" w:sz="6" w:space="0" w:color="auto"/>
            </w:tcBorders>
            <w:vAlign w:val="center"/>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782" w:type="dxa"/>
            <w:tcBorders>
              <w:top w:val="single" w:sz="2" w:space="0" w:color="auto"/>
              <w:left w:val="single" w:sz="6" w:space="0" w:color="auto"/>
              <w:bottom w:val="double" w:sz="6" w:space="0" w:color="auto"/>
              <w:right w:val="single" w:sz="6" w:space="0" w:color="auto"/>
            </w:tcBorders>
            <w:vAlign w:val="bottom"/>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p>
        </w:tc>
        <w:tc>
          <w:tcPr>
            <w:tcW w:w="634" w:type="dxa"/>
            <w:tcBorders>
              <w:top w:val="single" w:sz="2" w:space="0" w:color="auto"/>
              <w:left w:val="single" w:sz="6" w:space="0" w:color="auto"/>
              <w:bottom w:val="double" w:sz="6" w:space="0" w:color="auto"/>
              <w:right w:val="single" w:sz="6" w:space="0" w:color="auto"/>
            </w:tcBorders>
            <w:vAlign w:val="bottom"/>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p>
        </w:tc>
        <w:tc>
          <w:tcPr>
            <w:tcW w:w="1270" w:type="dxa"/>
            <w:tcBorders>
              <w:top w:val="single" w:sz="2" w:space="0" w:color="auto"/>
              <w:left w:val="single" w:sz="6" w:space="0" w:color="auto"/>
              <w:bottom w:val="double" w:sz="6" w:space="0" w:color="auto"/>
              <w:right w:val="single" w:sz="6" w:space="0" w:color="auto"/>
            </w:tcBorders>
            <w:vAlign w:val="bottom"/>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p>
        </w:tc>
        <w:tc>
          <w:tcPr>
            <w:tcW w:w="1306" w:type="dxa"/>
            <w:tcBorders>
              <w:top w:val="single" w:sz="2" w:space="0" w:color="auto"/>
              <w:left w:val="single" w:sz="6" w:space="0" w:color="auto"/>
              <w:bottom w:val="double" w:sz="6"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664.80</w:t>
            </w:r>
          </w:p>
        </w:tc>
      </w:tr>
    </w:tbl>
    <w:p w:rsidR="007B1867" w:rsidRPr="009465E0" w:rsidRDefault="007B1867" w:rsidP="007B1867">
      <w:pPr>
        <w:spacing w:line="220" w:lineRule="exact"/>
        <w:rPr>
          <w:rFonts w:ascii="Arial Narrow" w:hAnsi="Arial Narrow"/>
          <w:sz w:val="20"/>
          <w:szCs w:val="20"/>
        </w:rPr>
      </w:pPr>
    </w:p>
    <w:p w:rsidR="007B1867" w:rsidRPr="009465E0" w:rsidRDefault="007B1867" w:rsidP="007B1867">
      <w:pPr>
        <w:spacing w:line="220" w:lineRule="exact"/>
        <w:rPr>
          <w:rFonts w:ascii="Arial Narrow" w:hAnsi="Arial Narrow"/>
          <w:sz w:val="20"/>
          <w:szCs w:val="20"/>
        </w:rPr>
      </w:pPr>
    </w:p>
    <w:p w:rsidR="007B1867" w:rsidRPr="009465E0" w:rsidRDefault="007B1867" w:rsidP="007B1867">
      <w:pPr>
        <w:spacing w:line="220" w:lineRule="exact"/>
        <w:rPr>
          <w:rFonts w:ascii="Arial Narrow" w:hAnsi="Arial Narrow"/>
          <w:sz w:val="20"/>
          <w:szCs w:val="20"/>
        </w:rPr>
      </w:pPr>
    </w:p>
    <w:p w:rsidR="007B1867" w:rsidRPr="009465E0" w:rsidRDefault="007B1867" w:rsidP="007B1867">
      <w:pPr>
        <w:pStyle w:val="TableandFigure"/>
        <w:spacing w:before="108" w:after="108"/>
        <w:rPr>
          <w:u w:val="single"/>
          <w:lang w:bidi="bn-BD"/>
        </w:rPr>
      </w:pPr>
      <w:r w:rsidRPr="009465E0">
        <w:t xml:space="preserve">TableA2-6: </w:t>
      </w:r>
      <w:r w:rsidRPr="009465E0">
        <w:rPr>
          <w:lang w:bidi="bn-BD"/>
        </w:rPr>
        <w:t>Summary of Existing and Proposed Infrastructure (Facilities)</w:t>
      </w:r>
    </w:p>
    <w:tbl>
      <w:tblPr>
        <w:tblW w:w="9058" w:type="dxa"/>
        <w:jc w:val="center"/>
        <w:tblLayout w:type="fixed"/>
        <w:tblCellMar>
          <w:left w:w="0" w:type="dxa"/>
          <w:right w:w="0" w:type="dxa"/>
        </w:tblCellMar>
        <w:tblLook w:val="04A0"/>
      </w:tblPr>
      <w:tblGrid>
        <w:gridCol w:w="458"/>
        <w:gridCol w:w="864"/>
        <w:gridCol w:w="1133"/>
        <w:gridCol w:w="2115"/>
        <w:gridCol w:w="496"/>
        <w:gridCol w:w="786"/>
        <w:gridCol w:w="628"/>
        <w:gridCol w:w="1296"/>
        <w:gridCol w:w="1282"/>
      </w:tblGrid>
      <w:tr w:rsidR="007B1867" w:rsidRPr="009465E0" w:rsidTr="00E21402">
        <w:trPr>
          <w:tblHeader/>
          <w:jc w:val="center"/>
        </w:trPr>
        <w:tc>
          <w:tcPr>
            <w:tcW w:w="458" w:type="dxa"/>
            <w:vMerge w:val="restart"/>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autoSpaceDE w:val="0"/>
              <w:autoSpaceDN w:val="0"/>
              <w:adjustRightInd w:val="0"/>
              <w:spacing w:line="200" w:lineRule="exact"/>
              <w:ind w:left="0" w:rightChars="-39" w:right="-82"/>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No.</w:t>
            </w:r>
          </w:p>
        </w:tc>
        <w:tc>
          <w:tcPr>
            <w:tcW w:w="864" w:type="dxa"/>
            <w:vMerge w:val="restart"/>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autoSpaceDE w:val="0"/>
              <w:autoSpaceDN w:val="0"/>
              <w:adjustRightInd w:val="0"/>
              <w:spacing w:line="20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Sector</w:t>
            </w:r>
          </w:p>
        </w:tc>
        <w:tc>
          <w:tcPr>
            <w:tcW w:w="1133" w:type="dxa"/>
            <w:vMerge w:val="restart"/>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autoSpaceDE w:val="0"/>
              <w:autoSpaceDN w:val="0"/>
              <w:adjustRightInd w:val="0"/>
              <w:spacing w:line="20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Name of Component</w:t>
            </w:r>
          </w:p>
        </w:tc>
        <w:tc>
          <w:tcPr>
            <w:tcW w:w="2115" w:type="dxa"/>
            <w:vMerge w:val="restart"/>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autoSpaceDE w:val="0"/>
              <w:autoSpaceDN w:val="0"/>
              <w:adjustRightInd w:val="0"/>
              <w:spacing w:line="20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Work Category</w:t>
            </w:r>
          </w:p>
        </w:tc>
        <w:tc>
          <w:tcPr>
            <w:tcW w:w="496" w:type="dxa"/>
            <w:vMerge w:val="restart"/>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autoSpaceDE w:val="0"/>
              <w:autoSpaceDN w:val="0"/>
              <w:adjustRightInd w:val="0"/>
              <w:spacing w:line="20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Unit</w:t>
            </w:r>
          </w:p>
        </w:tc>
        <w:tc>
          <w:tcPr>
            <w:tcW w:w="3992" w:type="dxa"/>
            <w:gridSpan w:val="4"/>
            <w:tcBorders>
              <w:top w:val="single" w:sz="6" w:space="0" w:color="auto"/>
              <w:left w:val="single" w:sz="6" w:space="0" w:color="auto"/>
              <w:bottom w:val="single" w:sz="6" w:space="0" w:color="auto"/>
              <w:right w:val="single" w:sz="6" w:space="0" w:color="auto"/>
            </w:tcBorders>
            <w:vAlign w:val="center"/>
            <w:hideMark/>
          </w:tcPr>
          <w:p w:rsidR="007B1867" w:rsidRPr="009465E0" w:rsidRDefault="007B1867" w:rsidP="008C3D18">
            <w:pPr>
              <w:autoSpaceDE w:val="0"/>
              <w:autoSpaceDN w:val="0"/>
              <w:adjustRightInd w:val="0"/>
              <w:spacing w:line="20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Narayanganj City Corporation</w:t>
            </w:r>
          </w:p>
        </w:tc>
      </w:tr>
      <w:tr w:rsidR="007B1867" w:rsidRPr="009465E0" w:rsidTr="00E21402">
        <w:trPr>
          <w:tblHeader/>
          <w:jc w:val="center"/>
        </w:trPr>
        <w:tc>
          <w:tcPr>
            <w:tcW w:w="458" w:type="dxa"/>
            <w:vMerge/>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widowControl/>
              <w:spacing w:line="200" w:lineRule="exact"/>
              <w:ind w:left="0"/>
              <w:jc w:val="center"/>
              <w:rPr>
                <w:rFonts w:ascii="Arial Narrow" w:eastAsia="MS PGothic" w:hAnsi="Arial Narrow"/>
                <w:b/>
                <w:bCs/>
                <w:kern w:val="0"/>
                <w:sz w:val="20"/>
                <w:szCs w:val="20"/>
              </w:rPr>
            </w:pPr>
          </w:p>
        </w:tc>
        <w:tc>
          <w:tcPr>
            <w:tcW w:w="864" w:type="dxa"/>
            <w:vMerge/>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widowControl/>
              <w:spacing w:line="200" w:lineRule="exact"/>
              <w:ind w:left="0"/>
              <w:jc w:val="center"/>
              <w:rPr>
                <w:rFonts w:ascii="Arial Narrow" w:eastAsia="MS PGothic" w:hAnsi="Arial Narrow"/>
                <w:b/>
                <w:bCs/>
                <w:kern w:val="0"/>
                <w:sz w:val="20"/>
                <w:szCs w:val="20"/>
              </w:rPr>
            </w:pPr>
          </w:p>
        </w:tc>
        <w:tc>
          <w:tcPr>
            <w:tcW w:w="1133" w:type="dxa"/>
            <w:vMerge/>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widowControl/>
              <w:spacing w:line="200" w:lineRule="exact"/>
              <w:ind w:left="0"/>
              <w:jc w:val="center"/>
              <w:rPr>
                <w:rFonts w:ascii="Arial Narrow" w:eastAsia="MS PGothic" w:hAnsi="Arial Narrow"/>
                <w:b/>
                <w:bCs/>
                <w:kern w:val="0"/>
                <w:sz w:val="20"/>
                <w:szCs w:val="20"/>
              </w:rPr>
            </w:pPr>
          </w:p>
        </w:tc>
        <w:tc>
          <w:tcPr>
            <w:tcW w:w="2115" w:type="dxa"/>
            <w:vMerge/>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widowControl/>
              <w:spacing w:line="200" w:lineRule="exact"/>
              <w:ind w:left="0"/>
              <w:jc w:val="center"/>
              <w:rPr>
                <w:rFonts w:ascii="Arial Narrow" w:eastAsia="MS PGothic" w:hAnsi="Arial Narrow"/>
                <w:b/>
                <w:bCs/>
                <w:kern w:val="0"/>
                <w:sz w:val="20"/>
                <w:szCs w:val="20"/>
              </w:rPr>
            </w:pPr>
          </w:p>
        </w:tc>
        <w:tc>
          <w:tcPr>
            <w:tcW w:w="496" w:type="dxa"/>
            <w:vMerge/>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widowControl/>
              <w:spacing w:line="200" w:lineRule="exact"/>
              <w:ind w:left="0"/>
              <w:jc w:val="center"/>
              <w:rPr>
                <w:rFonts w:ascii="Arial Narrow" w:eastAsia="MS PGothic" w:hAnsi="Arial Narrow"/>
                <w:b/>
                <w:bCs/>
                <w:kern w:val="0"/>
                <w:sz w:val="20"/>
                <w:szCs w:val="20"/>
              </w:rPr>
            </w:pPr>
          </w:p>
        </w:tc>
        <w:tc>
          <w:tcPr>
            <w:tcW w:w="786" w:type="dxa"/>
            <w:vMerge w:val="restart"/>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autoSpaceDE w:val="0"/>
              <w:autoSpaceDN w:val="0"/>
              <w:adjustRightInd w:val="0"/>
              <w:spacing w:line="20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Present Quantity</w:t>
            </w:r>
          </w:p>
        </w:tc>
        <w:tc>
          <w:tcPr>
            <w:tcW w:w="1924" w:type="dxa"/>
            <w:gridSpan w:val="2"/>
            <w:tcBorders>
              <w:top w:val="single" w:sz="6" w:space="0" w:color="auto"/>
              <w:left w:val="single" w:sz="6" w:space="0" w:color="auto"/>
              <w:bottom w:val="single" w:sz="6" w:space="0" w:color="auto"/>
              <w:right w:val="single" w:sz="6" w:space="0" w:color="auto"/>
            </w:tcBorders>
            <w:vAlign w:val="center"/>
            <w:hideMark/>
          </w:tcPr>
          <w:p w:rsidR="007B1867" w:rsidRPr="009465E0" w:rsidRDefault="007B1867" w:rsidP="008C3D18">
            <w:pPr>
              <w:autoSpaceDE w:val="0"/>
              <w:autoSpaceDN w:val="0"/>
              <w:adjustRightInd w:val="0"/>
              <w:spacing w:line="20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Proposed (Additional) Quantity</w:t>
            </w:r>
          </w:p>
        </w:tc>
        <w:tc>
          <w:tcPr>
            <w:tcW w:w="1282" w:type="dxa"/>
            <w:vMerge w:val="restart"/>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autoSpaceDE w:val="0"/>
              <w:autoSpaceDN w:val="0"/>
              <w:adjustRightInd w:val="0"/>
              <w:spacing w:line="20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Proposed Tentative Cost (Crore)</w:t>
            </w:r>
          </w:p>
        </w:tc>
      </w:tr>
      <w:tr w:rsidR="007B1867" w:rsidRPr="009465E0" w:rsidTr="00E21402">
        <w:trPr>
          <w:tblHeader/>
          <w:jc w:val="center"/>
        </w:trPr>
        <w:tc>
          <w:tcPr>
            <w:tcW w:w="458" w:type="dxa"/>
            <w:vMerge/>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widowControl/>
              <w:spacing w:line="200" w:lineRule="exact"/>
              <w:ind w:left="0"/>
              <w:jc w:val="center"/>
              <w:rPr>
                <w:rFonts w:ascii="Arial Narrow" w:eastAsia="MS PGothic" w:hAnsi="Arial Narrow"/>
                <w:b/>
                <w:bCs/>
                <w:kern w:val="0"/>
                <w:sz w:val="20"/>
                <w:szCs w:val="20"/>
              </w:rPr>
            </w:pPr>
          </w:p>
        </w:tc>
        <w:tc>
          <w:tcPr>
            <w:tcW w:w="864" w:type="dxa"/>
            <w:vMerge/>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widowControl/>
              <w:spacing w:line="200" w:lineRule="exact"/>
              <w:ind w:left="0"/>
              <w:jc w:val="center"/>
              <w:rPr>
                <w:rFonts w:ascii="Arial Narrow" w:eastAsia="MS PGothic" w:hAnsi="Arial Narrow"/>
                <w:b/>
                <w:bCs/>
                <w:kern w:val="0"/>
                <w:sz w:val="20"/>
                <w:szCs w:val="20"/>
              </w:rPr>
            </w:pPr>
          </w:p>
        </w:tc>
        <w:tc>
          <w:tcPr>
            <w:tcW w:w="1133" w:type="dxa"/>
            <w:vMerge/>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widowControl/>
              <w:spacing w:line="200" w:lineRule="exact"/>
              <w:ind w:left="0"/>
              <w:jc w:val="center"/>
              <w:rPr>
                <w:rFonts w:ascii="Arial Narrow" w:eastAsia="MS PGothic" w:hAnsi="Arial Narrow"/>
                <w:b/>
                <w:bCs/>
                <w:kern w:val="0"/>
                <w:sz w:val="20"/>
                <w:szCs w:val="20"/>
              </w:rPr>
            </w:pPr>
          </w:p>
        </w:tc>
        <w:tc>
          <w:tcPr>
            <w:tcW w:w="2115" w:type="dxa"/>
            <w:vMerge/>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widowControl/>
              <w:spacing w:line="200" w:lineRule="exact"/>
              <w:ind w:left="0"/>
              <w:jc w:val="center"/>
              <w:rPr>
                <w:rFonts w:ascii="Arial Narrow" w:eastAsia="MS PGothic" w:hAnsi="Arial Narrow"/>
                <w:b/>
                <w:bCs/>
                <w:kern w:val="0"/>
                <w:sz w:val="20"/>
                <w:szCs w:val="20"/>
              </w:rPr>
            </w:pPr>
          </w:p>
        </w:tc>
        <w:tc>
          <w:tcPr>
            <w:tcW w:w="496" w:type="dxa"/>
            <w:vMerge/>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widowControl/>
              <w:spacing w:line="200" w:lineRule="exact"/>
              <w:ind w:left="0"/>
              <w:jc w:val="center"/>
              <w:rPr>
                <w:rFonts w:ascii="Arial Narrow" w:eastAsia="MS PGothic" w:hAnsi="Arial Narrow"/>
                <w:b/>
                <w:bCs/>
                <w:kern w:val="0"/>
                <w:sz w:val="20"/>
                <w:szCs w:val="20"/>
              </w:rPr>
            </w:pPr>
          </w:p>
        </w:tc>
        <w:tc>
          <w:tcPr>
            <w:tcW w:w="786" w:type="dxa"/>
            <w:vMerge/>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widowControl/>
              <w:spacing w:line="200" w:lineRule="exact"/>
              <w:ind w:left="0"/>
              <w:jc w:val="center"/>
              <w:rPr>
                <w:rFonts w:ascii="Arial Narrow" w:eastAsia="MS PGothic" w:hAnsi="Arial Narrow"/>
                <w:b/>
                <w:bCs/>
                <w:kern w:val="0"/>
                <w:sz w:val="20"/>
                <w:szCs w:val="20"/>
              </w:rPr>
            </w:pPr>
          </w:p>
        </w:tc>
        <w:tc>
          <w:tcPr>
            <w:tcW w:w="628" w:type="dxa"/>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autoSpaceDE w:val="0"/>
              <w:autoSpaceDN w:val="0"/>
              <w:adjustRightInd w:val="0"/>
              <w:spacing w:line="200" w:lineRule="exact"/>
              <w:ind w:left="0"/>
              <w:jc w:val="center"/>
              <w:rPr>
                <w:rFonts w:ascii="Arial Narrow" w:eastAsia="MS PGothic" w:hAnsi="Arial Narrow"/>
                <w:b/>
                <w:bCs/>
                <w:kern w:val="0"/>
                <w:sz w:val="20"/>
                <w:szCs w:val="20"/>
              </w:rPr>
            </w:pPr>
            <w:r w:rsidRPr="009465E0">
              <w:rPr>
                <w:rFonts w:ascii="Arial Narrow" w:eastAsia="MS PGothic" w:hAnsi="Arial Narrow"/>
                <w:b/>
                <w:bCs/>
                <w:kern w:val="0"/>
                <w:sz w:val="20"/>
                <w:szCs w:val="20"/>
              </w:rPr>
              <w:t>New</w:t>
            </w:r>
          </w:p>
        </w:tc>
        <w:tc>
          <w:tcPr>
            <w:tcW w:w="1296" w:type="dxa"/>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autoSpaceDE w:val="0"/>
              <w:autoSpaceDN w:val="0"/>
              <w:adjustRightInd w:val="0"/>
              <w:spacing w:line="200" w:lineRule="exact"/>
              <w:ind w:left="0"/>
              <w:jc w:val="center"/>
              <w:rPr>
                <w:rFonts w:ascii="Arial Narrow" w:eastAsia="MS Mincho" w:hAnsi="Arial Narrow"/>
                <w:b/>
                <w:bCs/>
                <w:kern w:val="0"/>
                <w:sz w:val="20"/>
                <w:szCs w:val="20"/>
              </w:rPr>
            </w:pPr>
            <w:r w:rsidRPr="009465E0">
              <w:rPr>
                <w:rFonts w:ascii="Arial Narrow" w:eastAsia="MS PGothic" w:hAnsi="Arial Narrow"/>
                <w:b/>
                <w:bCs/>
                <w:kern w:val="0"/>
                <w:sz w:val="20"/>
                <w:szCs w:val="20"/>
              </w:rPr>
              <w:t>Improvement / Rehabili</w:t>
            </w:r>
            <w:r w:rsidRPr="009465E0">
              <w:rPr>
                <w:rFonts w:ascii="Arial Narrow" w:eastAsia="MS Mincho" w:hAnsi="Arial Narrow"/>
                <w:b/>
                <w:bCs/>
                <w:kern w:val="0"/>
                <w:sz w:val="20"/>
                <w:szCs w:val="20"/>
              </w:rPr>
              <w:t>tation</w:t>
            </w:r>
          </w:p>
        </w:tc>
        <w:tc>
          <w:tcPr>
            <w:tcW w:w="1282" w:type="dxa"/>
            <w:vMerge/>
            <w:tcBorders>
              <w:top w:val="single" w:sz="6" w:space="0" w:color="auto"/>
              <w:left w:val="single" w:sz="6" w:space="0" w:color="auto"/>
              <w:bottom w:val="double" w:sz="6" w:space="0" w:color="auto"/>
              <w:right w:val="single" w:sz="6" w:space="0" w:color="auto"/>
            </w:tcBorders>
            <w:vAlign w:val="center"/>
            <w:hideMark/>
          </w:tcPr>
          <w:p w:rsidR="007B1867" w:rsidRPr="009465E0" w:rsidRDefault="007B1867" w:rsidP="008C3D18">
            <w:pPr>
              <w:widowControl/>
              <w:spacing w:line="200" w:lineRule="exact"/>
              <w:ind w:left="0"/>
              <w:jc w:val="center"/>
              <w:rPr>
                <w:rFonts w:ascii="Arial Narrow" w:eastAsia="MS PGothic" w:hAnsi="Arial Narrow"/>
                <w:b/>
                <w:bCs/>
                <w:kern w:val="0"/>
                <w:sz w:val="20"/>
                <w:szCs w:val="20"/>
              </w:rPr>
            </w:pPr>
          </w:p>
        </w:tc>
      </w:tr>
      <w:tr w:rsidR="007B1867" w:rsidRPr="009465E0" w:rsidTr="00E21402">
        <w:trPr>
          <w:jc w:val="center"/>
        </w:trPr>
        <w:tc>
          <w:tcPr>
            <w:tcW w:w="458" w:type="dxa"/>
            <w:vMerge w:val="restart"/>
            <w:tcBorders>
              <w:top w:val="double" w:sz="6" w:space="0" w:color="auto"/>
              <w:left w:val="single" w:sz="6"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6</w:t>
            </w:r>
          </w:p>
        </w:tc>
        <w:tc>
          <w:tcPr>
            <w:tcW w:w="864" w:type="dxa"/>
            <w:vMerge w:val="restart"/>
            <w:tcBorders>
              <w:top w:val="double" w:sz="6" w:space="0" w:color="auto"/>
              <w:left w:val="single" w:sz="6"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Municipal Facilities</w:t>
            </w:r>
          </w:p>
        </w:tc>
        <w:tc>
          <w:tcPr>
            <w:tcW w:w="1133" w:type="dxa"/>
            <w:tcBorders>
              <w:top w:val="double" w:sz="6"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Bus terminal</w:t>
            </w:r>
          </w:p>
        </w:tc>
        <w:tc>
          <w:tcPr>
            <w:tcW w:w="2115" w:type="dxa"/>
            <w:tcBorders>
              <w:top w:val="double" w:sz="6"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 xml:space="preserve">Terminal building, platform, Internal drainage </w:t>
            </w:r>
          </w:p>
        </w:tc>
        <w:tc>
          <w:tcPr>
            <w:tcW w:w="496" w:type="dxa"/>
            <w:tcBorders>
              <w:top w:val="double" w:sz="6"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786" w:type="dxa"/>
            <w:tcBorders>
              <w:top w:val="double" w:sz="6"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3</w:t>
            </w:r>
          </w:p>
        </w:tc>
        <w:tc>
          <w:tcPr>
            <w:tcW w:w="628" w:type="dxa"/>
            <w:tcBorders>
              <w:top w:val="double" w:sz="6"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w:t>
            </w:r>
          </w:p>
        </w:tc>
        <w:tc>
          <w:tcPr>
            <w:tcW w:w="1296" w:type="dxa"/>
            <w:tcBorders>
              <w:top w:val="double" w:sz="6"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1282" w:type="dxa"/>
            <w:tcBorders>
              <w:top w:val="double" w:sz="6"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5.00</w:t>
            </w:r>
          </w:p>
        </w:tc>
      </w:tr>
      <w:tr w:rsidR="007B1867" w:rsidRPr="009465E0" w:rsidTr="00E21402">
        <w:trPr>
          <w:jc w:val="center"/>
        </w:trPr>
        <w:tc>
          <w:tcPr>
            <w:tcW w:w="458"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864"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1133"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Truck terminal</w:t>
            </w:r>
          </w:p>
        </w:tc>
        <w:tc>
          <w:tcPr>
            <w:tcW w:w="2115"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Terminal Building, platform, Internal drainage</w:t>
            </w:r>
          </w:p>
        </w:tc>
        <w:tc>
          <w:tcPr>
            <w:tcW w:w="496"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786"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w:t>
            </w:r>
          </w:p>
        </w:tc>
        <w:tc>
          <w:tcPr>
            <w:tcW w:w="628"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1296"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1282"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2.00</w:t>
            </w:r>
          </w:p>
        </w:tc>
      </w:tr>
      <w:tr w:rsidR="007B1867" w:rsidRPr="009465E0" w:rsidTr="00E21402">
        <w:trPr>
          <w:jc w:val="center"/>
        </w:trPr>
        <w:tc>
          <w:tcPr>
            <w:tcW w:w="458"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864"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1133"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Vehicle  parking</w:t>
            </w:r>
          </w:p>
        </w:tc>
        <w:tc>
          <w:tcPr>
            <w:tcW w:w="2115"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 xml:space="preserve">For motor vehicle, CNG, rickshaw </w:t>
            </w:r>
          </w:p>
        </w:tc>
        <w:tc>
          <w:tcPr>
            <w:tcW w:w="496"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786"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628"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w:t>
            </w:r>
          </w:p>
        </w:tc>
        <w:tc>
          <w:tcPr>
            <w:tcW w:w="1296"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1282"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10.00</w:t>
            </w:r>
          </w:p>
        </w:tc>
      </w:tr>
      <w:tr w:rsidR="007B1867" w:rsidRPr="009465E0" w:rsidTr="00E21402">
        <w:trPr>
          <w:jc w:val="center"/>
        </w:trPr>
        <w:tc>
          <w:tcPr>
            <w:tcW w:w="458"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864"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1133"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Market</w:t>
            </w:r>
          </w:p>
        </w:tc>
        <w:tc>
          <w:tcPr>
            <w:tcW w:w="2115"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Kitchen market, Super market</w:t>
            </w:r>
          </w:p>
        </w:tc>
        <w:tc>
          <w:tcPr>
            <w:tcW w:w="496"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786"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right="100"/>
              <w:jc w:val="right"/>
              <w:rPr>
                <w:rFonts w:ascii="Arial Narrow" w:eastAsia="MS PGothic" w:hAnsi="Arial Narrow"/>
                <w:kern w:val="0"/>
                <w:sz w:val="20"/>
                <w:szCs w:val="20"/>
              </w:rPr>
            </w:pPr>
            <w:r w:rsidRPr="009465E0">
              <w:rPr>
                <w:rFonts w:ascii="Arial Narrow" w:eastAsia="MS PGothic" w:hAnsi="Arial Narrow"/>
                <w:kern w:val="0"/>
                <w:sz w:val="20"/>
                <w:szCs w:val="20"/>
              </w:rPr>
              <w:t>29 (small,big)</w:t>
            </w:r>
          </w:p>
        </w:tc>
        <w:tc>
          <w:tcPr>
            <w:tcW w:w="628"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5 super mkt.</w:t>
            </w:r>
          </w:p>
        </w:tc>
        <w:tc>
          <w:tcPr>
            <w:tcW w:w="1296"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1282"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100.00</w:t>
            </w:r>
          </w:p>
        </w:tc>
      </w:tr>
      <w:tr w:rsidR="007B1867" w:rsidRPr="009465E0" w:rsidTr="00E21402">
        <w:trPr>
          <w:jc w:val="center"/>
        </w:trPr>
        <w:tc>
          <w:tcPr>
            <w:tcW w:w="458"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864"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1133"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City corporation office building</w:t>
            </w:r>
          </w:p>
        </w:tc>
        <w:tc>
          <w:tcPr>
            <w:tcW w:w="2115"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CC main office, Community center, Ward office</w:t>
            </w:r>
          </w:p>
        </w:tc>
        <w:tc>
          <w:tcPr>
            <w:tcW w:w="496"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786"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Nil / Nil / Nil</w:t>
            </w:r>
          </w:p>
        </w:tc>
        <w:tc>
          <w:tcPr>
            <w:tcW w:w="628"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 xml:space="preserve">1, 4 &amp; 27 </w:t>
            </w:r>
          </w:p>
        </w:tc>
        <w:tc>
          <w:tcPr>
            <w:tcW w:w="1296"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1282"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120.00</w:t>
            </w:r>
          </w:p>
        </w:tc>
      </w:tr>
      <w:tr w:rsidR="007B1867" w:rsidRPr="009465E0" w:rsidTr="00E21402">
        <w:trPr>
          <w:jc w:val="center"/>
        </w:trPr>
        <w:tc>
          <w:tcPr>
            <w:tcW w:w="458"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864"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1133"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Auditorium, Public hall, Cultural center</w:t>
            </w:r>
          </w:p>
        </w:tc>
        <w:tc>
          <w:tcPr>
            <w:tcW w:w="2115"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Auditorium, Public hall, Cultural center</w:t>
            </w:r>
          </w:p>
        </w:tc>
        <w:tc>
          <w:tcPr>
            <w:tcW w:w="496"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786"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w:t>
            </w:r>
          </w:p>
        </w:tc>
        <w:tc>
          <w:tcPr>
            <w:tcW w:w="628"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w:t>
            </w:r>
          </w:p>
        </w:tc>
        <w:tc>
          <w:tcPr>
            <w:tcW w:w="1296"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1282"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3.60</w:t>
            </w:r>
          </w:p>
        </w:tc>
      </w:tr>
      <w:tr w:rsidR="007B1867" w:rsidRPr="009465E0" w:rsidTr="00E21402">
        <w:trPr>
          <w:jc w:val="center"/>
        </w:trPr>
        <w:tc>
          <w:tcPr>
            <w:tcW w:w="458"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864"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1133"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 xml:space="preserve">Open Space </w:t>
            </w:r>
          </w:p>
        </w:tc>
        <w:tc>
          <w:tcPr>
            <w:tcW w:w="2115"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Park, Ground</w:t>
            </w:r>
          </w:p>
        </w:tc>
        <w:tc>
          <w:tcPr>
            <w:tcW w:w="496"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786"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2</w:t>
            </w:r>
          </w:p>
        </w:tc>
        <w:tc>
          <w:tcPr>
            <w:tcW w:w="628"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4</w:t>
            </w:r>
          </w:p>
        </w:tc>
        <w:tc>
          <w:tcPr>
            <w:tcW w:w="1296"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1282"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40.00</w:t>
            </w:r>
          </w:p>
        </w:tc>
      </w:tr>
      <w:tr w:rsidR="007B1867" w:rsidRPr="009465E0" w:rsidTr="00E21402">
        <w:trPr>
          <w:jc w:val="center"/>
        </w:trPr>
        <w:tc>
          <w:tcPr>
            <w:tcW w:w="458"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864"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1133"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Street light (light and pole)</w:t>
            </w:r>
          </w:p>
        </w:tc>
        <w:tc>
          <w:tcPr>
            <w:tcW w:w="2115"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Light, pole, solar panel</w:t>
            </w:r>
          </w:p>
        </w:tc>
        <w:tc>
          <w:tcPr>
            <w:tcW w:w="496"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786"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Lt-2544  pole-9657</w:t>
            </w:r>
          </w:p>
        </w:tc>
        <w:tc>
          <w:tcPr>
            <w:tcW w:w="628"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po-1600  Lt-1600</w:t>
            </w:r>
          </w:p>
        </w:tc>
        <w:tc>
          <w:tcPr>
            <w:tcW w:w="1296"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0.00</w:t>
            </w:r>
          </w:p>
        </w:tc>
        <w:tc>
          <w:tcPr>
            <w:tcW w:w="1282"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30.00</w:t>
            </w:r>
          </w:p>
        </w:tc>
      </w:tr>
      <w:tr w:rsidR="007B1867" w:rsidRPr="009465E0" w:rsidTr="00E21402">
        <w:trPr>
          <w:jc w:val="center"/>
        </w:trPr>
        <w:tc>
          <w:tcPr>
            <w:tcW w:w="458"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864"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1133"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Landscaping and beautification,</w:t>
            </w:r>
          </w:p>
        </w:tc>
        <w:tc>
          <w:tcPr>
            <w:tcW w:w="2115"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 xml:space="preserve">Planting, Water body improvement, monument, </w:t>
            </w:r>
          </w:p>
        </w:tc>
        <w:tc>
          <w:tcPr>
            <w:tcW w:w="496"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786"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Nil</w:t>
            </w:r>
          </w:p>
        </w:tc>
        <w:tc>
          <w:tcPr>
            <w:tcW w:w="628"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1296"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1282"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100.00</w:t>
            </w:r>
          </w:p>
        </w:tc>
      </w:tr>
      <w:tr w:rsidR="007B1867" w:rsidRPr="009465E0" w:rsidTr="00E21402">
        <w:trPr>
          <w:jc w:val="center"/>
        </w:trPr>
        <w:tc>
          <w:tcPr>
            <w:tcW w:w="458"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864"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1133"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Grave yard</w:t>
            </w:r>
          </w:p>
        </w:tc>
        <w:tc>
          <w:tcPr>
            <w:tcW w:w="2115"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 xml:space="preserve">Gate and wall, lighting, drainage, </w:t>
            </w:r>
          </w:p>
        </w:tc>
        <w:tc>
          <w:tcPr>
            <w:tcW w:w="496"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786"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17</w:t>
            </w:r>
          </w:p>
        </w:tc>
        <w:tc>
          <w:tcPr>
            <w:tcW w:w="628"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1296"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17</w:t>
            </w:r>
          </w:p>
        </w:tc>
        <w:tc>
          <w:tcPr>
            <w:tcW w:w="1282"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8.50</w:t>
            </w:r>
          </w:p>
        </w:tc>
      </w:tr>
      <w:tr w:rsidR="007B1867" w:rsidRPr="009465E0" w:rsidTr="00E21402">
        <w:trPr>
          <w:jc w:val="center"/>
        </w:trPr>
        <w:tc>
          <w:tcPr>
            <w:tcW w:w="458"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864"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1133"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Sports Facility</w:t>
            </w:r>
          </w:p>
        </w:tc>
        <w:tc>
          <w:tcPr>
            <w:tcW w:w="2115"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 xml:space="preserve">Gym, stadium </w:t>
            </w:r>
          </w:p>
        </w:tc>
        <w:tc>
          <w:tcPr>
            <w:tcW w:w="496"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786"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13</w:t>
            </w:r>
          </w:p>
        </w:tc>
        <w:tc>
          <w:tcPr>
            <w:tcW w:w="628"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2</w:t>
            </w:r>
          </w:p>
        </w:tc>
        <w:tc>
          <w:tcPr>
            <w:tcW w:w="1296"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13</w:t>
            </w:r>
          </w:p>
        </w:tc>
        <w:tc>
          <w:tcPr>
            <w:tcW w:w="1282"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66.50</w:t>
            </w:r>
          </w:p>
        </w:tc>
      </w:tr>
      <w:tr w:rsidR="007B1867" w:rsidRPr="009465E0" w:rsidTr="00E21402">
        <w:trPr>
          <w:jc w:val="center"/>
        </w:trPr>
        <w:tc>
          <w:tcPr>
            <w:tcW w:w="458"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864" w:type="dxa"/>
            <w:vMerge/>
            <w:tcBorders>
              <w:left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1133"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Upgrading informal settlement</w:t>
            </w:r>
          </w:p>
        </w:tc>
        <w:tc>
          <w:tcPr>
            <w:tcW w:w="2115"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Re-arrangement of informal shops</w:t>
            </w:r>
          </w:p>
        </w:tc>
        <w:tc>
          <w:tcPr>
            <w:tcW w:w="496" w:type="dxa"/>
            <w:tcBorders>
              <w:top w:val="single" w:sz="2" w:space="0" w:color="auto"/>
              <w:left w:val="single" w:sz="6" w:space="0" w:color="auto"/>
              <w:bottom w:val="single" w:sz="2"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Nos</w:t>
            </w:r>
          </w:p>
        </w:tc>
        <w:tc>
          <w:tcPr>
            <w:tcW w:w="786"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628"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1296"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0</w:t>
            </w:r>
          </w:p>
        </w:tc>
        <w:tc>
          <w:tcPr>
            <w:tcW w:w="1282" w:type="dxa"/>
            <w:tcBorders>
              <w:top w:val="single" w:sz="2" w:space="0" w:color="auto"/>
              <w:left w:val="single" w:sz="6" w:space="0" w:color="auto"/>
              <w:bottom w:val="single" w:sz="2"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5.00</w:t>
            </w:r>
          </w:p>
        </w:tc>
      </w:tr>
      <w:tr w:rsidR="007B1867" w:rsidRPr="009465E0" w:rsidTr="00E21402">
        <w:trPr>
          <w:jc w:val="center"/>
        </w:trPr>
        <w:tc>
          <w:tcPr>
            <w:tcW w:w="458" w:type="dxa"/>
            <w:vMerge/>
            <w:tcBorders>
              <w:left w:val="single" w:sz="6" w:space="0" w:color="auto"/>
              <w:bottom w:val="doub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864" w:type="dxa"/>
            <w:vMerge/>
            <w:tcBorders>
              <w:left w:val="single" w:sz="6" w:space="0" w:color="auto"/>
              <w:bottom w:val="doub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1133" w:type="dxa"/>
            <w:tcBorders>
              <w:top w:val="single" w:sz="2" w:space="0" w:color="auto"/>
              <w:left w:val="single" w:sz="6" w:space="0" w:color="auto"/>
              <w:bottom w:val="doub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2115" w:type="dxa"/>
            <w:tcBorders>
              <w:top w:val="single" w:sz="2" w:space="0" w:color="auto"/>
              <w:left w:val="single" w:sz="6" w:space="0" w:color="auto"/>
              <w:bottom w:val="double" w:sz="6" w:space="0" w:color="auto"/>
              <w:right w:val="single" w:sz="6" w:space="0" w:color="auto"/>
            </w:tcBorders>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Total cost of the sector</w:t>
            </w:r>
          </w:p>
        </w:tc>
        <w:tc>
          <w:tcPr>
            <w:tcW w:w="496" w:type="dxa"/>
            <w:tcBorders>
              <w:top w:val="single" w:sz="2" w:space="0" w:color="auto"/>
              <w:left w:val="single" w:sz="6" w:space="0" w:color="auto"/>
              <w:bottom w:val="doub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786" w:type="dxa"/>
            <w:tcBorders>
              <w:top w:val="single" w:sz="2" w:space="0" w:color="auto"/>
              <w:left w:val="single" w:sz="6" w:space="0" w:color="auto"/>
              <w:bottom w:val="double" w:sz="6" w:space="0" w:color="auto"/>
              <w:right w:val="single" w:sz="6" w:space="0" w:color="auto"/>
            </w:tcBorders>
            <w:vAlign w:val="bottom"/>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p>
        </w:tc>
        <w:tc>
          <w:tcPr>
            <w:tcW w:w="628" w:type="dxa"/>
            <w:tcBorders>
              <w:top w:val="single" w:sz="2" w:space="0" w:color="auto"/>
              <w:left w:val="single" w:sz="6" w:space="0" w:color="auto"/>
              <w:bottom w:val="double" w:sz="6" w:space="0" w:color="auto"/>
              <w:right w:val="single" w:sz="6" w:space="0" w:color="auto"/>
            </w:tcBorders>
            <w:vAlign w:val="bottom"/>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p>
        </w:tc>
        <w:tc>
          <w:tcPr>
            <w:tcW w:w="1296" w:type="dxa"/>
            <w:tcBorders>
              <w:top w:val="single" w:sz="2" w:space="0" w:color="auto"/>
              <w:left w:val="single" w:sz="6" w:space="0" w:color="auto"/>
              <w:bottom w:val="double" w:sz="6" w:space="0" w:color="auto"/>
              <w:right w:val="single" w:sz="6" w:space="0" w:color="auto"/>
            </w:tcBorders>
            <w:vAlign w:val="bottom"/>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p>
        </w:tc>
        <w:tc>
          <w:tcPr>
            <w:tcW w:w="1282" w:type="dxa"/>
            <w:tcBorders>
              <w:top w:val="single" w:sz="2" w:space="0" w:color="auto"/>
              <w:left w:val="single" w:sz="6" w:space="0" w:color="auto"/>
              <w:bottom w:val="double" w:sz="6"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490.60</w:t>
            </w:r>
          </w:p>
        </w:tc>
      </w:tr>
      <w:tr w:rsidR="007B1867" w:rsidRPr="009465E0" w:rsidTr="00E21402">
        <w:trPr>
          <w:jc w:val="center"/>
        </w:trPr>
        <w:tc>
          <w:tcPr>
            <w:tcW w:w="458" w:type="dxa"/>
            <w:tcBorders>
              <w:top w:val="double" w:sz="6" w:space="0" w:color="auto"/>
              <w:left w:val="single" w:sz="6" w:space="0" w:color="auto"/>
              <w:bottom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864" w:type="dxa"/>
            <w:tcBorders>
              <w:top w:val="double" w:sz="6" w:space="0" w:color="auto"/>
              <w:left w:val="single" w:sz="6" w:space="0" w:color="auto"/>
              <w:bottom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1133" w:type="dxa"/>
            <w:tcBorders>
              <w:top w:val="double" w:sz="6" w:space="0" w:color="auto"/>
              <w:left w:val="single" w:sz="6" w:space="0" w:color="auto"/>
              <w:bottom w:val="single" w:sz="6" w:space="0" w:color="auto"/>
              <w:right w:val="single" w:sz="6" w:space="0" w:color="auto"/>
            </w:tcBorders>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2115" w:type="dxa"/>
            <w:tcBorders>
              <w:top w:val="double" w:sz="6" w:space="0" w:color="auto"/>
              <w:left w:val="single" w:sz="6" w:space="0" w:color="auto"/>
              <w:bottom w:val="single" w:sz="6" w:space="0" w:color="auto"/>
              <w:right w:val="single" w:sz="6" w:space="0" w:color="auto"/>
            </w:tcBorders>
            <w:vAlign w:val="center"/>
            <w:hideMark/>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r w:rsidRPr="009465E0">
              <w:rPr>
                <w:rFonts w:ascii="Arial Narrow" w:eastAsia="MS PGothic" w:hAnsi="Arial Narrow"/>
                <w:kern w:val="0"/>
                <w:sz w:val="20"/>
                <w:szCs w:val="20"/>
              </w:rPr>
              <w:t>CC wise grand total cost=</w:t>
            </w:r>
          </w:p>
        </w:tc>
        <w:tc>
          <w:tcPr>
            <w:tcW w:w="496" w:type="dxa"/>
            <w:tcBorders>
              <w:top w:val="double" w:sz="6" w:space="0" w:color="auto"/>
              <w:left w:val="single" w:sz="6" w:space="0" w:color="auto"/>
              <w:bottom w:val="single" w:sz="6" w:space="0" w:color="auto"/>
              <w:right w:val="single" w:sz="6" w:space="0" w:color="auto"/>
            </w:tcBorders>
            <w:vAlign w:val="center"/>
          </w:tcPr>
          <w:p w:rsidR="007B1867" w:rsidRPr="009465E0" w:rsidRDefault="007B1867" w:rsidP="008C3D18">
            <w:pPr>
              <w:autoSpaceDE w:val="0"/>
              <w:autoSpaceDN w:val="0"/>
              <w:adjustRightInd w:val="0"/>
              <w:spacing w:line="200" w:lineRule="exact"/>
              <w:ind w:left="0"/>
              <w:jc w:val="left"/>
              <w:rPr>
                <w:rFonts w:ascii="Arial Narrow" w:eastAsia="MS PGothic" w:hAnsi="Arial Narrow"/>
                <w:kern w:val="0"/>
                <w:sz w:val="20"/>
                <w:szCs w:val="20"/>
              </w:rPr>
            </w:pPr>
          </w:p>
        </w:tc>
        <w:tc>
          <w:tcPr>
            <w:tcW w:w="786" w:type="dxa"/>
            <w:tcBorders>
              <w:top w:val="double" w:sz="6" w:space="0" w:color="auto"/>
              <w:left w:val="single" w:sz="6" w:space="0" w:color="auto"/>
              <w:bottom w:val="single" w:sz="6" w:space="0" w:color="auto"/>
              <w:right w:val="single" w:sz="6" w:space="0" w:color="auto"/>
            </w:tcBorders>
            <w:vAlign w:val="bottom"/>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p>
        </w:tc>
        <w:tc>
          <w:tcPr>
            <w:tcW w:w="628" w:type="dxa"/>
            <w:tcBorders>
              <w:top w:val="double" w:sz="6" w:space="0" w:color="auto"/>
              <w:left w:val="single" w:sz="6" w:space="0" w:color="auto"/>
              <w:bottom w:val="single" w:sz="6" w:space="0" w:color="auto"/>
              <w:right w:val="single" w:sz="6" w:space="0" w:color="auto"/>
            </w:tcBorders>
            <w:vAlign w:val="bottom"/>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p>
        </w:tc>
        <w:tc>
          <w:tcPr>
            <w:tcW w:w="1296" w:type="dxa"/>
            <w:tcBorders>
              <w:top w:val="double" w:sz="6" w:space="0" w:color="auto"/>
              <w:left w:val="single" w:sz="6" w:space="0" w:color="auto"/>
              <w:bottom w:val="single" w:sz="6" w:space="0" w:color="auto"/>
              <w:right w:val="single" w:sz="6" w:space="0" w:color="auto"/>
            </w:tcBorders>
            <w:vAlign w:val="bottom"/>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p>
        </w:tc>
        <w:tc>
          <w:tcPr>
            <w:tcW w:w="1282" w:type="dxa"/>
            <w:tcBorders>
              <w:top w:val="double" w:sz="6" w:space="0" w:color="auto"/>
              <w:left w:val="single" w:sz="6" w:space="0" w:color="auto"/>
              <w:bottom w:val="single" w:sz="6" w:space="0" w:color="auto"/>
              <w:right w:val="single" w:sz="6" w:space="0" w:color="auto"/>
            </w:tcBorders>
            <w:vAlign w:val="bottom"/>
            <w:hideMark/>
          </w:tcPr>
          <w:p w:rsidR="007B1867" w:rsidRPr="009465E0" w:rsidRDefault="007B1867" w:rsidP="008C3D18">
            <w:pPr>
              <w:autoSpaceDE w:val="0"/>
              <w:autoSpaceDN w:val="0"/>
              <w:adjustRightInd w:val="0"/>
              <w:spacing w:line="200" w:lineRule="exact"/>
              <w:ind w:left="0"/>
              <w:jc w:val="right"/>
              <w:rPr>
                <w:rFonts w:ascii="Arial Narrow" w:eastAsia="MS PGothic" w:hAnsi="Arial Narrow"/>
                <w:kern w:val="0"/>
                <w:sz w:val="20"/>
                <w:szCs w:val="20"/>
              </w:rPr>
            </w:pPr>
            <w:r w:rsidRPr="009465E0">
              <w:rPr>
                <w:rFonts w:ascii="Arial Narrow" w:eastAsia="MS PGothic" w:hAnsi="Arial Narrow"/>
                <w:kern w:val="0"/>
                <w:sz w:val="20"/>
                <w:szCs w:val="20"/>
              </w:rPr>
              <w:t>4868.35</w:t>
            </w:r>
          </w:p>
        </w:tc>
      </w:tr>
    </w:tbl>
    <w:p w:rsidR="007B1867" w:rsidRPr="009465E0" w:rsidRDefault="007B1867" w:rsidP="007B1867">
      <w:pPr>
        <w:spacing w:line="220" w:lineRule="exact"/>
        <w:rPr>
          <w:rFonts w:ascii="Arial Narrow" w:hAnsi="Arial Narrow"/>
          <w:sz w:val="20"/>
          <w:szCs w:val="20"/>
        </w:rPr>
      </w:pPr>
    </w:p>
    <w:p w:rsidR="007B1867" w:rsidRPr="009465E0" w:rsidRDefault="007B1867" w:rsidP="007B1867">
      <w:pPr>
        <w:spacing w:line="220" w:lineRule="exact"/>
        <w:rPr>
          <w:rFonts w:ascii="Arial Narrow" w:hAnsi="Arial Narrow"/>
          <w:sz w:val="20"/>
          <w:szCs w:val="20"/>
        </w:rPr>
      </w:pPr>
    </w:p>
    <w:p w:rsidR="007B1867" w:rsidRPr="009465E0" w:rsidRDefault="007B1867" w:rsidP="007B1867">
      <w:pPr>
        <w:spacing w:line="220" w:lineRule="exact"/>
        <w:rPr>
          <w:rFonts w:ascii="Arial Narrow" w:hAnsi="Arial Narrow"/>
          <w:sz w:val="20"/>
          <w:szCs w:val="20"/>
        </w:rPr>
      </w:pPr>
    </w:p>
    <w:p w:rsidR="007B1867" w:rsidRPr="009465E0" w:rsidRDefault="007B1867" w:rsidP="00F20342">
      <w:pPr>
        <w:spacing w:line="220" w:lineRule="exact"/>
        <w:ind w:left="0"/>
        <w:rPr>
          <w:rFonts w:ascii="Arial Narrow" w:hAnsi="Arial Narrow"/>
          <w:sz w:val="20"/>
          <w:szCs w:val="20"/>
        </w:rPr>
      </w:pPr>
    </w:p>
    <w:p w:rsidR="007B1867" w:rsidRPr="009465E0" w:rsidRDefault="007B1867" w:rsidP="007B1867">
      <w:pPr>
        <w:spacing w:line="220" w:lineRule="exact"/>
        <w:rPr>
          <w:rFonts w:ascii="Arial Narrow" w:hAnsi="Arial Narrow"/>
          <w:sz w:val="20"/>
          <w:szCs w:val="20"/>
        </w:rPr>
      </w:pPr>
    </w:p>
    <w:p w:rsidR="00501586" w:rsidRPr="009465E0" w:rsidRDefault="00501586" w:rsidP="00501586">
      <w:pPr>
        <w:ind w:left="0"/>
        <w:sectPr w:rsidR="00501586" w:rsidRPr="009465E0" w:rsidSect="0019294F">
          <w:pgSz w:w="11906" w:h="16838" w:code="9"/>
          <w:pgMar w:top="1418" w:right="1418" w:bottom="1134" w:left="1418" w:header="0" w:footer="0" w:gutter="0"/>
          <w:cols w:space="425"/>
          <w:docGrid w:type="linesAndChars" w:linePitch="360"/>
        </w:sectPr>
      </w:pPr>
    </w:p>
    <w:p w:rsidR="00790EEA" w:rsidRPr="009465E0" w:rsidRDefault="00992CD5" w:rsidP="005F1549">
      <w:pPr>
        <w:pStyle w:val="Heading1"/>
        <w:numPr>
          <w:ilvl w:val="0"/>
          <w:numId w:val="0"/>
        </w:numPr>
        <w:spacing w:afterLines="50"/>
        <w:ind w:left="1701" w:hanging="1701"/>
        <w:rPr>
          <w:lang w:val="en-US" w:eastAsia="ja-JP"/>
        </w:rPr>
      </w:pPr>
      <w:bookmarkStart w:id="100" w:name="_Toc508709813"/>
      <w:r w:rsidRPr="009465E0">
        <w:rPr>
          <w:rFonts w:hint="eastAsia"/>
          <w:lang w:val="en-US" w:eastAsia="ja-JP"/>
        </w:rPr>
        <w:lastRenderedPageBreak/>
        <w:t>APPENDIX-3</w:t>
      </w:r>
      <w:bookmarkEnd w:id="100"/>
    </w:p>
    <w:p w:rsidR="00790EEA" w:rsidRPr="009465E0" w:rsidRDefault="00790EEA" w:rsidP="00790EEA">
      <w:pPr>
        <w:pStyle w:val="Caption"/>
        <w:spacing w:before="120" w:after="120"/>
        <w:rPr>
          <w:lang w:val="en-US"/>
        </w:rPr>
      </w:pPr>
      <w:bookmarkStart w:id="101" w:name="_Toc375755046"/>
      <w:r w:rsidRPr="009465E0">
        <w:rPr>
          <w:lang w:val="en-US"/>
        </w:rPr>
        <w:t xml:space="preserve">Table </w:t>
      </w:r>
      <w:r w:rsidRPr="009465E0">
        <w:rPr>
          <w:rFonts w:hint="eastAsia"/>
          <w:lang w:val="en-US" w:eastAsia="ja-JP"/>
        </w:rPr>
        <w:t>A.8</w:t>
      </w:r>
      <w:r w:rsidRPr="009465E0">
        <w:rPr>
          <w:rFonts w:hint="eastAsia"/>
          <w:noProof/>
          <w:lang w:eastAsia="ja-JP"/>
        </w:rPr>
        <w:t xml:space="preserve">　</w:t>
      </w:r>
      <w:r w:rsidRPr="009465E0">
        <w:rPr>
          <w:rFonts w:hint="eastAsia"/>
          <w:noProof/>
          <w:lang w:val="en-US" w:eastAsia="ja-JP"/>
        </w:rPr>
        <w:t xml:space="preserve">Indicative </w:t>
      </w:r>
      <w:r w:rsidRPr="009465E0">
        <w:rPr>
          <w:lang w:val="en-US"/>
        </w:rPr>
        <w:t xml:space="preserve">SWOT </w:t>
      </w:r>
      <w:r w:rsidRPr="009465E0">
        <w:rPr>
          <w:rFonts w:hint="eastAsia"/>
          <w:lang w:val="en-US" w:eastAsia="ja-JP"/>
        </w:rPr>
        <w:t xml:space="preserve">Analysis </w:t>
      </w:r>
      <w:r w:rsidRPr="009465E0">
        <w:rPr>
          <w:lang w:val="en-US"/>
        </w:rPr>
        <w:t>of NCC</w:t>
      </w:r>
      <w:r w:rsidRPr="009465E0">
        <w:rPr>
          <w:rFonts w:hint="eastAsia"/>
          <w:lang w:val="en-US" w:eastAsia="ja-JP"/>
        </w:rPr>
        <w:t xml:space="preserve"> R</w:t>
      </w:r>
      <w:r w:rsidRPr="009465E0">
        <w:rPr>
          <w:lang w:val="en-US"/>
        </w:rPr>
        <w:t>egarding IDP</w:t>
      </w:r>
      <w:bookmarkEnd w:id="101"/>
    </w:p>
    <w:tbl>
      <w:tblPr>
        <w:tblW w:w="13794" w:type="dxa"/>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8"/>
        <w:gridCol w:w="4084"/>
        <w:gridCol w:w="22"/>
        <w:gridCol w:w="5091"/>
        <w:gridCol w:w="3869"/>
      </w:tblGrid>
      <w:tr w:rsidR="00790EEA" w:rsidRPr="009465E0" w:rsidTr="00790EEA">
        <w:tc>
          <w:tcPr>
            <w:tcW w:w="13794" w:type="dxa"/>
            <w:gridSpan w:val="5"/>
          </w:tcPr>
          <w:p w:rsidR="00790EEA" w:rsidRPr="009465E0" w:rsidRDefault="00790EEA" w:rsidP="00790EEA">
            <w:pPr>
              <w:spacing w:line="220" w:lineRule="exact"/>
              <w:ind w:left="-69"/>
              <w:jc w:val="left"/>
              <w:rPr>
                <w:rFonts w:ascii="Arial Narrow" w:hAnsi="Arial Narrow"/>
                <w:sz w:val="20"/>
                <w:szCs w:val="20"/>
              </w:rPr>
            </w:pPr>
            <w:r w:rsidRPr="009465E0">
              <w:rPr>
                <w:rFonts w:ascii="Arial Narrow" w:hAnsi="Arial Narrow"/>
                <w:sz w:val="20"/>
                <w:szCs w:val="20"/>
              </w:rPr>
              <w:t>Strength</w:t>
            </w:r>
          </w:p>
        </w:tc>
      </w:tr>
      <w:tr w:rsidR="00790EEA" w:rsidRPr="009465E0" w:rsidTr="00682FAB">
        <w:tc>
          <w:tcPr>
            <w:tcW w:w="728" w:type="dxa"/>
          </w:tcPr>
          <w:p w:rsidR="00790EEA" w:rsidRPr="009465E0" w:rsidRDefault="00790EEA" w:rsidP="00790EEA">
            <w:pPr>
              <w:pStyle w:val="ListParagraph"/>
              <w:widowControl/>
              <w:spacing w:line="220" w:lineRule="exact"/>
              <w:ind w:leftChars="0" w:left="0" w:hanging="420"/>
              <w:jc w:val="center"/>
              <w:rPr>
                <w:rFonts w:ascii="Arial Narrow" w:hAnsi="Arial Narrow"/>
                <w:sz w:val="20"/>
                <w:szCs w:val="20"/>
              </w:rPr>
            </w:pPr>
            <w:r w:rsidRPr="009465E0">
              <w:rPr>
                <w:rFonts w:ascii="Arial Narrow" w:hAnsi="Arial Narrow"/>
                <w:sz w:val="20"/>
                <w:szCs w:val="20"/>
              </w:rPr>
              <w:t>1</w:t>
            </w:r>
          </w:p>
        </w:tc>
        <w:tc>
          <w:tcPr>
            <w:tcW w:w="4106" w:type="dxa"/>
            <w:gridSpan w:val="2"/>
          </w:tcPr>
          <w:p w:rsidR="00790EEA" w:rsidRPr="009465E0" w:rsidRDefault="00790EEA" w:rsidP="00790EEA">
            <w:pPr>
              <w:spacing w:line="220" w:lineRule="exact"/>
              <w:ind w:left="-420"/>
              <w:jc w:val="center"/>
              <w:rPr>
                <w:rFonts w:ascii="Arial Narrow" w:hAnsi="Arial Narrow"/>
                <w:sz w:val="20"/>
                <w:szCs w:val="20"/>
              </w:rPr>
            </w:pPr>
            <w:r w:rsidRPr="009465E0">
              <w:rPr>
                <w:rFonts w:ascii="Arial Narrow" w:hAnsi="Arial Narrow"/>
                <w:sz w:val="20"/>
                <w:szCs w:val="20"/>
              </w:rPr>
              <w:t>Governance</w:t>
            </w:r>
          </w:p>
        </w:tc>
        <w:tc>
          <w:tcPr>
            <w:tcW w:w="5091" w:type="dxa"/>
          </w:tcPr>
          <w:p w:rsidR="00790EEA" w:rsidRPr="009465E0" w:rsidRDefault="00790EEA" w:rsidP="00790EEA">
            <w:pPr>
              <w:spacing w:line="220" w:lineRule="exact"/>
              <w:ind w:left="-420"/>
              <w:jc w:val="center"/>
              <w:rPr>
                <w:rFonts w:ascii="Arial Narrow" w:hAnsi="Arial Narrow"/>
                <w:sz w:val="20"/>
                <w:szCs w:val="20"/>
              </w:rPr>
            </w:pPr>
            <w:r w:rsidRPr="009465E0">
              <w:rPr>
                <w:rFonts w:ascii="Arial Narrow" w:hAnsi="Arial Narrow"/>
                <w:sz w:val="20"/>
                <w:szCs w:val="20"/>
              </w:rPr>
              <w:t>Finance</w:t>
            </w:r>
          </w:p>
        </w:tc>
        <w:tc>
          <w:tcPr>
            <w:tcW w:w="3869" w:type="dxa"/>
          </w:tcPr>
          <w:p w:rsidR="00790EEA" w:rsidRPr="009465E0" w:rsidRDefault="00790EEA" w:rsidP="00790EEA">
            <w:pPr>
              <w:spacing w:line="220" w:lineRule="exact"/>
              <w:ind w:left="-420"/>
              <w:jc w:val="center"/>
              <w:rPr>
                <w:rFonts w:ascii="Arial Narrow" w:hAnsi="Arial Narrow"/>
                <w:sz w:val="20"/>
                <w:szCs w:val="20"/>
              </w:rPr>
            </w:pPr>
            <w:r w:rsidRPr="009465E0">
              <w:rPr>
                <w:rFonts w:ascii="Arial Narrow" w:hAnsi="Arial Narrow"/>
                <w:sz w:val="20"/>
                <w:szCs w:val="20"/>
              </w:rPr>
              <w:t>Infrastructure</w:t>
            </w:r>
          </w:p>
        </w:tc>
      </w:tr>
      <w:tr w:rsidR="00790EEA" w:rsidRPr="009465E0" w:rsidTr="00682FAB">
        <w:tc>
          <w:tcPr>
            <w:tcW w:w="728" w:type="dxa"/>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1</w:t>
            </w:r>
          </w:p>
        </w:tc>
        <w:tc>
          <w:tcPr>
            <w:tcW w:w="4106" w:type="dxa"/>
            <w:gridSpan w:val="2"/>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NCC is enhancing its work force</w:t>
            </w:r>
          </w:p>
        </w:tc>
        <w:tc>
          <w:tcPr>
            <w:tcW w:w="5091" w:type="dxa"/>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As the most part of holdings are already registered, revenue from holding tax can be increase if tax collection is properly implemented.</w:t>
            </w:r>
          </w:p>
        </w:tc>
        <w:tc>
          <w:tcPr>
            <w:tcW w:w="3869" w:type="dxa"/>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NCC has capable and motivated planners and engineers.</w:t>
            </w:r>
          </w:p>
        </w:tc>
      </w:tr>
      <w:tr w:rsidR="00790EEA" w:rsidRPr="009465E0" w:rsidTr="00682FAB">
        <w:tc>
          <w:tcPr>
            <w:tcW w:w="728" w:type="dxa"/>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2</w:t>
            </w:r>
          </w:p>
        </w:tc>
        <w:tc>
          <w:tcPr>
            <w:tcW w:w="4106" w:type="dxa"/>
            <w:gridSpan w:val="2"/>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CC has experience in operating TLCC and WLCC as planning system.</w:t>
            </w:r>
          </w:p>
        </w:tc>
        <w:tc>
          <w:tcPr>
            <w:tcW w:w="5091" w:type="dxa"/>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Cash flow in the NCC’s budget will generate abundant surplus,</w:t>
            </w:r>
          </w:p>
        </w:tc>
        <w:tc>
          <w:tcPr>
            <w:tcW w:w="3869" w:type="dxa"/>
          </w:tcPr>
          <w:p w:rsidR="00790EEA" w:rsidRPr="009465E0" w:rsidRDefault="00790EEA" w:rsidP="00790EEA">
            <w:pPr>
              <w:widowControl/>
              <w:spacing w:line="220" w:lineRule="exact"/>
              <w:jc w:val="left"/>
              <w:rPr>
                <w:rFonts w:ascii="Arial Narrow" w:eastAsia="MS PGothic" w:hAnsi="Arial Narrow"/>
                <w:kern w:val="0"/>
                <w:sz w:val="20"/>
                <w:szCs w:val="20"/>
              </w:rPr>
            </w:pPr>
          </w:p>
        </w:tc>
      </w:tr>
      <w:tr w:rsidR="00790EEA" w:rsidRPr="009465E0" w:rsidTr="00682FAB">
        <w:tc>
          <w:tcPr>
            <w:tcW w:w="728" w:type="dxa"/>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3</w:t>
            </w:r>
          </w:p>
        </w:tc>
        <w:tc>
          <w:tcPr>
            <w:tcW w:w="4106" w:type="dxa"/>
            <w:gridSpan w:val="2"/>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NCC conducts regular City Development Coordination Committee</w:t>
            </w:r>
          </w:p>
        </w:tc>
        <w:tc>
          <w:tcPr>
            <w:tcW w:w="5091" w:type="dxa"/>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Prospective surplus can be used for repair/rehabilitation costs (for roads/bridges, drain and others)</w:t>
            </w:r>
          </w:p>
        </w:tc>
        <w:tc>
          <w:tcPr>
            <w:tcW w:w="3869" w:type="dxa"/>
          </w:tcPr>
          <w:p w:rsidR="00790EEA" w:rsidRPr="009465E0" w:rsidRDefault="00790EEA" w:rsidP="00790EEA">
            <w:pPr>
              <w:widowControl/>
              <w:spacing w:line="220" w:lineRule="exact"/>
              <w:jc w:val="left"/>
              <w:rPr>
                <w:rFonts w:ascii="Arial Narrow" w:eastAsia="MS PGothic" w:hAnsi="Arial Narrow"/>
                <w:kern w:val="0"/>
                <w:sz w:val="20"/>
                <w:szCs w:val="20"/>
              </w:rPr>
            </w:pPr>
          </w:p>
        </w:tc>
      </w:tr>
      <w:tr w:rsidR="00790EEA" w:rsidRPr="009465E0" w:rsidTr="00790EEA">
        <w:tc>
          <w:tcPr>
            <w:tcW w:w="13794" w:type="dxa"/>
            <w:gridSpan w:val="5"/>
          </w:tcPr>
          <w:p w:rsidR="00790EEA" w:rsidRPr="009465E0" w:rsidRDefault="00790EEA" w:rsidP="00790EEA">
            <w:pPr>
              <w:spacing w:line="220" w:lineRule="exact"/>
              <w:ind w:left="-69"/>
              <w:jc w:val="left"/>
              <w:rPr>
                <w:rFonts w:ascii="Arial Narrow" w:hAnsi="Arial Narrow"/>
                <w:sz w:val="20"/>
                <w:szCs w:val="20"/>
              </w:rPr>
            </w:pPr>
            <w:r w:rsidRPr="009465E0">
              <w:rPr>
                <w:rFonts w:ascii="Arial Narrow" w:hAnsi="Arial Narrow"/>
                <w:sz w:val="20"/>
                <w:szCs w:val="20"/>
              </w:rPr>
              <w:t>Weakness</w:t>
            </w:r>
          </w:p>
        </w:tc>
      </w:tr>
      <w:tr w:rsidR="00790EEA" w:rsidRPr="009465E0" w:rsidTr="00682FAB">
        <w:tc>
          <w:tcPr>
            <w:tcW w:w="728" w:type="dxa"/>
          </w:tcPr>
          <w:p w:rsidR="00790EEA" w:rsidRPr="009465E0" w:rsidRDefault="00790EEA" w:rsidP="00790EEA">
            <w:pPr>
              <w:pStyle w:val="ListParagraph"/>
              <w:widowControl/>
              <w:spacing w:line="220" w:lineRule="exact"/>
              <w:ind w:leftChars="0" w:left="0" w:hanging="420"/>
              <w:jc w:val="center"/>
              <w:rPr>
                <w:rFonts w:ascii="Arial Narrow" w:hAnsi="Arial Narrow"/>
                <w:sz w:val="20"/>
                <w:szCs w:val="20"/>
              </w:rPr>
            </w:pPr>
          </w:p>
        </w:tc>
        <w:tc>
          <w:tcPr>
            <w:tcW w:w="4106" w:type="dxa"/>
            <w:gridSpan w:val="2"/>
          </w:tcPr>
          <w:p w:rsidR="00790EEA" w:rsidRPr="009465E0" w:rsidRDefault="00790EEA" w:rsidP="00790EEA">
            <w:pPr>
              <w:spacing w:line="220" w:lineRule="exact"/>
              <w:ind w:left="-420"/>
              <w:jc w:val="center"/>
              <w:rPr>
                <w:rFonts w:ascii="Arial Narrow" w:hAnsi="Arial Narrow"/>
                <w:sz w:val="20"/>
                <w:szCs w:val="20"/>
              </w:rPr>
            </w:pPr>
            <w:r w:rsidRPr="009465E0">
              <w:rPr>
                <w:rFonts w:ascii="Arial Narrow" w:hAnsi="Arial Narrow"/>
                <w:sz w:val="20"/>
                <w:szCs w:val="20"/>
              </w:rPr>
              <w:t>Governance</w:t>
            </w:r>
          </w:p>
        </w:tc>
        <w:tc>
          <w:tcPr>
            <w:tcW w:w="5091" w:type="dxa"/>
          </w:tcPr>
          <w:p w:rsidR="00790EEA" w:rsidRPr="009465E0" w:rsidRDefault="00790EEA" w:rsidP="00790EEA">
            <w:pPr>
              <w:spacing w:line="220" w:lineRule="exact"/>
              <w:ind w:left="-420"/>
              <w:jc w:val="center"/>
              <w:rPr>
                <w:rFonts w:ascii="Arial Narrow" w:hAnsi="Arial Narrow"/>
                <w:sz w:val="20"/>
                <w:szCs w:val="20"/>
              </w:rPr>
            </w:pPr>
            <w:r w:rsidRPr="009465E0">
              <w:rPr>
                <w:rFonts w:ascii="Arial Narrow" w:hAnsi="Arial Narrow"/>
                <w:sz w:val="20"/>
                <w:szCs w:val="20"/>
              </w:rPr>
              <w:t>Finance</w:t>
            </w:r>
          </w:p>
        </w:tc>
        <w:tc>
          <w:tcPr>
            <w:tcW w:w="3869" w:type="dxa"/>
          </w:tcPr>
          <w:p w:rsidR="00790EEA" w:rsidRPr="009465E0" w:rsidRDefault="00790EEA" w:rsidP="00790EEA">
            <w:pPr>
              <w:spacing w:line="220" w:lineRule="exact"/>
              <w:ind w:left="-420"/>
              <w:jc w:val="center"/>
              <w:rPr>
                <w:rFonts w:ascii="Arial Narrow" w:hAnsi="Arial Narrow"/>
                <w:sz w:val="20"/>
                <w:szCs w:val="20"/>
              </w:rPr>
            </w:pPr>
            <w:r w:rsidRPr="009465E0">
              <w:rPr>
                <w:rFonts w:ascii="Arial Narrow" w:hAnsi="Arial Narrow"/>
                <w:sz w:val="20"/>
                <w:szCs w:val="20"/>
              </w:rPr>
              <w:t>Infrastructure</w:t>
            </w:r>
          </w:p>
        </w:tc>
      </w:tr>
      <w:tr w:rsidR="00790EEA" w:rsidRPr="009465E0" w:rsidTr="00682FAB">
        <w:tc>
          <w:tcPr>
            <w:tcW w:w="728" w:type="dxa"/>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1</w:t>
            </w:r>
          </w:p>
        </w:tc>
        <w:tc>
          <w:tcPr>
            <w:tcW w:w="4106" w:type="dxa"/>
            <w:gridSpan w:val="2"/>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CCs has no experience to make bylaw or regulations to materialize CC Act</w:t>
            </w:r>
          </w:p>
        </w:tc>
        <w:tc>
          <w:tcPr>
            <w:tcW w:w="5091" w:type="dxa"/>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Capability of tax collection is still weak, accordingly tax collection efficiency is low (55% in 2011-12)</w:t>
            </w:r>
          </w:p>
        </w:tc>
        <w:tc>
          <w:tcPr>
            <w:tcW w:w="3869" w:type="dxa"/>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Water Supply is under WASA and has not been well maintained</w:t>
            </w:r>
          </w:p>
        </w:tc>
      </w:tr>
      <w:tr w:rsidR="00790EEA" w:rsidRPr="009465E0" w:rsidTr="00682FAB">
        <w:tc>
          <w:tcPr>
            <w:tcW w:w="728" w:type="dxa"/>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2</w:t>
            </w:r>
          </w:p>
        </w:tc>
        <w:tc>
          <w:tcPr>
            <w:tcW w:w="4106" w:type="dxa"/>
            <w:gridSpan w:val="2"/>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TLCC and some of WLCC and CBOs are activated, but not well-integrated into planning process.</w:t>
            </w:r>
          </w:p>
        </w:tc>
        <w:tc>
          <w:tcPr>
            <w:tcW w:w="5091" w:type="dxa"/>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CC councilors advocate their</w:t>
            </w:r>
            <w:r w:rsidR="00B21F1C">
              <w:rPr>
                <w:rFonts w:ascii="Arial Narrow" w:eastAsia="MS PGothic" w:hAnsi="Arial Narrow"/>
                <w:kern w:val="0"/>
                <w:sz w:val="20"/>
                <w:szCs w:val="20"/>
              </w:rPr>
              <w:t xml:space="preserve"> </w:t>
            </w:r>
            <w:r w:rsidRPr="009465E0">
              <w:rPr>
                <w:rFonts w:ascii="Arial Narrow" w:eastAsia="MS PGothic" w:hAnsi="Arial Narrow"/>
                <w:kern w:val="0"/>
                <w:sz w:val="20"/>
                <w:szCs w:val="20"/>
              </w:rPr>
              <w:t xml:space="preserve">supporter and try to deduce the tax amount </w:t>
            </w:r>
          </w:p>
        </w:tc>
        <w:tc>
          <w:tcPr>
            <w:tcW w:w="3869" w:type="dxa"/>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 xml:space="preserve">Operation &amp; Maintenance of infrastructure  is not appropriately carried out due to budget and human resource shortage </w:t>
            </w:r>
          </w:p>
        </w:tc>
      </w:tr>
      <w:tr w:rsidR="00790EEA" w:rsidRPr="009465E0" w:rsidTr="00682FAB">
        <w:tc>
          <w:tcPr>
            <w:tcW w:w="728" w:type="dxa"/>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3</w:t>
            </w:r>
          </w:p>
        </w:tc>
        <w:tc>
          <w:tcPr>
            <w:tcW w:w="4106" w:type="dxa"/>
            <w:gridSpan w:val="2"/>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Planning authority belongs to RAJUK and not to NCC</w:t>
            </w:r>
          </w:p>
        </w:tc>
        <w:tc>
          <w:tcPr>
            <w:tcW w:w="5091" w:type="dxa"/>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CC has no experience to handle big among of money from CIGP Team,</w:t>
            </w:r>
          </w:p>
        </w:tc>
        <w:tc>
          <w:tcPr>
            <w:tcW w:w="3869" w:type="dxa"/>
          </w:tcPr>
          <w:p w:rsidR="00790EEA" w:rsidRPr="009465E0" w:rsidRDefault="00790EEA" w:rsidP="00790EEA">
            <w:pPr>
              <w:widowControl/>
              <w:spacing w:line="220" w:lineRule="exact"/>
              <w:jc w:val="left"/>
              <w:rPr>
                <w:rFonts w:ascii="Arial Narrow" w:eastAsia="MS PGothic" w:hAnsi="Arial Narrow"/>
                <w:kern w:val="0"/>
                <w:sz w:val="20"/>
                <w:szCs w:val="20"/>
              </w:rPr>
            </w:pPr>
          </w:p>
        </w:tc>
      </w:tr>
      <w:tr w:rsidR="00790EEA" w:rsidRPr="009465E0" w:rsidTr="00790EEA">
        <w:tc>
          <w:tcPr>
            <w:tcW w:w="13794" w:type="dxa"/>
            <w:gridSpan w:val="5"/>
          </w:tcPr>
          <w:p w:rsidR="00790EEA" w:rsidRPr="009465E0" w:rsidRDefault="00790EEA" w:rsidP="00790EEA">
            <w:pPr>
              <w:spacing w:line="220" w:lineRule="exact"/>
              <w:ind w:left="-69"/>
              <w:jc w:val="left"/>
              <w:rPr>
                <w:rFonts w:ascii="Arial Narrow" w:hAnsi="Arial Narrow"/>
                <w:sz w:val="20"/>
                <w:szCs w:val="20"/>
              </w:rPr>
            </w:pPr>
            <w:r w:rsidRPr="009465E0">
              <w:rPr>
                <w:rFonts w:ascii="Arial Narrow" w:hAnsi="Arial Narrow"/>
                <w:sz w:val="20"/>
                <w:szCs w:val="20"/>
              </w:rPr>
              <w:t>Opportunity</w:t>
            </w:r>
          </w:p>
        </w:tc>
      </w:tr>
      <w:tr w:rsidR="00790EEA" w:rsidRPr="009465E0" w:rsidTr="00682FAB">
        <w:tc>
          <w:tcPr>
            <w:tcW w:w="728" w:type="dxa"/>
          </w:tcPr>
          <w:p w:rsidR="00790EEA" w:rsidRPr="009465E0" w:rsidRDefault="00790EEA" w:rsidP="00790EEA">
            <w:pPr>
              <w:pStyle w:val="ListParagraph"/>
              <w:widowControl/>
              <w:spacing w:line="220" w:lineRule="exact"/>
              <w:ind w:leftChars="0" w:left="0" w:hanging="420"/>
              <w:jc w:val="center"/>
              <w:rPr>
                <w:rFonts w:ascii="Arial Narrow" w:hAnsi="Arial Narrow"/>
                <w:sz w:val="20"/>
                <w:szCs w:val="20"/>
              </w:rPr>
            </w:pPr>
          </w:p>
        </w:tc>
        <w:tc>
          <w:tcPr>
            <w:tcW w:w="4106" w:type="dxa"/>
            <w:gridSpan w:val="2"/>
          </w:tcPr>
          <w:p w:rsidR="00790EEA" w:rsidRPr="009465E0" w:rsidRDefault="00790EEA" w:rsidP="00790EEA">
            <w:pPr>
              <w:spacing w:line="220" w:lineRule="exact"/>
              <w:ind w:left="-420"/>
              <w:jc w:val="center"/>
              <w:rPr>
                <w:rFonts w:ascii="Arial Narrow" w:hAnsi="Arial Narrow"/>
                <w:sz w:val="20"/>
                <w:szCs w:val="20"/>
              </w:rPr>
            </w:pPr>
            <w:r w:rsidRPr="009465E0">
              <w:rPr>
                <w:rFonts w:ascii="Arial Narrow" w:hAnsi="Arial Narrow"/>
                <w:sz w:val="20"/>
                <w:szCs w:val="20"/>
              </w:rPr>
              <w:t>Governance</w:t>
            </w:r>
          </w:p>
        </w:tc>
        <w:tc>
          <w:tcPr>
            <w:tcW w:w="5091" w:type="dxa"/>
          </w:tcPr>
          <w:p w:rsidR="00790EEA" w:rsidRPr="009465E0" w:rsidRDefault="00790EEA" w:rsidP="00790EEA">
            <w:pPr>
              <w:spacing w:line="220" w:lineRule="exact"/>
              <w:ind w:left="-420"/>
              <w:jc w:val="center"/>
              <w:rPr>
                <w:rFonts w:ascii="Arial Narrow" w:hAnsi="Arial Narrow"/>
                <w:sz w:val="20"/>
                <w:szCs w:val="20"/>
              </w:rPr>
            </w:pPr>
            <w:r w:rsidRPr="009465E0">
              <w:rPr>
                <w:rFonts w:ascii="Arial Narrow" w:hAnsi="Arial Narrow"/>
                <w:sz w:val="20"/>
                <w:szCs w:val="20"/>
              </w:rPr>
              <w:t>Finance</w:t>
            </w:r>
          </w:p>
        </w:tc>
        <w:tc>
          <w:tcPr>
            <w:tcW w:w="3869" w:type="dxa"/>
          </w:tcPr>
          <w:p w:rsidR="00790EEA" w:rsidRPr="009465E0" w:rsidRDefault="00790EEA" w:rsidP="00790EEA">
            <w:pPr>
              <w:spacing w:line="220" w:lineRule="exact"/>
              <w:ind w:left="-420"/>
              <w:jc w:val="center"/>
              <w:rPr>
                <w:rFonts w:ascii="Arial Narrow" w:hAnsi="Arial Narrow"/>
                <w:sz w:val="20"/>
                <w:szCs w:val="20"/>
              </w:rPr>
            </w:pPr>
            <w:r w:rsidRPr="009465E0">
              <w:rPr>
                <w:rFonts w:ascii="Arial Narrow" w:hAnsi="Arial Narrow"/>
                <w:sz w:val="20"/>
                <w:szCs w:val="20"/>
              </w:rPr>
              <w:t>Infrastructure</w:t>
            </w:r>
          </w:p>
        </w:tc>
      </w:tr>
      <w:tr w:rsidR="00790EEA" w:rsidRPr="009465E0" w:rsidTr="00682FAB">
        <w:tc>
          <w:tcPr>
            <w:tcW w:w="728" w:type="dxa"/>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1</w:t>
            </w:r>
          </w:p>
        </w:tc>
        <w:tc>
          <w:tcPr>
            <w:tcW w:w="4106" w:type="dxa"/>
            <w:gridSpan w:val="2"/>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There is a policy of GOB to enhance CC and its infrastructure</w:t>
            </w:r>
          </w:p>
        </w:tc>
        <w:tc>
          <w:tcPr>
            <w:tcW w:w="5091" w:type="dxa"/>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There are still opportunities to expand CC operating businesses through effective use of vacant land owned by NCC.</w:t>
            </w:r>
          </w:p>
        </w:tc>
        <w:tc>
          <w:tcPr>
            <w:tcW w:w="3869" w:type="dxa"/>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 xml:space="preserve">280 crore TK of JICA loan is available to implement some of the </w:t>
            </w:r>
            <w:r w:rsidR="00944EE5" w:rsidRPr="009465E0">
              <w:rPr>
                <w:rFonts w:ascii="Arial Narrow" w:eastAsia="MS PGothic" w:hAnsi="Arial Narrow"/>
                <w:kern w:val="0"/>
                <w:sz w:val="20"/>
                <w:szCs w:val="20"/>
              </w:rPr>
              <w:t>priority sub</w:t>
            </w:r>
            <w:r w:rsidRPr="009465E0">
              <w:rPr>
                <w:rFonts w:ascii="Arial Narrow" w:eastAsia="MS PGothic" w:hAnsi="Arial Narrow"/>
                <w:kern w:val="0"/>
                <w:sz w:val="20"/>
                <w:szCs w:val="20"/>
              </w:rPr>
              <w:t>-projects</w:t>
            </w:r>
          </w:p>
          <w:p w:rsidR="00790EEA" w:rsidRPr="009465E0" w:rsidRDefault="00790EEA" w:rsidP="00790EEA">
            <w:pPr>
              <w:widowControl/>
              <w:spacing w:line="220" w:lineRule="exact"/>
              <w:jc w:val="left"/>
              <w:rPr>
                <w:rFonts w:ascii="Arial Narrow" w:eastAsia="MS PGothic" w:hAnsi="Arial Narrow"/>
                <w:kern w:val="0"/>
                <w:sz w:val="20"/>
                <w:szCs w:val="20"/>
              </w:rPr>
            </w:pPr>
          </w:p>
        </w:tc>
      </w:tr>
      <w:tr w:rsidR="00790EEA" w:rsidRPr="009465E0" w:rsidTr="00682FAB">
        <w:tc>
          <w:tcPr>
            <w:tcW w:w="728" w:type="dxa"/>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2</w:t>
            </w:r>
          </w:p>
        </w:tc>
        <w:tc>
          <w:tcPr>
            <w:tcW w:w="4106" w:type="dxa"/>
            <w:gridSpan w:val="2"/>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 xml:space="preserve">Domestic and international assistance from GoB, JICA, WB, ADB, etc is available for Study and infrastructure development </w:t>
            </w:r>
          </w:p>
        </w:tc>
        <w:tc>
          <w:tcPr>
            <w:tcW w:w="5091" w:type="dxa"/>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Number of property and its trading is increasing, which facilitate revenue increase</w:t>
            </w:r>
          </w:p>
        </w:tc>
        <w:tc>
          <w:tcPr>
            <w:tcW w:w="3869" w:type="dxa"/>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LGED is going to support Master Plan elaboration for NCC</w:t>
            </w:r>
          </w:p>
        </w:tc>
      </w:tr>
      <w:tr w:rsidR="00790EEA" w:rsidRPr="009465E0" w:rsidTr="00682FAB">
        <w:tc>
          <w:tcPr>
            <w:tcW w:w="728" w:type="dxa"/>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3</w:t>
            </w:r>
          </w:p>
        </w:tc>
        <w:tc>
          <w:tcPr>
            <w:tcW w:w="4106" w:type="dxa"/>
            <w:gridSpan w:val="2"/>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 xml:space="preserve">People’s participation is advocated by CC act and relevant agencies. </w:t>
            </w:r>
          </w:p>
        </w:tc>
        <w:tc>
          <w:tcPr>
            <w:tcW w:w="5091" w:type="dxa"/>
          </w:tcPr>
          <w:p w:rsidR="00790EEA" w:rsidRPr="009465E0" w:rsidRDefault="00790EEA" w:rsidP="00790EEA">
            <w:pPr>
              <w:widowControl/>
              <w:spacing w:line="220" w:lineRule="exact"/>
              <w:jc w:val="left"/>
              <w:rPr>
                <w:rFonts w:ascii="Arial Narrow" w:eastAsia="MS PGothic" w:hAnsi="Arial Narrow"/>
                <w:kern w:val="0"/>
                <w:sz w:val="20"/>
                <w:szCs w:val="20"/>
              </w:rPr>
            </w:pPr>
          </w:p>
        </w:tc>
        <w:tc>
          <w:tcPr>
            <w:tcW w:w="3869" w:type="dxa"/>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 xml:space="preserve">NCC can get technical assistance from NOBIDEP and other projects. </w:t>
            </w:r>
          </w:p>
        </w:tc>
      </w:tr>
      <w:tr w:rsidR="00790EEA" w:rsidRPr="009465E0" w:rsidTr="00790EEA">
        <w:tc>
          <w:tcPr>
            <w:tcW w:w="13794" w:type="dxa"/>
            <w:gridSpan w:val="5"/>
          </w:tcPr>
          <w:p w:rsidR="00790EEA" w:rsidRPr="009465E0" w:rsidRDefault="00790EEA" w:rsidP="00790EEA">
            <w:pPr>
              <w:spacing w:line="220" w:lineRule="exact"/>
              <w:ind w:left="-69"/>
              <w:jc w:val="left"/>
              <w:rPr>
                <w:rFonts w:ascii="Arial Narrow" w:hAnsi="Arial Narrow"/>
                <w:sz w:val="20"/>
                <w:szCs w:val="20"/>
              </w:rPr>
            </w:pPr>
            <w:r w:rsidRPr="009465E0">
              <w:rPr>
                <w:rFonts w:ascii="Arial Narrow" w:hAnsi="Arial Narrow"/>
                <w:sz w:val="20"/>
                <w:szCs w:val="20"/>
              </w:rPr>
              <w:t>Threat</w:t>
            </w:r>
          </w:p>
        </w:tc>
      </w:tr>
      <w:tr w:rsidR="00790EEA" w:rsidRPr="009465E0" w:rsidTr="00682FAB">
        <w:tc>
          <w:tcPr>
            <w:tcW w:w="728" w:type="dxa"/>
          </w:tcPr>
          <w:p w:rsidR="00790EEA" w:rsidRPr="009465E0" w:rsidRDefault="00790EEA" w:rsidP="00790EEA">
            <w:pPr>
              <w:pStyle w:val="ListParagraph"/>
              <w:widowControl/>
              <w:spacing w:line="220" w:lineRule="exact"/>
              <w:ind w:leftChars="0" w:left="0" w:hanging="420"/>
              <w:jc w:val="center"/>
              <w:rPr>
                <w:rFonts w:ascii="Arial Narrow" w:hAnsi="Arial Narrow"/>
                <w:sz w:val="20"/>
                <w:szCs w:val="20"/>
              </w:rPr>
            </w:pPr>
          </w:p>
        </w:tc>
        <w:tc>
          <w:tcPr>
            <w:tcW w:w="4084" w:type="dxa"/>
          </w:tcPr>
          <w:p w:rsidR="00790EEA" w:rsidRPr="009465E0" w:rsidRDefault="00790EEA" w:rsidP="00790EEA">
            <w:pPr>
              <w:spacing w:line="220" w:lineRule="exact"/>
              <w:ind w:left="-420"/>
              <w:jc w:val="center"/>
              <w:rPr>
                <w:rFonts w:ascii="Arial Narrow" w:hAnsi="Arial Narrow"/>
                <w:sz w:val="20"/>
                <w:szCs w:val="20"/>
              </w:rPr>
            </w:pPr>
            <w:r w:rsidRPr="009465E0">
              <w:rPr>
                <w:rFonts w:ascii="Arial Narrow" w:hAnsi="Arial Narrow"/>
                <w:sz w:val="20"/>
                <w:szCs w:val="20"/>
              </w:rPr>
              <w:t>Governance</w:t>
            </w:r>
          </w:p>
        </w:tc>
        <w:tc>
          <w:tcPr>
            <w:tcW w:w="5113" w:type="dxa"/>
            <w:gridSpan w:val="2"/>
          </w:tcPr>
          <w:p w:rsidR="00790EEA" w:rsidRPr="009465E0" w:rsidRDefault="00790EEA" w:rsidP="00790EEA">
            <w:pPr>
              <w:spacing w:line="220" w:lineRule="exact"/>
              <w:ind w:left="-420"/>
              <w:jc w:val="center"/>
              <w:rPr>
                <w:rFonts w:ascii="Arial Narrow" w:hAnsi="Arial Narrow"/>
                <w:sz w:val="20"/>
                <w:szCs w:val="20"/>
              </w:rPr>
            </w:pPr>
            <w:r w:rsidRPr="009465E0">
              <w:rPr>
                <w:rFonts w:ascii="Arial Narrow" w:hAnsi="Arial Narrow"/>
                <w:sz w:val="20"/>
                <w:szCs w:val="20"/>
              </w:rPr>
              <w:t>Finance</w:t>
            </w:r>
          </w:p>
        </w:tc>
        <w:tc>
          <w:tcPr>
            <w:tcW w:w="3869" w:type="dxa"/>
          </w:tcPr>
          <w:p w:rsidR="00790EEA" w:rsidRPr="009465E0" w:rsidRDefault="00790EEA" w:rsidP="00790EEA">
            <w:pPr>
              <w:spacing w:line="220" w:lineRule="exact"/>
              <w:ind w:left="-420"/>
              <w:jc w:val="center"/>
              <w:rPr>
                <w:rFonts w:ascii="Arial Narrow" w:hAnsi="Arial Narrow"/>
                <w:sz w:val="20"/>
                <w:szCs w:val="20"/>
              </w:rPr>
            </w:pPr>
            <w:r w:rsidRPr="009465E0">
              <w:rPr>
                <w:rFonts w:ascii="Arial Narrow" w:hAnsi="Arial Narrow"/>
                <w:sz w:val="20"/>
                <w:szCs w:val="20"/>
              </w:rPr>
              <w:t>Infrastructure</w:t>
            </w:r>
          </w:p>
        </w:tc>
      </w:tr>
      <w:tr w:rsidR="00790EEA" w:rsidRPr="009465E0" w:rsidTr="00682FAB">
        <w:tc>
          <w:tcPr>
            <w:tcW w:w="728" w:type="dxa"/>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1</w:t>
            </w:r>
          </w:p>
        </w:tc>
        <w:tc>
          <w:tcPr>
            <w:tcW w:w="4084" w:type="dxa"/>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 xml:space="preserve">GOB ministry might not agree to transfer their jurisdictions to CC </w:t>
            </w:r>
          </w:p>
        </w:tc>
        <w:tc>
          <w:tcPr>
            <w:tcW w:w="5113" w:type="dxa"/>
            <w:gridSpan w:val="2"/>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Recurrent expenditure, especially for O&amp;M cost for waste/sewerage, would increase, if proper waste management is introduced. The deficit would be serious and it undermines sustainability of finance in NCC.</w:t>
            </w:r>
          </w:p>
        </w:tc>
        <w:tc>
          <w:tcPr>
            <w:tcW w:w="3869" w:type="dxa"/>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 xml:space="preserve">Rapid motorization trend cancel the activities for traffic jam mitigation </w:t>
            </w:r>
          </w:p>
        </w:tc>
      </w:tr>
      <w:tr w:rsidR="00790EEA" w:rsidRPr="009465E0" w:rsidTr="00682FAB">
        <w:tc>
          <w:tcPr>
            <w:tcW w:w="728" w:type="dxa"/>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2</w:t>
            </w:r>
          </w:p>
        </w:tc>
        <w:tc>
          <w:tcPr>
            <w:tcW w:w="4084" w:type="dxa"/>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Elected CC officers insufficient capacity and awareness on participatory planning.</w:t>
            </w:r>
          </w:p>
        </w:tc>
        <w:tc>
          <w:tcPr>
            <w:tcW w:w="5113" w:type="dxa"/>
            <w:gridSpan w:val="2"/>
          </w:tcPr>
          <w:p w:rsidR="00790EEA" w:rsidRPr="009465E0" w:rsidRDefault="00790EEA" w:rsidP="00790EEA">
            <w:pPr>
              <w:widowControl/>
              <w:spacing w:line="220" w:lineRule="exact"/>
              <w:jc w:val="left"/>
              <w:rPr>
                <w:rFonts w:ascii="Arial Narrow" w:eastAsia="MS PGothic" w:hAnsi="Arial Narrow"/>
                <w:kern w:val="0"/>
                <w:sz w:val="20"/>
                <w:szCs w:val="20"/>
              </w:rPr>
            </w:pPr>
            <w:r w:rsidRPr="009465E0">
              <w:rPr>
                <w:rFonts w:ascii="Arial Narrow" w:eastAsia="MS PGothic" w:hAnsi="Arial Narrow"/>
                <w:kern w:val="0"/>
                <w:sz w:val="20"/>
                <w:szCs w:val="20"/>
              </w:rPr>
              <w:t>Cost of O&amp;M is increasing with infrastructure developed</w:t>
            </w:r>
          </w:p>
        </w:tc>
        <w:tc>
          <w:tcPr>
            <w:tcW w:w="3869" w:type="dxa"/>
          </w:tcPr>
          <w:p w:rsidR="00790EEA" w:rsidRPr="009465E0" w:rsidRDefault="00790EEA" w:rsidP="00790EEA">
            <w:pPr>
              <w:widowControl/>
              <w:spacing w:line="220" w:lineRule="exact"/>
              <w:jc w:val="left"/>
              <w:rPr>
                <w:rFonts w:ascii="Arial Narrow" w:eastAsia="MS PGothic" w:hAnsi="Arial Narrow"/>
                <w:kern w:val="0"/>
                <w:sz w:val="20"/>
                <w:szCs w:val="20"/>
              </w:rPr>
            </w:pPr>
          </w:p>
        </w:tc>
      </w:tr>
    </w:tbl>
    <w:p w:rsidR="008C3D18" w:rsidRPr="009465E0" w:rsidRDefault="008C3D18" w:rsidP="005F1549">
      <w:pPr>
        <w:pStyle w:val="Heading1"/>
        <w:numPr>
          <w:ilvl w:val="0"/>
          <w:numId w:val="0"/>
        </w:numPr>
        <w:spacing w:afterLines="50"/>
        <w:ind w:left="1701" w:hanging="1701"/>
        <w:rPr>
          <w:lang w:val="en-US" w:eastAsia="ja-JP"/>
        </w:rPr>
      </w:pPr>
      <w:bookmarkStart w:id="102" w:name="_Toc508709814"/>
      <w:r w:rsidRPr="009465E0">
        <w:rPr>
          <w:rFonts w:hint="eastAsia"/>
          <w:lang w:val="en-US" w:eastAsia="ja-JP"/>
        </w:rPr>
        <w:lastRenderedPageBreak/>
        <w:t>APPENDIX-4</w:t>
      </w:r>
      <w:bookmarkEnd w:id="102"/>
    </w:p>
    <w:p w:rsidR="00682FAB" w:rsidRPr="009465E0" w:rsidRDefault="008C3D18" w:rsidP="00F20342">
      <w:pPr>
        <w:tabs>
          <w:tab w:val="left" w:pos="630"/>
          <w:tab w:val="left" w:pos="1620"/>
          <w:tab w:val="left" w:pos="3150"/>
          <w:tab w:val="left" w:leader="dot" w:pos="5539"/>
          <w:tab w:val="left" w:leader="dot" w:pos="6292"/>
          <w:tab w:val="left" w:leader="dot" w:pos="7032"/>
        </w:tabs>
        <w:autoSpaceDE w:val="0"/>
        <w:autoSpaceDN w:val="0"/>
        <w:adjustRightInd w:val="0"/>
        <w:ind w:left="105"/>
        <w:jc w:val="left"/>
        <w:rPr>
          <w:rFonts w:cs="Arial"/>
          <w:b/>
          <w:bCs/>
          <w:sz w:val="32"/>
          <w:szCs w:val="32"/>
        </w:rPr>
        <w:sectPr w:rsidR="00682FAB" w:rsidRPr="009465E0" w:rsidSect="00790EEA">
          <w:headerReference w:type="even" r:id="rId18"/>
          <w:headerReference w:type="default" r:id="rId19"/>
          <w:footerReference w:type="default" r:id="rId20"/>
          <w:headerReference w:type="first" r:id="rId21"/>
          <w:pgSz w:w="16838" w:h="11906" w:orient="landscape" w:code="9"/>
          <w:pgMar w:top="1411" w:right="1699" w:bottom="1411" w:left="1138" w:header="850" w:footer="850" w:gutter="0"/>
          <w:cols w:space="425"/>
          <w:docGrid w:linePitch="360"/>
        </w:sectPr>
      </w:pPr>
      <w:r w:rsidRPr="009465E0">
        <w:rPr>
          <w:rFonts w:cs="Arial" w:hint="eastAsia"/>
          <w:b/>
          <w:bCs/>
          <w:sz w:val="32"/>
          <w:szCs w:val="32"/>
        </w:rPr>
        <w:t>Format of Inclusive Proje</w:t>
      </w:r>
      <w:r w:rsidR="00B21F1C">
        <w:rPr>
          <w:rFonts w:cs="Arial" w:hint="eastAsia"/>
          <w:b/>
          <w:bCs/>
          <w:sz w:val="32"/>
          <w:szCs w:val="32"/>
        </w:rPr>
        <w:t>ct List (same as previous IDP</w:t>
      </w:r>
    </w:p>
    <w:p w:rsidR="00DE6C25" w:rsidRPr="009465E0" w:rsidRDefault="00DE6C25" w:rsidP="00B21F1C">
      <w:pPr>
        <w:ind w:left="0"/>
      </w:pPr>
    </w:p>
    <w:sectPr w:rsidR="00DE6C25" w:rsidRPr="009465E0" w:rsidSect="008C3D18">
      <w:pgSz w:w="16838" w:h="11906" w:orient="landscape" w:code="9"/>
      <w:pgMar w:top="1418" w:right="1418" w:bottom="1418" w:left="1134" w:header="0" w:footer="0" w:gutter="0"/>
      <w:cols w:space="425"/>
      <w:docGrid w:type="linesAndChar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6468" w:rsidRDefault="007F6468" w:rsidP="00F33BB3">
      <w:r>
        <w:separator/>
      </w:r>
    </w:p>
  </w:endnote>
  <w:endnote w:type="continuationSeparator" w:id="1">
    <w:p w:rsidR="007F6468" w:rsidRDefault="007F6468" w:rsidP="00F33BB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arabswell_1">
    <w:altName w:val="Courier New"/>
    <w:charset w:val="B2"/>
    <w:family w:val="auto"/>
    <w:pitch w:val="variable"/>
    <w:sig w:usb0="00002001" w:usb1="00000000" w:usb2="00000000" w:usb3="00000000" w:csb0="00000040" w:csb1="00000000"/>
  </w:font>
  <w:font w:name="Vrinda">
    <w:panose1 w:val="020B0502040204020203"/>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5F7" w:rsidRDefault="00DC55F7">
    <w:pPr>
      <w:pStyle w:val="Footer"/>
      <w:jc w:val="center"/>
    </w:pPr>
    <w:r w:rsidRPr="00DB25B0">
      <w:fldChar w:fldCharType="begin"/>
    </w:r>
    <w:r>
      <w:instrText xml:space="preserve"> PAGE   \* MERGEFORMAT </w:instrText>
    </w:r>
    <w:r w:rsidRPr="00DB25B0">
      <w:fldChar w:fldCharType="separate"/>
    </w:r>
    <w:r w:rsidR="00103308" w:rsidRPr="00103308">
      <w:rPr>
        <w:noProof/>
        <w:lang w:val="ja-JP"/>
      </w:rPr>
      <w:t>1</w:t>
    </w:r>
    <w:r>
      <w:rPr>
        <w:noProof/>
        <w:lang w:val="ja-JP"/>
      </w:rPr>
      <w:fldChar w:fldCharType="end"/>
    </w:r>
  </w:p>
  <w:p w:rsidR="00DC55F7" w:rsidRDefault="00DC55F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5F7" w:rsidRDefault="00DC55F7">
    <w:pPr>
      <w:pStyle w:val="Footer"/>
      <w:jc w:val="center"/>
    </w:pPr>
    <w:r w:rsidRPr="00DB25B0">
      <w:fldChar w:fldCharType="begin"/>
    </w:r>
    <w:r>
      <w:instrText xml:space="preserve"> PAGE   \* MERGEFORMAT </w:instrText>
    </w:r>
    <w:r w:rsidRPr="00DB25B0">
      <w:fldChar w:fldCharType="separate"/>
    </w:r>
    <w:r w:rsidR="00103308" w:rsidRPr="00103308">
      <w:rPr>
        <w:noProof/>
        <w:lang w:val="ja-JP"/>
      </w:rPr>
      <w:t>1</w:t>
    </w:r>
    <w:r>
      <w:rPr>
        <w:noProof/>
        <w:lang w:val="ja-JP"/>
      </w:rPr>
      <w:fldChar w:fldCharType="end"/>
    </w:r>
  </w:p>
  <w:p w:rsidR="00DC55F7" w:rsidRDefault="00DC55F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5F7" w:rsidRDefault="00DC55F7">
    <w:pPr>
      <w:pStyle w:val="Footer"/>
    </w:pPr>
    <w:r w:rsidRPr="00DB25B0">
      <w:fldChar w:fldCharType="begin"/>
    </w:r>
    <w:r>
      <w:instrText xml:space="preserve"> PAGE   \* MERGEFORMAT </w:instrText>
    </w:r>
    <w:r w:rsidRPr="00DB25B0">
      <w:fldChar w:fldCharType="separate"/>
    </w:r>
    <w:r w:rsidRPr="00DC55F7">
      <w:rPr>
        <w:noProof/>
        <w:lang w:val="ja-JP"/>
      </w:rPr>
      <w:t>34</w:t>
    </w:r>
    <w:r>
      <w:rPr>
        <w:noProof/>
        <w:lang w:val="ja-JP"/>
      </w:rPr>
      <w:fldChar w:fldCharType="end"/>
    </w:r>
  </w:p>
  <w:p w:rsidR="00DC55F7" w:rsidRPr="00BD63BB" w:rsidRDefault="00DC55F7" w:rsidP="00790E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6468" w:rsidRDefault="007F6468" w:rsidP="00F33BB3">
      <w:r>
        <w:separator/>
      </w:r>
    </w:p>
  </w:footnote>
  <w:footnote w:type="continuationSeparator" w:id="1">
    <w:p w:rsidR="007F6468" w:rsidRDefault="007F6468" w:rsidP="00F33B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5F7" w:rsidRDefault="00DC55F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477" o:spid="_x0000_s4098" type="#_x0000_t136" style="position:absolute;left:0;text-align:left;margin-left:0;margin-top:0;width:458.25pt;height:60.75pt;rotation:315;z-index:-251654144;mso-position-horizontal:center;mso-position-horizontal-relative:margin;mso-position-vertical:center;mso-position-vertical-relative:margin" o:allowincell="f" fillcolor="silver" stroked="f">
          <v:fill opacity=".5"/>
          <v:textpath style="font-family:&quot;Arial&quot;;font-size:54pt" string="Final January 2018"/>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5F7" w:rsidRDefault="00DC55F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478" o:spid="_x0000_s4099" type="#_x0000_t136" style="position:absolute;left:0;text-align:left;margin-left:0;margin-top:0;width:458.25pt;height:60.75pt;rotation:315;z-index:-251652096;mso-position-horizontal:center;mso-position-horizontal-relative:margin;mso-position-vertical:center;mso-position-vertical-relative:margin" o:allowincell="f" fillcolor="silver" stroked="f">
          <v:fill opacity=".5"/>
          <v:textpath style="font-family:&quot;Arial&quot;;font-size:54pt" string="Final January 2018"/>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5F7" w:rsidRDefault="00DC55F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476" o:spid="_x0000_s4097" type="#_x0000_t136" style="position:absolute;left:0;text-align:left;margin-left:0;margin-top:0;width:458.25pt;height:60.75pt;rotation:315;z-index:-251656192;mso-position-horizontal:center;mso-position-horizontal-relative:margin;mso-position-vertical:center;mso-position-vertical-relative:margin" o:allowincell="f" fillcolor="silver" stroked="f">
          <v:fill opacity=".5"/>
          <v:textpath style="font-family:&quot;Arial&quot;;font-size:54pt" string="Final January 2018"/>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5F7" w:rsidRDefault="00DC55F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480" o:spid="_x0000_s4101" type="#_x0000_t136" style="position:absolute;left:0;text-align:left;margin-left:0;margin-top:0;width:458.25pt;height:60.75pt;rotation:315;z-index:-251648000;mso-position-horizontal:center;mso-position-horizontal-relative:margin;mso-position-vertical:center;mso-position-vertical-relative:margin" o:allowincell="f" fillcolor="silver" stroked="f">
          <v:fill opacity=".5"/>
          <v:textpath style="font-family:&quot;Arial&quot;;font-size:54pt" string="Final January 2018"/>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5F7" w:rsidRPr="00F20342" w:rsidRDefault="00DC55F7" w:rsidP="00F20342">
    <w:pPr>
      <w:pStyle w:val="Header"/>
      <w:rPr>
        <w:szCs w:val="20"/>
      </w:rPr>
    </w:pPr>
    <w:r w:rsidRPr="00DB25B0">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481" o:spid="_x0000_s4102" type="#_x0000_t136" style="position:absolute;left:0;text-align:left;margin-left:0;margin-top:0;width:458.25pt;height:60.75pt;rotation:315;z-index:-251645952;mso-position-horizontal:center;mso-position-horizontal-relative:margin;mso-position-vertical:center;mso-position-vertical-relative:margin" o:allowincell="f" fillcolor="silver" stroked="f">
          <v:fill opacity=".5"/>
          <v:textpath style="font-family:&quot;Arial&quot;;font-size:54pt" string="Final January 2018"/>
          <w10:wrap anchorx="margin" anchory="margin"/>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5F7" w:rsidRDefault="00DC55F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479" o:spid="_x0000_s4100" type="#_x0000_t136" style="position:absolute;left:0;text-align:left;margin-left:0;margin-top:0;width:458.25pt;height:60.75pt;rotation:315;z-index:-251650048;mso-position-horizontal:center;mso-position-horizontal-relative:margin;mso-position-vertical:center;mso-position-vertical-relative:margin" o:allowincell="f" fillcolor="silver" stroked="f">
          <v:fill opacity=".5"/>
          <v:textpath style="font-family:&quot;Arial&quot;;font-size:54pt" string="Final January 2018"/>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5F7" w:rsidRDefault="00DC55F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483" o:spid="_x0000_s4104" type="#_x0000_t136" style="position:absolute;left:0;text-align:left;margin-left:0;margin-top:0;width:458.25pt;height:60.75pt;rotation:315;z-index:-251641856;mso-position-horizontal:center;mso-position-horizontal-relative:margin;mso-position-vertical:center;mso-position-vertical-relative:margin" o:allowincell="f" fillcolor="silver" stroked="f">
          <v:fill opacity=".5"/>
          <v:textpath style="font-family:&quot;Arial&quot;;font-size:54pt" string="Final January 2018"/>
          <w10:wrap anchorx="margin" anchory="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5F7" w:rsidRDefault="00DC55F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484" o:spid="_x0000_s4105" type="#_x0000_t136" style="position:absolute;left:0;text-align:left;margin-left:0;margin-top:0;width:458.25pt;height:60.75pt;rotation:315;z-index:-251639808;mso-position-horizontal:center;mso-position-horizontal-relative:margin;mso-position-vertical:center;mso-position-vertical-relative:margin" o:allowincell="f" fillcolor="silver" stroked="f">
          <v:fill opacity=".5"/>
          <v:textpath style="font-family:&quot;Arial&quot;;font-size:54pt" string="Final January 2018"/>
          <w10:wrap anchorx="margin" anchory="margin"/>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5F7" w:rsidRDefault="00DC55F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482" o:spid="_x0000_s4103" type="#_x0000_t136" style="position:absolute;left:0;text-align:left;margin-left:0;margin-top:0;width:458.25pt;height:60.75pt;rotation:315;z-index:-251643904;mso-position-horizontal:center;mso-position-horizontal-relative:margin;mso-position-vertical:center;mso-position-vertical-relative:margin" o:allowincell="f" fillcolor="silver" stroked="f">
          <v:fill opacity=".5"/>
          <v:textpath style="font-family:&quot;Arial&quot;;font-size:54pt" string="Final January 2018"/>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32546"/>
    <w:multiLevelType w:val="hybridMultilevel"/>
    <w:tmpl w:val="478674F6"/>
    <w:lvl w:ilvl="0" w:tplc="AB08C56E">
      <w:start w:val="1"/>
      <w:numFmt w:val="bullet"/>
      <w:lvlText w:val=""/>
      <w:lvlJc w:val="left"/>
      <w:pPr>
        <w:ind w:left="1200" w:hanging="420"/>
      </w:pPr>
      <w:rPr>
        <w:rFonts w:ascii="Wingdings" w:hAnsi="Wingdings"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
    <w:nsid w:val="048639E3"/>
    <w:multiLevelType w:val="hybridMultilevel"/>
    <w:tmpl w:val="F7AC474C"/>
    <w:lvl w:ilvl="0" w:tplc="AB08C56E">
      <w:start w:val="1"/>
      <w:numFmt w:val="bullet"/>
      <w:lvlText w:val=""/>
      <w:lvlJc w:val="left"/>
      <w:pPr>
        <w:ind w:left="1827" w:hanging="420"/>
      </w:pPr>
      <w:rPr>
        <w:rFonts w:ascii="Wingdings" w:hAnsi="Wingdings" w:hint="default"/>
      </w:rPr>
    </w:lvl>
    <w:lvl w:ilvl="1" w:tplc="0409000B">
      <w:start w:val="1"/>
      <w:numFmt w:val="bullet"/>
      <w:lvlText w:val=""/>
      <w:lvlJc w:val="left"/>
      <w:pPr>
        <w:ind w:left="2247" w:hanging="420"/>
      </w:pPr>
      <w:rPr>
        <w:rFonts w:ascii="Wingdings" w:hAnsi="Wingdings" w:hint="default"/>
      </w:rPr>
    </w:lvl>
    <w:lvl w:ilvl="2" w:tplc="0409000D" w:tentative="1">
      <w:start w:val="1"/>
      <w:numFmt w:val="bullet"/>
      <w:lvlText w:val=""/>
      <w:lvlJc w:val="left"/>
      <w:pPr>
        <w:ind w:left="2667" w:hanging="420"/>
      </w:pPr>
      <w:rPr>
        <w:rFonts w:ascii="Wingdings" w:hAnsi="Wingdings" w:hint="default"/>
      </w:rPr>
    </w:lvl>
    <w:lvl w:ilvl="3" w:tplc="04090001" w:tentative="1">
      <w:start w:val="1"/>
      <w:numFmt w:val="bullet"/>
      <w:lvlText w:val=""/>
      <w:lvlJc w:val="left"/>
      <w:pPr>
        <w:ind w:left="3087" w:hanging="420"/>
      </w:pPr>
      <w:rPr>
        <w:rFonts w:ascii="Wingdings" w:hAnsi="Wingdings" w:hint="default"/>
      </w:rPr>
    </w:lvl>
    <w:lvl w:ilvl="4" w:tplc="0409000B" w:tentative="1">
      <w:start w:val="1"/>
      <w:numFmt w:val="bullet"/>
      <w:lvlText w:val=""/>
      <w:lvlJc w:val="left"/>
      <w:pPr>
        <w:ind w:left="3507" w:hanging="420"/>
      </w:pPr>
      <w:rPr>
        <w:rFonts w:ascii="Wingdings" w:hAnsi="Wingdings" w:hint="default"/>
      </w:rPr>
    </w:lvl>
    <w:lvl w:ilvl="5" w:tplc="0409000D" w:tentative="1">
      <w:start w:val="1"/>
      <w:numFmt w:val="bullet"/>
      <w:lvlText w:val=""/>
      <w:lvlJc w:val="left"/>
      <w:pPr>
        <w:ind w:left="3927" w:hanging="420"/>
      </w:pPr>
      <w:rPr>
        <w:rFonts w:ascii="Wingdings" w:hAnsi="Wingdings" w:hint="default"/>
      </w:rPr>
    </w:lvl>
    <w:lvl w:ilvl="6" w:tplc="04090001" w:tentative="1">
      <w:start w:val="1"/>
      <w:numFmt w:val="bullet"/>
      <w:lvlText w:val=""/>
      <w:lvlJc w:val="left"/>
      <w:pPr>
        <w:ind w:left="4347" w:hanging="420"/>
      </w:pPr>
      <w:rPr>
        <w:rFonts w:ascii="Wingdings" w:hAnsi="Wingdings" w:hint="default"/>
      </w:rPr>
    </w:lvl>
    <w:lvl w:ilvl="7" w:tplc="0409000B" w:tentative="1">
      <w:start w:val="1"/>
      <w:numFmt w:val="bullet"/>
      <w:lvlText w:val=""/>
      <w:lvlJc w:val="left"/>
      <w:pPr>
        <w:ind w:left="4767" w:hanging="420"/>
      </w:pPr>
      <w:rPr>
        <w:rFonts w:ascii="Wingdings" w:hAnsi="Wingdings" w:hint="default"/>
      </w:rPr>
    </w:lvl>
    <w:lvl w:ilvl="8" w:tplc="0409000D" w:tentative="1">
      <w:start w:val="1"/>
      <w:numFmt w:val="bullet"/>
      <w:lvlText w:val=""/>
      <w:lvlJc w:val="left"/>
      <w:pPr>
        <w:ind w:left="5187" w:hanging="420"/>
      </w:pPr>
      <w:rPr>
        <w:rFonts w:ascii="Wingdings" w:hAnsi="Wingdings" w:hint="default"/>
      </w:rPr>
    </w:lvl>
  </w:abstractNum>
  <w:abstractNum w:abstractNumId="2">
    <w:nsid w:val="07AD2E7A"/>
    <w:multiLevelType w:val="hybridMultilevel"/>
    <w:tmpl w:val="52A63FC6"/>
    <w:lvl w:ilvl="0" w:tplc="EB96677C">
      <w:start w:val="1"/>
      <w:numFmt w:val="bullet"/>
      <w:lvlText w:val=""/>
      <w:lvlJc w:val="left"/>
      <w:pPr>
        <w:tabs>
          <w:tab w:val="num" w:pos="720"/>
        </w:tabs>
        <w:ind w:left="720" w:hanging="360"/>
      </w:pPr>
      <w:rPr>
        <w:rFonts w:ascii="Wingdings 2" w:hAnsi="Wingdings 2" w:hint="default"/>
      </w:rPr>
    </w:lvl>
    <w:lvl w:ilvl="1" w:tplc="6416FCFE" w:tentative="1">
      <w:start w:val="1"/>
      <w:numFmt w:val="bullet"/>
      <w:lvlText w:val=""/>
      <w:lvlJc w:val="left"/>
      <w:pPr>
        <w:tabs>
          <w:tab w:val="num" w:pos="1440"/>
        </w:tabs>
        <w:ind w:left="1440" w:hanging="360"/>
      </w:pPr>
      <w:rPr>
        <w:rFonts w:ascii="Wingdings 2" w:hAnsi="Wingdings 2" w:hint="default"/>
      </w:rPr>
    </w:lvl>
    <w:lvl w:ilvl="2" w:tplc="3CA611B4" w:tentative="1">
      <w:start w:val="1"/>
      <w:numFmt w:val="bullet"/>
      <w:lvlText w:val=""/>
      <w:lvlJc w:val="left"/>
      <w:pPr>
        <w:tabs>
          <w:tab w:val="num" w:pos="2160"/>
        </w:tabs>
        <w:ind w:left="2160" w:hanging="360"/>
      </w:pPr>
      <w:rPr>
        <w:rFonts w:ascii="Wingdings 2" w:hAnsi="Wingdings 2" w:hint="default"/>
      </w:rPr>
    </w:lvl>
    <w:lvl w:ilvl="3" w:tplc="63007CF0" w:tentative="1">
      <w:start w:val="1"/>
      <w:numFmt w:val="bullet"/>
      <w:lvlText w:val=""/>
      <w:lvlJc w:val="left"/>
      <w:pPr>
        <w:tabs>
          <w:tab w:val="num" w:pos="2880"/>
        </w:tabs>
        <w:ind w:left="2880" w:hanging="360"/>
      </w:pPr>
      <w:rPr>
        <w:rFonts w:ascii="Wingdings 2" w:hAnsi="Wingdings 2" w:hint="default"/>
      </w:rPr>
    </w:lvl>
    <w:lvl w:ilvl="4" w:tplc="A796902E" w:tentative="1">
      <w:start w:val="1"/>
      <w:numFmt w:val="bullet"/>
      <w:lvlText w:val=""/>
      <w:lvlJc w:val="left"/>
      <w:pPr>
        <w:tabs>
          <w:tab w:val="num" w:pos="3600"/>
        </w:tabs>
        <w:ind w:left="3600" w:hanging="360"/>
      </w:pPr>
      <w:rPr>
        <w:rFonts w:ascii="Wingdings 2" w:hAnsi="Wingdings 2" w:hint="default"/>
      </w:rPr>
    </w:lvl>
    <w:lvl w:ilvl="5" w:tplc="B3EAC48A" w:tentative="1">
      <w:start w:val="1"/>
      <w:numFmt w:val="bullet"/>
      <w:lvlText w:val=""/>
      <w:lvlJc w:val="left"/>
      <w:pPr>
        <w:tabs>
          <w:tab w:val="num" w:pos="4320"/>
        </w:tabs>
        <w:ind w:left="4320" w:hanging="360"/>
      </w:pPr>
      <w:rPr>
        <w:rFonts w:ascii="Wingdings 2" w:hAnsi="Wingdings 2" w:hint="default"/>
      </w:rPr>
    </w:lvl>
    <w:lvl w:ilvl="6" w:tplc="99889366" w:tentative="1">
      <w:start w:val="1"/>
      <w:numFmt w:val="bullet"/>
      <w:lvlText w:val=""/>
      <w:lvlJc w:val="left"/>
      <w:pPr>
        <w:tabs>
          <w:tab w:val="num" w:pos="5040"/>
        </w:tabs>
        <w:ind w:left="5040" w:hanging="360"/>
      </w:pPr>
      <w:rPr>
        <w:rFonts w:ascii="Wingdings 2" w:hAnsi="Wingdings 2" w:hint="default"/>
      </w:rPr>
    </w:lvl>
    <w:lvl w:ilvl="7" w:tplc="1BEA531C" w:tentative="1">
      <w:start w:val="1"/>
      <w:numFmt w:val="bullet"/>
      <w:lvlText w:val=""/>
      <w:lvlJc w:val="left"/>
      <w:pPr>
        <w:tabs>
          <w:tab w:val="num" w:pos="5760"/>
        </w:tabs>
        <w:ind w:left="5760" w:hanging="360"/>
      </w:pPr>
      <w:rPr>
        <w:rFonts w:ascii="Wingdings 2" w:hAnsi="Wingdings 2" w:hint="default"/>
      </w:rPr>
    </w:lvl>
    <w:lvl w:ilvl="8" w:tplc="DF30F04C" w:tentative="1">
      <w:start w:val="1"/>
      <w:numFmt w:val="bullet"/>
      <w:lvlText w:val=""/>
      <w:lvlJc w:val="left"/>
      <w:pPr>
        <w:tabs>
          <w:tab w:val="num" w:pos="6480"/>
        </w:tabs>
        <w:ind w:left="6480" w:hanging="360"/>
      </w:pPr>
      <w:rPr>
        <w:rFonts w:ascii="Wingdings 2" w:hAnsi="Wingdings 2" w:hint="default"/>
      </w:rPr>
    </w:lvl>
  </w:abstractNum>
  <w:abstractNum w:abstractNumId="3">
    <w:nsid w:val="0A92397E"/>
    <w:multiLevelType w:val="hybridMultilevel"/>
    <w:tmpl w:val="B25CE1E8"/>
    <w:lvl w:ilvl="0" w:tplc="4454BFF6">
      <w:start w:val="1"/>
      <w:numFmt w:val="bullet"/>
      <w:lvlText w:val=""/>
      <w:lvlJc w:val="left"/>
      <w:pPr>
        <w:ind w:left="420" w:hanging="420"/>
      </w:pPr>
      <w:rPr>
        <w:rFonts w:ascii="Wingdings" w:hAnsi="Wingdings" w:cs="Wingdings" w:hint="default"/>
      </w:rPr>
    </w:lvl>
    <w:lvl w:ilvl="1" w:tplc="04090017" w:tentative="1">
      <w:start w:val="1"/>
      <w:numFmt w:val="bullet"/>
      <w:lvlText w:val=""/>
      <w:lvlJc w:val="left"/>
      <w:pPr>
        <w:ind w:left="840" w:hanging="420"/>
      </w:pPr>
      <w:rPr>
        <w:rFonts w:ascii="Wingdings" w:hAnsi="Wingdings" w:hint="default"/>
      </w:rPr>
    </w:lvl>
    <w:lvl w:ilvl="2" w:tplc="04090011" w:tentative="1">
      <w:start w:val="1"/>
      <w:numFmt w:val="bullet"/>
      <w:lvlText w:val=""/>
      <w:lvlJc w:val="left"/>
      <w:pPr>
        <w:ind w:left="1260" w:hanging="420"/>
      </w:pPr>
      <w:rPr>
        <w:rFonts w:ascii="Wingdings" w:hAnsi="Wingdings" w:hint="default"/>
      </w:rPr>
    </w:lvl>
    <w:lvl w:ilvl="3" w:tplc="0409000F" w:tentative="1">
      <w:start w:val="1"/>
      <w:numFmt w:val="bullet"/>
      <w:lvlText w:val=""/>
      <w:lvlJc w:val="left"/>
      <w:pPr>
        <w:ind w:left="1680" w:hanging="420"/>
      </w:pPr>
      <w:rPr>
        <w:rFonts w:ascii="Wingdings" w:hAnsi="Wingdings" w:hint="default"/>
      </w:rPr>
    </w:lvl>
    <w:lvl w:ilvl="4" w:tplc="04090017" w:tentative="1">
      <w:start w:val="1"/>
      <w:numFmt w:val="bullet"/>
      <w:lvlText w:val=""/>
      <w:lvlJc w:val="left"/>
      <w:pPr>
        <w:ind w:left="2100" w:hanging="420"/>
      </w:pPr>
      <w:rPr>
        <w:rFonts w:ascii="Wingdings" w:hAnsi="Wingdings" w:hint="default"/>
      </w:rPr>
    </w:lvl>
    <w:lvl w:ilvl="5" w:tplc="04090011" w:tentative="1">
      <w:start w:val="1"/>
      <w:numFmt w:val="bullet"/>
      <w:lvlText w:val=""/>
      <w:lvlJc w:val="left"/>
      <w:pPr>
        <w:ind w:left="2520" w:hanging="420"/>
      </w:pPr>
      <w:rPr>
        <w:rFonts w:ascii="Wingdings" w:hAnsi="Wingdings" w:hint="default"/>
      </w:rPr>
    </w:lvl>
    <w:lvl w:ilvl="6" w:tplc="0409000F" w:tentative="1">
      <w:start w:val="1"/>
      <w:numFmt w:val="bullet"/>
      <w:lvlText w:val=""/>
      <w:lvlJc w:val="left"/>
      <w:pPr>
        <w:ind w:left="2940" w:hanging="420"/>
      </w:pPr>
      <w:rPr>
        <w:rFonts w:ascii="Wingdings" w:hAnsi="Wingdings" w:hint="default"/>
      </w:rPr>
    </w:lvl>
    <w:lvl w:ilvl="7" w:tplc="04090017" w:tentative="1">
      <w:start w:val="1"/>
      <w:numFmt w:val="bullet"/>
      <w:lvlText w:val=""/>
      <w:lvlJc w:val="left"/>
      <w:pPr>
        <w:ind w:left="3360" w:hanging="420"/>
      </w:pPr>
      <w:rPr>
        <w:rFonts w:ascii="Wingdings" w:hAnsi="Wingdings" w:hint="default"/>
      </w:rPr>
    </w:lvl>
    <w:lvl w:ilvl="8" w:tplc="04090011" w:tentative="1">
      <w:start w:val="1"/>
      <w:numFmt w:val="bullet"/>
      <w:lvlText w:val=""/>
      <w:lvlJc w:val="left"/>
      <w:pPr>
        <w:ind w:left="3780" w:hanging="420"/>
      </w:pPr>
      <w:rPr>
        <w:rFonts w:ascii="Wingdings" w:hAnsi="Wingdings" w:hint="default"/>
      </w:rPr>
    </w:lvl>
  </w:abstractNum>
  <w:abstractNum w:abstractNumId="4">
    <w:nsid w:val="0B016675"/>
    <w:multiLevelType w:val="hybridMultilevel"/>
    <w:tmpl w:val="BEC40188"/>
    <w:lvl w:ilvl="0" w:tplc="227E8B66">
      <w:start w:val="1"/>
      <w:numFmt w:val="lowerLetter"/>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
    <w:nsid w:val="0EC96339"/>
    <w:multiLevelType w:val="hybridMultilevel"/>
    <w:tmpl w:val="B8DC87E8"/>
    <w:lvl w:ilvl="0" w:tplc="D918F84C">
      <w:start w:val="1"/>
      <w:numFmt w:val="decimal"/>
      <w:lvlText w:val="3.%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2196EED"/>
    <w:multiLevelType w:val="hybridMultilevel"/>
    <w:tmpl w:val="6F36D954"/>
    <w:lvl w:ilvl="0" w:tplc="7536FD14">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nsid w:val="13F835B3"/>
    <w:multiLevelType w:val="hybridMultilevel"/>
    <w:tmpl w:val="9B582E08"/>
    <w:lvl w:ilvl="0" w:tplc="227E8B66">
      <w:start w:val="1"/>
      <w:numFmt w:val="lowerLetter"/>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nsid w:val="15395095"/>
    <w:multiLevelType w:val="hybridMultilevel"/>
    <w:tmpl w:val="696487DC"/>
    <w:lvl w:ilvl="0" w:tplc="253E1740">
      <w:start w:val="6"/>
      <w:numFmt w:val="upperLetter"/>
      <w:lvlText w:val="(%1)"/>
      <w:lvlJc w:val="left"/>
      <w:pPr>
        <w:ind w:left="582" w:hanging="360"/>
      </w:pPr>
      <w:rPr>
        <w:rFonts w:hint="default"/>
      </w:rPr>
    </w:lvl>
    <w:lvl w:ilvl="1" w:tplc="3AB4762A" w:tentative="1">
      <w:start w:val="1"/>
      <w:numFmt w:val="aiueoFullWidth"/>
      <w:lvlText w:val="(%2)"/>
      <w:lvlJc w:val="left"/>
      <w:pPr>
        <w:ind w:left="840" w:hanging="420"/>
      </w:pPr>
    </w:lvl>
    <w:lvl w:ilvl="2" w:tplc="C9B0EC64" w:tentative="1">
      <w:start w:val="1"/>
      <w:numFmt w:val="decimalEnclosedCircle"/>
      <w:lvlText w:val="%3"/>
      <w:lvlJc w:val="left"/>
      <w:pPr>
        <w:ind w:left="1260" w:hanging="420"/>
      </w:pPr>
    </w:lvl>
    <w:lvl w:ilvl="3" w:tplc="43B29268" w:tentative="1">
      <w:start w:val="1"/>
      <w:numFmt w:val="decimal"/>
      <w:lvlText w:val="%4."/>
      <w:lvlJc w:val="left"/>
      <w:pPr>
        <w:ind w:left="1680" w:hanging="420"/>
      </w:pPr>
    </w:lvl>
    <w:lvl w:ilvl="4" w:tplc="21228712" w:tentative="1">
      <w:start w:val="1"/>
      <w:numFmt w:val="aiueoFullWidth"/>
      <w:lvlText w:val="(%5)"/>
      <w:lvlJc w:val="left"/>
      <w:pPr>
        <w:ind w:left="2100" w:hanging="420"/>
      </w:pPr>
    </w:lvl>
    <w:lvl w:ilvl="5" w:tplc="48C873B2" w:tentative="1">
      <w:start w:val="1"/>
      <w:numFmt w:val="decimalEnclosedCircle"/>
      <w:lvlText w:val="%6"/>
      <w:lvlJc w:val="left"/>
      <w:pPr>
        <w:ind w:left="2520" w:hanging="420"/>
      </w:pPr>
    </w:lvl>
    <w:lvl w:ilvl="6" w:tplc="183AC8B2" w:tentative="1">
      <w:start w:val="1"/>
      <w:numFmt w:val="decimal"/>
      <w:lvlText w:val="%7."/>
      <w:lvlJc w:val="left"/>
      <w:pPr>
        <w:ind w:left="2940" w:hanging="420"/>
      </w:pPr>
    </w:lvl>
    <w:lvl w:ilvl="7" w:tplc="D4184996" w:tentative="1">
      <w:start w:val="1"/>
      <w:numFmt w:val="aiueoFullWidth"/>
      <w:lvlText w:val="(%8)"/>
      <w:lvlJc w:val="left"/>
      <w:pPr>
        <w:ind w:left="3360" w:hanging="420"/>
      </w:pPr>
    </w:lvl>
    <w:lvl w:ilvl="8" w:tplc="65782BF6" w:tentative="1">
      <w:start w:val="1"/>
      <w:numFmt w:val="decimalEnclosedCircle"/>
      <w:lvlText w:val="%9"/>
      <w:lvlJc w:val="left"/>
      <w:pPr>
        <w:ind w:left="3780" w:hanging="420"/>
      </w:pPr>
    </w:lvl>
  </w:abstractNum>
  <w:abstractNum w:abstractNumId="9">
    <w:nsid w:val="17123F76"/>
    <w:multiLevelType w:val="hybridMultilevel"/>
    <w:tmpl w:val="9F700294"/>
    <w:lvl w:ilvl="0" w:tplc="3BA4601A">
      <w:start w:val="1"/>
      <w:numFmt w:val="bullet"/>
      <w:lvlText w:val="•"/>
      <w:lvlJc w:val="left"/>
      <w:pPr>
        <w:tabs>
          <w:tab w:val="num" w:pos="720"/>
        </w:tabs>
        <w:ind w:left="720" w:hanging="360"/>
      </w:pPr>
      <w:rPr>
        <w:rFonts w:ascii="Arial" w:hAnsi="Arial" w:hint="default"/>
      </w:rPr>
    </w:lvl>
    <w:lvl w:ilvl="1" w:tplc="3B70AEDA" w:tentative="1">
      <w:start w:val="1"/>
      <w:numFmt w:val="bullet"/>
      <w:lvlText w:val="•"/>
      <w:lvlJc w:val="left"/>
      <w:pPr>
        <w:tabs>
          <w:tab w:val="num" w:pos="1440"/>
        </w:tabs>
        <w:ind w:left="1440" w:hanging="360"/>
      </w:pPr>
      <w:rPr>
        <w:rFonts w:ascii="Arial" w:hAnsi="Arial" w:hint="default"/>
      </w:rPr>
    </w:lvl>
    <w:lvl w:ilvl="2" w:tplc="5C1C10C0" w:tentative="1">
      <w:start w:val="1"/>
      <w:numFmt w:val="bullet"/>
      <w:lvlText w:val="•"/>
      <w:lvlJc w:val="left"/>
      <w:pPr>
        <w:tabs>
          <w:tab w:val="num" w:pos="2160"/>
        </w:tabs>
        <w:ind w:left="2160" w:hanging="360"/>
      </w:pPr>
      <w:rPr>
        <w:rFonts w:ascii="Arial" w:hAnsi="Arial" w:hint="default"/>
      </w:rPr>
    </w:lvl>
    <w:lvl w:ilvl="3" w:tplc="0ED201E2" w:tentative="1">
      <w:start w:val="1"/>
      <w:numFmt w:val="bullet"/>
      <w:lvlText w:val="•"/>
      <w:lvlJc w:val="left"/>
      <w:pPr>
        <w:tabs>
          <w:tab w:val="num" w:pos="2880"/>
        </w:tabs>
        <w:ind w:left="2880" w:hanging="360"/>
      </w:pPr>
      <w:rPr>
        <w:rFonts w:ascii="Arial" w:hAnsi="Arial" w:hint="default"/>
      </w:rPr>
    </w:lvl>
    <w:lvl w:ilvl="4" w:tplc="AA8EAA34" w:tentative="1">
      <w:start w:val="1"/>
      <w:numFmt w:val="bullet"/>
      <w:lvlText w:val="•"/>
      <w:lvlJc w:val="left"/>
      <w:pPr>
        <w:tabs>
          <w:tab w:val="num" w:pos="3600"/>
        </w:tabs>
        <w:ind w:left="3600" w:hanging="360"/>
      </w:pPr>
      <w:rPr>
        <w:rFonts w:ascii="Arial" w:hAnsi="Arial" w:hint="default"/>
      </w:rPr>
    </w:lvl>
    <w:lvl w:ilvl="5" w:tplc="1DE8AB10" w:tentative="1">
      <w:start w:val="1"/>
      <w:numFmt w:val="bullet"/>
      <w:lvlText w:val="•"/>
      <w:lvlJc w:val="left"/>
      <w:pPr>
        <w:tabs>
          <w:tab w:val="num" w:pos="4320"/>
        </w:tabs>
        <w:ind w:left="4320" w:hanging="360"/>
      </w:pPr>
      <w:rPr>
        <w:rFonts w:ascii="Arial" w:hAnsi="Arial" w:hint="default"/>
      </w:rPr>
    </w:lvl>
    <w:lvl w:ilvl="6" w:tplc="293436AA" w:tentative="1">
      <w:start w:val="1"/>
      <w:numFmt w:val="bullet"/>
      <w:lvlText w:val="•"/>
      <w:lvlJc w:val="left"/>
      <w:pPr>
        <w:tabs>
          <w:tab w:val="num" w:pos="5040"/>
        </w:tabs>
        <w:ind w:left="5040" w:hanging="360"/>
      </w:pPr>
      <w:rPr>
        <w:rFonts w:ascii="Arial" w:hAnsi="Arial" w:hint="default"/>
      </w:rPr>
    </w:lvl>
    <w:lvl w:ilvl="7" w:tplc="8B047D4E" w:tentative="1">
      <w:start w:val="1"/>
      <w:numFmt w:val="bullet"/>
      <w:lvlText w:val="•"/>
      <w:lvlJc w:val="left"/>
      <w:pPr>
        <w:tabs>
          <w:tab w:val="num" w:pos="5760"/>
        </w:tabs>
        <w:ind w:left="5760" w:hanging="360"/>
      </w:pPr>
      <w:rPr>
        <w:rFonts w:ascii="Arial" w:hAnsi="Arial" w:hint="default"/>
      </w:rPr>
    </w:lvl>
    <w:lvl w:ilvl="8" w:tplc="A36CF210" w:tentative="1">
      <w:start w:val="1"/>
      <w:numFmt w:val="bullet"/>
      <w:lvlText w:val="•"/>
      <w:lvlJc w:val="left"/>
      <w:pPr>
        <w:tabs>
          <w:tab w:val="num" w:pos="6480"/>
        </w:tabs>
        <w:ind w:left="6480" w:hanging="360"/>
      </w:pPr>
      <w:rPr>
        <w:rFonts w:ascii="Arial" w:hAnsi="Arial" w:hint="default"/>
      </w:rPr>
    </w:lvl>
  </w:abstractNum>
  <w:abstractNum w:abstractNumId="10">
    <w:nsid w:val="18900805"/>
    <w:multiLevelType w:val="hybridMultilevel"/>
    <w:tmpl w:val="A04CF1BA"/>
    <w:lvl w:ilvl="0" w:tplc="FB6E6DD2">
      <w:start w:val="3"/>
      <w:numFmt w:val="upperLetter"/>
      <w:lvlText w:val="(%1)"/>
      <w:lvlJc w:val="left"/>
      <w:pPr>
        <w:ind w:left="582" w:hanging="360"/>
      </w:pPr>
      <w:rPr>
        <w:rFonts w:hint="default"/>
      </w:rPr>
    </w:lvl>
    <w:lvl w:ilvl="1" w:tplc="3AB4762A" w:tentative="1">
      <w:start w:val="1"/>
      <w:numFmt w:val="aiueoFullWidth"/>
      <w:lvlText w:val="(%2)"/>
      <w:lvlJc w:val="left"/>
      <w:pPr>
        <w:ind w:left="840" w:hanging="420"/>
      </w:pPr>
    </w:lvl>
    <w:lvl w:ilvl="2" w:tplc="C9B0EC64" w:tentative="1">
      <w:start w:val="1"/>
      <w:numFmt w:val="decimalEnclosedCircle"/>
      <w:lvlText w:val="%3"/>
      <w:lvlJc w:val="left"/>
      <w:pPr>
        <w:ind w:left="1260" w:hanging="420"/>
      </w:pPr>
    </w:lvl>
    <w:lvl w:ilvl="3" w:tplc="43B29268" w:tentative="1">
      <w:start w:val="1"/>
      <w:numFmt w:val="decimal"/>
      <w:lvlText w:val="%4."/>
      <w:lvlJc w:val="left"/>
      <w:pPr>
        <w:ind w:left="1680" w:hanging="420"/>
      </w:pPr>
    </w:lvl>
    <w:lvl w:ilvl="4" w:tplc="21228712" w:tentative="1">
      <w:start w:val="1"/>
      <w:numFmt w:val="aiueoFullWidth"/>
      <w:lvlText w:val="(%5)"/>
      <w:lvlJc w:val="left"/>
      <w:pPr>
        <w:ind w:left="2100" w:hanging="420"/>
      </w:pPr>
    </w:lvl>
    <w:lvl w:ilvl="5" w:tplc="48C873B2" w:tentative="1">
      <w:start w:val="1"/>
      <w:numFmt w:val="decimalEnclosedCircle"/>
      <w:lvlText w:val="%6"/>
      <w:lvlJc w:val="left"/>
      <w:pPr>
        <w:ind w:left="2520" w:hanging="420"/>
      </w:pPr>
    </w:lvl>
    <w:lvl w:ilvl="6" w:tplc="183AC8B2" w:tentative="1">
      <w:start w:val="1"/>
      <w:numFmt w:val="decimal"/>
      <w:lvlText w:val="%7."/>
      <w:lvlJc w:val="left"/>
      <w:pPr>
        <w:ind w:left="2940" w:hanging="420"/>
      </w:pPr>
    </w:lvl>
    <w:lvl w:ilvl="7" w:tplc="D4184996" w:tentative="1">
      <w:start w:val="1"/>
      <w:numFmt w:val="aiueoFullWidth"/>
      <w:lvlText w:val="(%8)"/>
      <w:lvlJc w:val="left"/>
      <w:pPr>
        <w:ind w:left="3360" w:hanging="420"/>
      </w:pPr>
    </w:lvl>
    <w:lvl w:ilvl="8" w:tplc="65782BF6" w:tentative="1">
      <w:start w:val="1"/>
      <w:numFmt w:val="decimalEnclosedCircle"/>
      <w:lvlText w:val="%9"/>
      <w:lvlJc w:val="left"/>
      <w:pPr>
        <w:ind w:left="3780" w:hanging="420"/>
      </w:pPr>
    </w:lvl>
  </w:abstractNum>
  <w:abstractNum w:abstractNumId="11">
    <w:nsid w:val="19E820ED"/>
    <w:multiLevelType w:val="hybridMultilevel"/>
    <w:tmpl w:val="CD84D73C"/>
    <w:lvl w:ilvl="0" w:tplc="0038AB6C">
      <w:start w:val="4"/>
      <w:numFmt w:val="upperLetter"/>
      <w:lvlText w:val="(%1)"/>
      <w:lvlJc w:val="left"/>
      <w:pPr>
        <w:ind w:left="360" w:hanging="360"/>
      </w:pPr>
      <w:rPr>
        <w:rFonts w:hint="default"/>
      </w:rPr>
    </w:lvl>
    <w:lvl w:ilvl="1" w:tplc="3AB4762A" w:tentative="1">
      <w:start w:val="1"/>
      <w:numFmt w:val="aiueoFullWidth"/>
      <w:lvlText w:val="(%2)"/>
      <w:lvlJc w:val="left"/>
      <w:pPr>
        <w:ind w:left="840" w:hanging="420"/>
      </w:pPr>
    </w:lvl>
    <w:lvl w:ilvl="2" w:tplc="C9B0EC64" w:tentative="1">
      <w:start w:val="1"/>
      <w:numFmt w:val="decimalEnclosedCircle"/>
      <w:lvlText w:val="%3"/>
      <w:lvlJc w:val="left"/>
      <w:pPr>
        <w:ind w:left="1260" w:hanging="420"/>
      </w:pPr>
    </w:lvl>
    <w:lvl w:ilvl="3" w:tplc="43B29268" w:tentative="1">
      <w:start w:val="1"/>
      <w:numFmt w:val="decimal"/>
      <w:lvlText w:val="%4."/>
      <w:lvlJc w:val="left"/>
      <w:pPr>
        <w:ind w:left="1680" w:hanging="420"/>
      </w:pPr>
    </w:lvl>
    <w:lvl w:ilvl="4" w:tplc="21228712" w:tentative="1">
      <w:start w:val="1"/>
      <w:numFmt w:val="aiueoFullWidth"/>
      <w:lvlText w:val="(%5)"/>
      <w:lvlJc w:val="left"/>
      <w:pPr>
        <w:ind w:left="2100" w:hanging="420"/>
      </w:pPr>
    </w:lvl>
    <w:lvl w:ilvl="5" w:tplc="48C873B2" w:tentative="1">
      <w:start w:val="1"/>
      <w:numFmt w:val="decimalEnclosedCircle"/>
      <w:lvlText w:val="%6"/>
      <w:lvlJc w:val="left"/>
      <w:pPr>
        <w:ind w:left="2520" w:hanging="420"/>
      </w:pPr>
    </w:lvl>
    <w:lvl w:ilvl="6" w:tplc="183AC8B2" w:tentative="1">
      <w:start w:val="1"/>
      <w:numFmt w:val="decimal"/>
      <w:lvlText w:val="%7."/>
      <w:lvlJc w:val="left"/>
      <w:pPr>
        <w:ind w:left="2940" w:hanging="420"/>
      </w:pPr>
    </w:lvl>
    <w:lvl w:ilvl="7" w:tplc="D4184996" w:tentative="1">
      <w:start w:val="1"/>
      <w:numFmt w:val="aiueoFullWidth"/>
      <w:lvlText w:val="(%8)"/>
      <w:lvlJc w:val="left"/>
      <w:pPr>
        <w:ind w:left="3360" w:hanging="420"/>
      </w:pPr>
    </w:lvl>
    <w:lvl w:ilvl="8" w:tplc="65782BF6" w:tentative="1">
      <w:start w:val="1"/>
      <w:numFmt w:val="decimalEnclosedCircle"/>
      <w:lvlText w:val="%9"/>
      <w:lvlJc w:val="left"/>
      <w:pPr>
        <w:ind w:left="3780" w:hanging="420"/>
      </w:pPr>
    </w:lvl>
  </w:abstractNum>
  <w:abstractNum w:abstractNumId="12">
    <w:nsid w:val="20CF513B"/>
    <w:multiLevelType w:val="hybridMultilevel"/>
    <w:tmpl w:val="A7CA9B36"/>
    <w:lvl w:ilvl="0" w:tplc="1ED09398">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nsid w:val="21B00FA5"/>
    <w:multiLevelType w:val="hybridMultilevel"/>
    <w:tmpl w:val="C774272C"/>
    <w:lvl w:ilvl="0" w:tplc="4DEE3618">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nsid w:val="24ED57AF"/>
    <w:multiLevelType w:val="hybridMultilevel"/>
    <w:tmpl w:val="3CF87A78"/>
    <w:lvl w:ilvl="0" w:tplc="DEC4A056">
      <w:start w:val="1"/>
      <w:numFmt w:val="bullet"/>
      <w:lvlText w:val=""/>
      <w:lvlJc w:val="left"/>
      <w:pPr>
        <w:tabs>
          <w:tab w:val="num" w:pos="720"/>
        </w:tabs>
        <w:ind w:left="720" w:hanging="360"/>
      </w:pPr>
      <w:rPr>
        <w:rFonts w:ascii="Wingdings 2" w:hAnsi="Wingdings 2" w:hint="default"/>
      </w:rPr>
    </w:lvl>
    <w:lvl w:ilvl="1" w:tplc="AF4CAA62" w:tentative="1">
      <w:start w:val="1"/>
      <w:numFmt w:val="bullet"/>
      <w:lvlText w:val=""/>
      <w:lvlJc w:val="left"/>
      <w:pPr>
        <w:tabs>
          <w:tab w:val="num" w:pos="1440"/>
        </w:tabs>
        <w:ind w:left="1440" w:hanging="360"/>
      </w:pPr>
      <w:rPr>
        <w:rFonts w:ascii="Wingdings 2" w:hAnsi="Wingdings 2" w:hint="default"/>
      </w:rPr>
    </w:lvl>
    <w:lvl w:ilvl="2" w:tplc="179860C4" w:tentative="1">
      <w:start w:val="1"/>
      <w:numFmt w:val="bullet"/>
      <w:lvlText w:val=""/>
      <w:lvlJc w:val="left"/>
      <w:pPr>
        <w:tabs>
          <w:tab w:val="num" w:pos="2160"/>
        </w:tabs>
        <w:ind w:left="2160" w:hanging="360"/>
      </w:pPr>
      <w:rPr>
        <w:rFonts w:ascii="Wingdings 2" w:hAnsi="Wingdings 2" w:hint="default"/>
      </w:rPr>
    </w:lvl>
    <w:lvl w:ilvl="3" w:tplc="D2BCEC76" w:tentative="1">
      <w:start w:val="1"/>
      <w:numFmt w:val="bullet"/>
      <w:lvlText w:val=""/>
      <w:lvlJc w:val="left"/>
      <w:pPr>
        <w:tabs>
          <w:tab w:val="num" w:pos="2880"/>
        </w:tabs>
        <w:ind w:left="2880" w:hanging="360"/>
      </w:pPr>
      <w:rPr>
        <w:rFonts w:ascii="Wingdings 2" w:hAnsi="Wingdings 2" w:hint="default"/>
      </w:rPr>
    </w:lvl>
    <w:lvl w:ilvl="4" w:tplc="0062F37E" w:tentative="1">
      <w:start w:val="1"/>
      <w:numFmt w:val="bullet"/>
      <w:lvlText w:val=""/>
      <w:lvlJc w:val="left"/>
      <w:pPr>
        <w:tabs>
          <w:tab w:val="num" w:pos="3600"/>
        </w:tabs>
        <w:ind w:left="3600" w:hanging="360"/>
      </w:pPr>
      <w:rPr>
        <w:rFonts w:ascii="Wingdings 2" w:hAnsi="Wingdings 2" w:hint="default"/>
      </w:rPr>
    </w:lvl>
    <w:lvl w:ilvl="5" w:tplc="E2FA4DE4" w:tentative="1">
      <w:start w:val="1"/>
      <w:numFmt w:val="bullet"/>
      <w:lvlText w:val=""/>
      <w:lvlJc w:val="left"/>
      <w:pPr>
        <w:tabs>
          <w:tab w:val="num" w:pos="4320"/>
        </w:tabs>
        <w:ind w:left="4320" w:hanging="360"/>
      </w:pPr>
      <w:rPr>
        <w:rFonts w:ascii="Wingdings 2" w:hAnsi="Wingdings 2" w:hint="default"/>
      </w:rPr>
    </w:lvl>
    <w:lvl w:ilvl="6" w:tplc="9F341174" w:tentative="1">
      <w:start w:val="1"/>
      <w:numFmt w:val="bullet"/>
      <w:lvlText w:val=""/>
      <w:lvlJc w:val="left"/>
      <w:pPr>
        <w:tabs>
          <w:tab w:val="num" w:pos="5040"/>
        </w:tabs>
        <w:ind w:left="5040" w:hanging="360"/>
      </w:pPr>
      <w:rPr>
        <w:rFonts w:ascii="Wingdings 2" w:hAnsi="Wingdings 2" w:hint="default"/>
      </w:rPr>
    </w:lvl>
    <w:lvl w:ilvl="7" w:tplc="D61A4242" w:tentative="1">
      <w:start w:val="1"/>
      <w:numFmt w:val="bullet"/>
      <w:lvlText w:val=""/>
      <w:lvlJc w:val="left"/>
      <w:pPr>
        <w:tabs>
          <w:tab w:val="num" w:pos="5760"/>
        </w:tabs>
        <w:ind w:left="5760" w:hanging="360"/>
      </w:pPr>
      <w:rPr>
        <w:rFonts w:ascii="Wingdings 2" w:hAnsi="Wingdings 2" w:hint="default"/>
      </w:rPr>
    </w:lvl>
    <w:lvl w:ilvl="8" w:tplc="65588216" w:tentative="1">
      <w:start w:val="1"/>
      <w:numFmt w:val="bullet"/>
      <w:lvlText w:val=""/>
      <w:lvlJc w:val="left"/>
      <w:pPr>
        <w:tabs>
          <w:tab w:val="num" w:pos="6480"/>
        </w:tabs>
        <w:ind w:left="6480" w:hanging="360"/>
      </w:pPr>
      <w:rPr>
        <w:rFonts w:ascii="Wingdings 2" w:hAnsi="Wingdings 2" w:hint="default"/>
      </w:rPr>
    </w:lvl>
  </w:abstractNum>
  <w:abstractNum w:abstractNumId="15">
    <w:nsid w:val="25CB276B"/>
    <w:multiLevelType w:val="hybridMultilevel"/>
    <w:tmpl w:val="05D4E03E"/>
    <w:lvl w:ilvl="0" w:tplc="227E8B66">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263B713B"/>
    <w:multiLevelType w:val="hybridMultilevel"/>
    <w:tmpl w:val="ED5696FA"/>
    <w:lvl w:ilvl="0" w:tplc="2B0CEEC0">
      <w:start w:val="1"/>
      <w:numFmt w:val="bullet"/>
      <w:lvlText w:val=""/>
      <w:lvlJc w:val="left"/>
      <w:pPr>
        <w:ind w:left="420" w:hanging="420"/>
      </w:pPr>
      <w:rPr>
        <w:rFonts w:ascii="Wingdings" w:hAnsi="Wingdings" w:hint="default"/>
      </w:rPr>
    </w:lvl>
    <w:lvl w:ilvl="1" w:tplc="04090017" w:tentative="1">
      <w:start w:val="1"/>
      <w:numFmt w:val="bullet"/>
      <w:lvlText w:val=""/>
      <w:lvlJc w:val="left"/>
      <w:pPr>
        <w:ind w:left="840" w:hanging="420"/>
      </w:pPr>
      <w:rPr>
        <w:rFonts w:ascii="Wingdings" w:hAnsi="Wingdings" w:hint="default"/>
      </w:rPr>
    </w:lvl>
    <w:lvl w:ilvl="2" w:tplc="04090011" w:tentative="1">
      <w:start w:val="1"/>
      <w:numFmt w:val="bullet"/>
      <w:lvlText w:val=""/>
      <w:lvlJc w:val="left"/>
      <w:pPr>
        <w:ind w:left="1260" w:hanging="420"/>
      </w:pPr>
      <w:rPr>
        <w:rFonts w:ascii="Wingdings" w:hAnsi="Wingdings" w:hint="default"/>
      </w:rPr>
    </w:lvl>
    <w:lvl w:ilvl="3" w:tplc="0409000F" w:tentative="1">
      <w:start w:val="1"/>
      <w:numFmt w:val="bullet"/>
      <w:lvlText w:val=""/>
      <w:lvlJc w:val="left"/>
      <w:pPr>
        <w:ind w:left="1680" w:hanging="420"/>
      </w:pPr>
      <w:rPr>
        <w:rFonts w:ascii="Wingdings" w:hAnsi="Wingdings" w:hint="default"/>
      </w:rPr>
    </w:lvl>
    <w:lvl w:ilvl="4" w:tplc="04090017" w:tentative="1">
      <w:start w:val="1"/>
      <w:numFmt w:val="bullet"/>
      <w:lvlText w:val=""/>
      <w:lvlJc w:val="left"/>
      <w:pPr>
        <w:ind w:left="2100" w:hanging="420"/>
      </w:pPr>
      <w:rPr>
        <w:rFonts w:ascii="Wingdings" w:hAnsi="Wingdings" w:hint="default"/>
      </w:rPr>
    </w:lvl>
    <w:lvl w:ilvl="5" w:tplc="04090011" w:tentative="1">
      <w:start w:val="1"/>
      <w:numFmt w:val="bullet"/>
      <w:lvlText w:val=""/>
      <w:lvlJc w:val="left"/>
      <w:pPr>
        <w:ind w:left="2520" w:hanging="420"/>
      </w:pPr>
      <w:rPr>
        <w:rFonts w:ascii="Wingdings" w:hAnsi="Wingdings" w:hint="default"/>
      </w:rPr>
    </w:lvl>
    <w:lvl w:ilvl="6" w:tplc="0409000F" w:tentative="1">
      <w:start w:val="1"/>
      <w:numFmt w:val="bullet"/>
      <w:lvlText w:val=""/>
      <w:lvlJc w:val="left"/>
      <w:pPr>
        <w:ind w:left="2940" w:hanging="420"/>
      </w:pPr>
      <w:rPr>
        <w:rFonts w:ascii="Wingdings" w:hAnsi="Wingdings" w:hint="default"/>
      </w:rPr>
    </w:lvl>
    <w:lvl w:ilvl="7" w:tplc="04090017" w:tentative="1">
      <w:start w:val="1"/>
      <w:numFmt w:val="bullet"/>
      <w:lvlText w:val=""/>
      <w:lvlJc w:val="left"/>
      <w:pPr>
        <w:ind w:left="3360" w:hanging="420"/>
      </w:pPr>
      <w:rPr>
        <w:rFonts w:ascii="Wingdings" w:hAnsi="Wingdings" w:hint="default"/>
      </w:rPr>
    </w:lvl>
    <w:lvl w:ilvl="8" w:tplc="04090011" w:tentative="1">
      <w:start w:val="1"/>
      <w:numFmt w:val="bullet"/>
      <w:lvlText w:val=""/>
      <w:lvlJc w:val="left"/>
      <w:pPr>
        <w:ind w:left="3780" w:hanging="420"/>
      </w:pPr>
      <w:rPr>
        <w:rFonts w:ascii="Wingdings" w:hAnsi="Wingdings" w:hint="default"/>
      </w:rPr>
    </w:lvl>
  </w:abstractNum>
  <w:abstractNum w:abstractNumId="17">
    <w:nsid w:val="272B60E2"/>
    <w:multiLevelType w:val="hybridMultilevel"/>
    <w:tmpl w:val="FABA3628"/>
    <w:lvl w:ilvl="0" w:tplc="04765D7A">
      <w:start w:val="5"/>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27BE5578"/>
    <w:multiLevelType w:val="multilevel"/>
    <w:tmpl w:val="D6C4BBEE"/>
    <w:lvl w:ilvl="0">
      <w:start w:val="2"/>
      <w:numFmt w:val="decimal"/>
      <w:lvlText w:val="%1"/>
      <w:lvlJc w:val="left"/>
      <w:pPr>
        <w:tabs>
          <w:tab w:val="num" w:pos="851"/>
        </w:tabs>
        <w:ind w:left="851" w:hanging="851"/>
      </w:pPr>
      <w:rPr>
        <w:rFonts w:ascii="Times New Roman" w:hAnsi="Times New Roman" w:hint="default"/>
        <w:b/>
        <w:i w:val="0"/>
        <w:sz w:val="24"/>
      </w:rPr>
    </w:lvl>
    <w:lvl w:ilvl="1">
      <w:start w:val="1"/>
      <w:numFmt w:val="decimal"/>
      <w:lvlText w:val="%1.%2"/>
      <w:lvlJc w:val="left"/>
      <w:pPr>
        <w:tabs>
          <w:tab w:val="num" w:pos="851"/>
        </w:tabs>
        <w:ind w:left="851" w:hanging="851"/>
      </w:pPr>
      <w:rPr>
        <w:rFonts w:ascii="Times New Roman" w:hAnsi="Times New Roman" w:hint="default"/>
        <w:b/>
        <w:i w:val="0"/>
        <w:sz w:val="24"/>
      </w:rPr>
    </w:lvl>
    <w:lvl w:ilvl="2">
      <w:start w:val="1"/>
      <w:numFmt w:val="decimal"/>
      <w:pStyle w:val="1"/>
      <w:lvlText w:val="%1.%2.%3"/>
      <w:lvlJc w:val="left"/>
      <w:pPr>
        <w:tabs>
          <w:tab w:val="num" w:pos="855"/>
        </w:tabs>
        <w:ind w:left="855" w:hanging="855"/>
      </w:pPr>
      <w:rPr>
        <w:rFonts w:ascii="Times New Roman" w:hAnsi="Times New Roman" w:hint="default"/>
        <w:b w:val="0"/>
        <w:i w:val="0"/>
        <w:sz w:val="24"/>
      </w:rPr>
    </w:lvl>
    <w:lvl w:ilvl="3">
      <w:start w:val="1"/>
      <w:numFmt w:val="decimal"/>
      <w:lvlText w:val="%1.%2.%3.%4"/>
      <w:lvlJc w:val="left"/>
      <w:pPr>
        <w:tabs>
          <w:tab w:val="num" w:pos="855"/>
        </w:tabs>
        <w:ind w:left="855" w:hanging="855"/>
      </w:pPr>
      <w:rPr>
        <w:rFonts w:hint="eastAsia"/>
      </w:rPr>
    </w:lvl>
    <w:lvl w:ilvl="4">
      <w:start w:val="1"/>
      <w:numFmt w:val="decimal"/>
      <w:lvlText w:val="%1.%2.%3.%4.%5"/>
      <w:lvlJc w:val="left"/>
      <w:pPr>
        <w:tabs>
          <w:tab w:val="num" w:pos="855"/>
        </w:tabs>
        <w:ind w:left="855" w:hanging="855"/>
      </w:pPr>
      <w:rPr>
        <w:rFonts w:hint="eastAsia"/>
      </w:rPr>
    </w:lvl>
    <w:lvl w:ilvl="5">
      <w:start w:val="1"/>
      <w:numFmt w:val="decimal"/>
      <w:lvlText w:val="%1.%2.%3.%4.%5.%6"/>
      <w:lvlJc w:val="left"/>
      <w:pPr>
        <w:tabs>
          <w:tab w:val="num" w:pos="855"/>
        </w:tabs>
        <w:ind w:left="855" w:hanging="855"/>
      </w:pPr>
      <w:rPr>
        <w:rFonts w:hint="eastAsia"/>
      </w:rPr>
    </w:lvl>
    <w:lvl w:ilvl="6">
      <w:start w:val="1"/>
      <w:numFmt w:val="decimal"/>
      <w:lvlText w:val="%1.%2.%3.%4.%5.%6.%7"/>
      <w:lvlJc w:val="left"/>
      <w:pPr>
        <w:tabs>
          <w:tab w:val="num" w:pos="855"/>
        </w:tabs>
        <w:ind w:left="855" w:hanging="855"/>
      </w:pPr>
      <w:rPr>
        <w:rFonts w:hint="eastAsia"/>
      </w:rPr>
    </w:lvl>
    <w:lvl w:ilvl="7">
      <w:start w:val="1"/>
      <w:numFmt w:val="decimal"/>
      <w:lvlText w:val="%1.%2.%3.%4.%5.%6.%7.%8"/>
      <w:lvlJc w:val="left"/>
      <w:pPr>
        <w:tabs>
          <w:tab w:val="num" w:pos="855"/>
        </w:tabs>
        <w:ind w:left="855" w:hanging="855"/>
      </w:pPr>
      <w:rPr>
        <w:rFonts w:hint="eastAsia"/>
      </w:rPr>
    </w:lvl>
    <w:lvl w:ilvl="8">
      <w:start w:val="1"/>
      <w:numFmt w:val="decimal"/>
      <w:lvlText w:val="%1.%2.%3.%4.%5.%6.%7.%8.%9"/>
      <w:lvlJc w:val="left"/>
      <w:pPr>
        <w:tabs>
          <w:tab w:val="num" w:pos="855"/>
        </w:tabs>
        <w:ind w:left="855" w:hanging="855"/>
      </w:pPr>
      <w:rPr>
        <w:rFonts w:hint="eastAsia"/>
      </w:rPr>
    </w:lvl>
  </w:abstractNum>
  <w:abstractNum w:abstractNumId="19">
    <w:nsid w:val="28E34A20"/>
    <w:multiLevelType w:val="hybridMultilevel"/>
    <w:tmpl w:val="CB589B1E"/>
    <w:lvl w:ilvl="0" w:tplc="16C019AA">
      <w:start w:val="1"/>
      <w:numFmt w:val="bullet"/>
      <w:lvlText w:val=""/>
      <w:lvlJc w:val="left"/>
      <w:pPr>
        <w:ind w:left="420" w:hanging="420"/>
      </w:pPr>
      <w:rPr>
        <w:rFonts w:ascii="Wingdings" w:hAnsi="Wingdings" w:hint="default"/>
      </w:rPr>
    </w:lvl>
    <w:lvl w:ilvl="1" w:tplc="04090017" w:tentative="1">
      <w:start w:val="1"/>
      <w:numFmt w:val="bullet"/>
      <w:lvlText w:val=""/>
      <w:lvlJc w:val="left"/>
      <w:pPr>
        <w:ind w:left="840" w:hanging="420"/>
      </w:pPr>
      <w:rPr>
        <w:rFonts w:ascii="Wingdings" w:hAnsi="Wingdings" w:hint="default"/>
      </w:rPr>
    </w:lvl>
    <w:lvl w:ilvl="2" w:tplc="04090011" w:tentative="1">
      <w:start w:val="1"/>
      <w:numFmt w:val="bullet"/>
      <w:lvlText w:val=""/>
      <w:lvlJc w:val="left"/>
      <w:pPr>
        <w:ind w:left="1260" w:hanging="420"/>
      </w:pPr>
      <w:rPr>
        <w:rFonts w:ascii="Wingdings" w:hAnsi="Wingdings" w:hint="default"/>
      </w:rPr>
    </w:lvl>
    <w:lvl w:ilvl="3" w:tplc="0409000F" w:tentative="1">
      <w:start w:val="1"/>
      <w:numFmt w:val="bullet"/>
      <w:lvlText w:val=""/>
      <w:lvlJc w:val="left"/>
      <w:pPr>
        <w:ind w:left="1680" w:hanging="420"/>
      </w:pPr>
      <w:rPr>
        <w:rFonts w:ascii="Wingdings" w:hAnsi="Wingdings" w:hint="default"/>
      </w:rPr>
    </w:lvl>
    <w:lvl w:ilvl="4" w:tplc="04090017" w:tentative="1">
      <w:start w:val="1"/>
      <w:numFmt w:val="bullet"/>
      <w:lvlText w:val=""/>
      <w:lvlJc w:val="left"/>
      <w:pPr>
        <w:ind w:left="2100" w:hanging="420"/>
      </w:pPr>
      <w:rPr>
        <w:rFonts w:ascii="Wingdings" w:hAnsi="Wingdings" w:hint="default"/>
      </w:rPr>
    </w:lvl>
    <w:lvl w:ilvl="5" w:tplc="04090011" w:tentative="1">
      <w:start w:val="1"/>
      <w:numFmt w:val="bullet"/>
      <w:lvlText w:val=""/>
      <w:lvlJc w:val="left"/>
      <w:pPr>
        <w:ind w:left="2520" w:hanging="420"/>
      </w:pPr>
      <w:rPr>
        <w:rFonts w:ascii="Wingdings" w:hAnsi="Wingdings" w:hint="default"/>
      </w:rPr>
    </w:lvl>
    <w:lvl w:ilvl="6" w:tplc="0409000F" w:tentative="1">
      <w:start w:val="1"/>
      <w:numFmt w:val="bullet"/>
      <w:lvlText w:val=""/>
      <w:lvlJc w:val="left"/>
      <w:pPr>
        <w:ind w:left="2940" w:hanging="420"/>
      </w:pPr>
      <w:rPr>
        <w:rFonts w:ascii="Wingdings" w:hAnsi="Wingdings" w:hint="default"/>
      </w:rPr>
    </w:lvl>
    <w:lvl w:ilvl="7" w:tplc="04090017" w:tentative="1">
      <w:start w:val="1"/>
      <w:numFmt w:val="bullet"/>
      <w:lvlText w:val=""/>
      <w:lvlJc w:val="left"/>
      <w:pPr>
        <w:ind w:left="3360" w:hanging="420"/>
      </w:pPr>
      <w:rPr>
        <w:rFonts w:ascii="Wingdings" w:hAnsi="Wingdings" w:hint="default"/>
      </w:rPr>
    </w:lvl>
    <w:lvl w:ilvl="8" w:tplc="04090011" w:tentative="1">
      <w:start w:val="1"/>
      <w:numFmt w:val="bullet"/>
      <w:lvlText w:val=""/>
      <w:lvlJc w:val="left"/>
      <w:pPr>
        <w:ind w:left="3780" w:hanging="420"/>
      </w:pPr>
      <w:rPr>
        <w:rFonts w:ascii="Wingdings" w:hAnsi="Wingdings" w:hint="default"/>
      </w:rPr>
    </w:lvl>
  </w:abstractNum>
  <w:abstractNum w:abstractNumId="20">
    <w:nsid w:val="297C32F2"/>
    <w:multiLevelType w:val="hybridMultilevel"/>
    <w:tmpl w:val="73982AC8"/>
    <w:lvl w:ilvl="0" w:tplc="04090009">
      <w:start w:val="1"/>
      <w:numFmt w:val="bullet"/>
      <w:lvlText w:val=""/>
      <w:lvlJc w:val="left"/>
      <w:pPr>
        <w:ind w:left="1398" w:hanging="420"/>
      </w:pPr>
      <w:rPr>
        <w:rFonts w:ascii="Wingdings" w:hAnsi="Wingdings" w:hint="default"/>
      </w:rPr>
    </w:lvl>
    <w:lvl w:ilvl="1" w:tplc="0409000B" w:tentative="1">
      <w:start w:val="1"/>
      <w:numFmt w:val="bullet"/>
      <w:lvlText w:val=""/>
      <w:lvlJc w:val="left"/>
      <w:pPr>
        <w:ind w:left="941" w:hanging="420"/>
      </w:pPr>
      <w:rPr>
        <w:rFonts w:ascii="Wingdings" w:hAnsi="Wingdings" w:hint="default"/>
      </w:rPr>
    </w:lvl>
    <w:lvl w:ilvl="2" w:tplc="0409000D" w:tentative="1">
      <w:start w:val="1"/>
      <w:numFmt w:val="bullet"/>
      <w:lvlText w:val=""/>
      <w:lvlJc w:val="left"/>
      <w:pPr>
        <w:ind w:left="1361" w:hanging="420"/>
      </w:pPr>
      <w:rPr>
        <w:rFonts w:ascii="Wingdings" w:hAnsi="Wingdings" w:hint="default"/>
      </w:rPr>
    </w:lvl>
    <w:lvl w:ilvl="3" w:tplc="04090001" w:tentative="1">
      <w:start w:val="1"/>
      <w:numFmt w:val="bullet"/>
      <w:lvlText w:val=""/>
      <w:lvlJc w:val="left"/>
      <w:pPr>
        <w:ind w:left="1781" w:hanging="420"/>
      </w:pPr>
      <w:rPr>
        <w:rFonts w:ascii="Wingdings" w:hAnsi="Wingdings" w:hint="default"/>
      </w:rPr>
    </w:lvl>
    <w:lvl w:ilvl="4" w:tplc="0409000B" w:tentative="1">
      <w:start w:val="1"/>
      <w:numFmt w:val="bullet"/>
      <w:lvlText w:val=""/>
      <w:lvlJc w:val="left"/>
      <w:pPr>
        <w:ind w:left="2201" w:hanging="420"/>
      </w:pPr>
      <w:rPr>
        <w:rFonts w:ascii="Wingdings" w:hAnsi="Wingdings" w:hint="default"/>
      </w:rPr>
    </w:lvl>
    <w:lvl w:ilvl="5" w:tplc="0409000D" w:tentative="1">
      <w:start w:val="1"/>
      <w:numFmt w:val="bullet"/>
      <w:lvlText w:val=""/>
      <w:lvlJc w:val="left"/>
      <w:pPr>
        <w:ind w:left="2621" w:hanging="420"/>
      </w:pPr>
      <w:rPr>
        <w:rFonts w:ascii="Wingdings" w:hAnsi="Wingdings" w:hint="default"/>
      </w:rPr>
    </w:lvl>
    <w:lvl w:ilvl="6" w:tplc="04090001" w:tentative="1">
      <w:start w:val="1"/>
      <w:numFmt w:val="bullet"/>
      <w:lvlText w:val=""/>
      <w:lvlJc w:val="left"/>
      <w:pPr>
        <w:ind w:left="3041" w:hanging="420"/>
      </w:pPr>
      <w:rPr>
        <w:rFonts w:ascii="Wingdings" w:hAnsi="Wingdings" w:hint="default"/>
      </w:rPr>
    </w:lvl>
    <w:lvl w:ilvl="7" w:tplc="0409000B" w:tentative="1">
      <w:start w:val="1"/>
      <w:numFmt w:val="bullet"/>
      <w:lvlText w:val=""/>
      <w:lvlJc w:val="left"/>
      <w:pPr>
        <w:ind w:left="3461" w:hanging="420"/>
      </w:pPr>
      <w:rPr>
        <w:rFonts w:ascii="Wingdings" w:hAnsi="Wingdings" w:hint="default"/>
      </w:rPr>
    </w:lvl>
    <w:lvl w:ilvl="8" w:tplc="0409000D" w:tentative="1">
      <w:start w:val="1"/>
      <w:numFmt w:val="bullet"/>
      <w:lvlText w:val=""/>
      <w:lvlJc w:val="left"/>
      <w:pPr>
        <w:ind w:left="3881" w:hanging="420"/>
      </w:pPr>
      <w:rPr>
        <w:rFonts w:ascii="Wingdings" w:hAnsi="Wingdings" w:hint="default"/>
      </w:rPr>
    </w:lvl>
  </w:abstractNum>
  <w:abstractNum w:abstractNumId="21">
    <w:nsid w:val="2A1B7EAC"/>
    <w:multiLevelType w:val="hybridMultilevel"/>
    <w:tmpl w:val="B96C0E5E"/>
    <w:lvl w:ilvl="0" w:tplc="21F8B37C">
      <w:start w:val="1"/>
      <w:numFmt w:val="bullet"/>
      <w:pStyle w:val="ListBullet"/>
      <w:lvlText w:val=""/>
      <w:lvlJc w:val="left"/>
      <w:pPr>
        <w:tabs>
          <w:tab w:val="num" w:pos="720"/>
        </w:tabs>
        <w:ind w:left="720" w:hanging="363"/>
      </w:pPr>
      <w:rPr>
        <w:rFonts w:ascii="Symbol" w:hAnsi="Symbol" w:hint="default"/>
        <w:b w:val="0"/>
        <w:i w:val="0"/>
        <w:color w:val="auto"/>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2D9E34AB"/>
    <w:multiLevelType w:val="hybridMultilevel"/>
    <w:tmpl w:val="66DEECCC"/>
    <w:lvl w:ilvl="0" w:tplc="AB08C56E">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nsid w:val="33AD1F96"/>
    <w:multiLevelType w:val="hybridMultilevel"/>
    <w:tmpl w:val="3454CB9C"/>
    <w:lvl w:ilvl="0" w:tplc="C55E1BEA">
      <w:start w:val="1"/>
      <w:numFmt w:val="decimal"/>
      <w:lvlText w:val="Chp.%1"/>
      <w:lvlJc w:val="left"/>
      <w:pPr>
        <w:ind w:left="420" w:hanging="420"/>
      </w:pPr>
      <w:rPr>
        <w:rFonts w:ascii="Arial" w:hAnsi="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35A66270"/>
    <w:multiLevelType w:val="hybridMultilevel"/>
    <w:tmpl w:val="68ECA29A"/>
    <w:lvl w:ilvl="0" w:tplc="0AC8F940">
      <w:start w:val="1"/>
      <w:numFmt w:val="bullet"/>
      <w:lvlText w:val=""/>
      <w:lvlJc w:val="left"/>
      <w:pPr>
        <w:ind w:left="1200" w:hanging="420"/>
      </w:pPr>
      <w:rPr>
        <w:rFonts w:ascii="Wingdings" w:hAnsi="Wingdings" w:hint="default"/>
      </w:rPr>
    </w:lvl>
    <w:lvl w:ilvl="1" w:tplc="04090017" w:tentative="1">
      <w:start w:val="1"/>
      <w:numFmt w:val="bullet"/>
      <w:lvlText w:val=""/>
      <w:lvlJc w:val="left"/>
      <w:pPr>
        <w:ind w:left="1620" w:hanging="420"/>
      </w:pPr>
      <w:rPr>
        <w:rFonts w:ascii="Wingdings" w:hAnsi="Wingdings" w:hint="default"/>
      </w:rPr>
    </w:lvl>
    <w:lvl w:ilvl="2" w:tplc="04090011" w:tentative="1">
      <w:start w:val="1"/>
      <w:numFmt w:val="bullet"/>
      <w:lvlText w:val=""/>
      <w:lvlJc w:val="left"/>
      <w:pPr>
        <w:ind w:left="2040" w:hanging="420"/>
      </w:pPr>
      <w:rPr>
        <w:rFonts w:ascii="Wingdings" w:hAnsi="Wingdings" w:hint="default"/>
      </w:rPr>
    </w:lvl>
    <w:lvl w:ilvl="3" w:tplc="0409000F" w:tentative="1">
      <w:start w:val="1"/>
      <w:numFmt w:val="bullet"/>
      <w:lvlText w:val=""/>
      <w:lvlJc w:val="left"/>
      <w:pPr>
        <w:ind w:left="2460" w:hanging="420"/>
      </w:pPr>
      <w:rPr>
        <w:rFonts w:ascii="Wingdings" w:hAnsi="Wingdings" w:hint="default"/>
      </w:rPr>
    </w:lvl>
    <w:lvl w:ilvl="4" w:tplc="04090017" w:tentative="1">
      <w:start w:val="1"/>
      <w:numFmt w:val="bullet"/>
      <w:lvlText w:val=""/>
      <w:lvlJc w:val="left"/>
      <w:pPr>
        <w:ind w:left="2880" w:hanging="420"/>
      </w:pPr>
      <w:rPr>
        <w:rFonts w:ascii="Wingdings" w:hAnsi="Wingdings" w:hint="default"/>
      </w:rPr>
    </w:lvl>
    <w:lvl w:ilvl="5" w:tplc="04090011" w:tentative="1">
      <w:start w:val="1"/>
      <w:numFmt w:val="bullet"/>
      <w:lvlText w:val=""/>
      <w:lvlJc w:val="left"/>
      <w:pPr>
        <w:ind w:left="3300" w:hanging="420"/>
      </w:pPr>
      <w:rPr>
        <w:rFonts w:ascii="Wingdings" w:hAnsi="Wingdings" w:hint="default"/>
      </w:rPr>
    </w:lvl>
    <w:lvl w:ilvl="6" w:tplc="0409000F" w:tentative="1">
      <w:start w:val="1"/>
      <w:numFmt w:val="bullet"/>
      <w:lvlText w:val=""/>
      <w:lvlJc w:val="left"/>
      <w:pPr>
        <w:ind w:left="3720" w:hanging="420"/>
      </w:pPr>
      <w:rPr>
        <w:rFonts w:ascii="Wingdings" w:hAnsi="Wingdings" w:hint="default"/>
      </w:rPr>
    </w:lvl>
    <w:lvl w:ilvl="7" w:tplc="04090017" w:tentative="1">
      <w:start w:val="1"/>
      <w:numFmt w:val="bullet"/>
      <w:lvlText w:val=""/>
      <w:lvlJc w:val="left"/>
      <w:pPr>
        <w:ind w:left="4140" w:hanging="420"/>
      </w:pPr>
      <w:rPr>
        <w:rFonts w:ascii="Wingdings" w:hAnsi="Wingdings" w:hint="default"/>
      </w:rPr>
    </w:lvl>
    <w:lvl w:ilvl="8" w:tplc="04090011" w:tentative="1">
      <w:start w:val="1"/>
      <w:numFmt w:val="bullet"/>
      <w:lvlText w:val=""/>
      <w:lvlJc w:val="left"/>
      <w:pPr>
        <w:ind w:left="4560" w:hanging="420"/>
      </w:pPr>
      <w:rPr>
        <w:rFonts w:ascii="Wingdings" w:hAnsi="Wingdings" w:hint="default"/>
      </w:rPr>
    </w:lvl>
  </w:abstractNum>
  <w:abstractNum w:abstractNumId="25">
    <w:nsid w:val="3DC43879"/>
    <w:multiLevelType w:val="hybridMultilevel"/>
    <w:tmpl w:val="AFA60384"/>
    <w:lvl w:ilvl="0" w:tplc="BDC24B0E">
      <w:start w:val="2"/>
      <w:numFmt w:val="upperLetter"/>
      <w:lvlText w:val="(%1)"/>
      <w:lvlJc w:val="left"/>
      <w:pPr>
        <w:ind w:left="360" w:hanging="360"/>
      </w:pPr>
      <w:rPr>
        <w:rFonts w:hint="default"/>
      </w:rPr>
    </w:lvl>
    <w:lvl w:ilvl="1" w:tplc="5F4A21FE"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3EF20CFE"/>
    <w:multiLevelType w:val="hybridMultilevel"/>
    <w:tmpl w:val="4730679E"/>
    <w:lvl w:ilvl="0" w:tplc="0E0E7ABA">
      <w:start w:val="1"/>
      <w:numFmt w:val="bullet"/>
      <w:lvlText w:val=""/>
      <w:lvlJc w:val="left"/>
      <w:pPr>
        <w:ind w:left="420" w:hanging="420"/>
      </w:pPr>
      <w:rPr>
        <w:rFonts w:ascii="Wingdings" w:hAnsi="Wingdings" w:hint="default"/>
      </w:rPr>
    </w:lvl>
    <w:lvl w:ilvl="1" w:tplc="3AB4762A" w:tentative="1">
      <w:start w:val="1"/>
      <w:numFmt w:val="bullet"/>
      <w:lvlText w:val=""/>
      <w:lvlJc w:val="left"/>
      <w:pPr>
        <w:ind w:left="840" w:hanging="420"/>
      </w:pPr>
      <w:rPr>
        <w:rFonts w:ascii="Wingdings" w:hAnsi="Wingdings" w:hint="default"/>
      </w:rPr>
    </w:lvl>
    <w:lvl w:ilvl="2" w:tplc="C9B0EC64" w:tentative="1">
      <w:start w:val="1"/>
      <w:numFmt w:val="bullet"/>
      <w:lvlText w:val=""/>
      <w:lvlJc w:val="left"/>
      <w:pPr>
        <w:ind w:left="1260" w:hanging="420"/>
      </w:pPr>
      <w:rPr>
        <w:rFonts w:ascii="Wingdings" w:hAnsi="Wingdings" w:hint="default"/>
      </w:rPr>
    </w:lvl>
    <w:lvl w:ilvl="3" w:tplc="43B29268" w:tentative="1">
      <w:start w:val="1"/>
      <w:numFmt w:val="bullet"/>
      <w:lvlText w:val=""/>
      <w:lvlJc w:val="left"/>
      <w:pPr>
        <w:ind w:left="1680" w:hanging="420"/>
      </w:pPr>
      <w:rPr>
        <w:rFonts w:ascii="Wingdings" w:hAnsi="Wingdings" w:hint="default"/>
      </w:rPr>
    </w:lvl>
    <w:lvl w:ilvl="4" w:tplc="21228712" w:tentative="1">
      <w:start w:val="1"/>
      <w:numFmt w:val="bullet"/>
      <w:lvlText w:val=""/>
      <w:lvlJc w:val="left"/>
      <w:pPr>
        <w:ind w:left="2100" w:hanging="420"/>
      </w:pPr>
      <w:rPr>
        <w:rFonts w:ascii="Wingdings" w:hAnsi="Wingdings" w:hint="default"/>
      </w:rPr>
    </w:lvl>
    <w:lvl w:ilvl="5" w:tplc="48C873B2" w:tentative="1">
      <w:start w:val="1"/>
      <w:numFmt w:val="bullet"/>
      <w:lvlText w:val=""/>
      <w:lvlJc w:val="left"/>
      <w:pPr>
        <w:ind w:left="2520" w:hanging="420"/>
      </w:pPr>
      <w:rPr>
        <w:rFonts w:ascii="Wingdings" w:hAnsi="Wingdings" w:hint="default"/>
      </w:rPr>
    </w:lvl>
    <w:lvl w:ilvl="6" w:tplc="183AC8B2" w:tentative="1">
      <w:start w:val="1"/>
      <w:numFmt w:val="bullet"/>
      <w:lvlText w:val=""/>
      <w:lvlJc w:val="left"/>
      <w:pPr>
        <w:ind w:left="2940" w:hanging="420"/>
      </w:pPr>
      <w:rPr>
        <w:rFonts w:ascii="Wingdings" w:hAnsi="Wingdings" w:hint="default"/>
      </w:rPr>
    </w:lvl>
    <w:lvl w:ilvl="7" w:tplc="D4184996" w:tentative="1">
      <w:start w:val="1"/>
      <w:numFmt w:val="bullet"/>
      <w:lvlText w:val=""/>
      <w:lvlJc w:val="left"/>
      <w:pPr>
        <w:ind w:left="3360" w:hanging="420"/>
      </w:pPr>
      <w:rPr>
        <w:rFonts w:ascii="Wingdings" w:hAnsi="Wingdings" w:hint="default"/>
      </w:rPr>
    </w:lvl>
    <w:lvl w:ilvl="8" w:tplc="65782BF6" w:tentative="1">
      <w:start w:val="1"/>
      <w:numFmt w:val="bullet"/>
      <w:lvlText w:val=""/>
      <w:lvlJc w:val="left"/>
      <w:pPr>
        <w:ind w:left="3780" w:hanging="420"/>
      </w:pPr>
      <w:rPr>
        <w:rFonts w:ascii="Wingdings" w:hAnsi="Wingdings" w:hint="default"/>
      </w:rPr>
    </w:lvl>
  </w:abstractNum>
  <w:abstractNum w:abstractNumId="27">
    <w:nsid w:val="40663F61"/>
    <w:multiLevelType w:val="hybridMultilevel"/>
    <w:tmpl w:val="52863F34"/>
    <w:lvl w:ilvl="0" w:tplc="04090009">
      <w:start w:val="1"/>
      <w:numFmt w:val="upperLetter"/>
      <w:lvlText w:val="(%1)"/>
      <w:lvlJc w:val="left"/>
      <w:pPr>
        <w:ind w:left="360" w:hanging="360"/>
      </w:pPr>
      <w:rPr>
        <w:rFonts w:hint="default"/>
      </w:rPr>
    </w:lvl>
    <w:lvl w:ilvl="1" w:tplc="0409000B" w:tentative="1">
      <w:start w:val="1"/>
      <w:numFmt w:val="aiueoFullWidth"/>
      <w:lvlText w:val="(%2)"/>
      <w:lvlJc w:val="left"/>
      <w:pPr>
        <w:ind w:left="840" w:hanging="420"/>
      </w:pPr>
    </w:lvl>
    <w:lvl w:ilvl="2" w:tplc="0409000D" w:tentative="1">
      <w:start w:val="1"/>
      <w:numFmt w:val="decimalEnclosedCircle"/>
      <w:lvlText w:val="%3"/>
      <w:lvlJc w:val="left"/>
      <w:pPr>
        <w:ind w:left="1260" w:hanging="420"/>
      </w:pPr>
    </w:lvl>
    <w:lvl w:ilvl="3" w:tplc="04090001" w:tentative="1">
      <w:start w:val="1"/>
      <w:numFmt w:val="decimal"/>
      <w:lvlText w:val="%4."/>
      <w:lvlJc w:val="left"/>
      <w:pPr>
        <w:ind w:left="1680" w:hanging="420"/>
      </w:pPr>
    </w:lvl>
    <w:lvl w:ilvl="4" w:tplc="0409000B" w:tentative="1">
      <w:start w:val="1"/>
      <w:numFmt w:val="aiueoFullWidth"/>
      <w:lvlText w:val="(%5)"/>
      <w:lvlJc w:val="left"/>
      <w:pPr>
        <w:ind w:left="2100" w:hanging="420"/>
      </w:pPr>
    </w:lvl>
    <w:lvl w:ilvl="5" w:tplc="0409000D" w:tentative="1">
      <w:start w:val="1"/>
      <w:numFmt w:val="decimalEnclosedCircle"/>
      <w:lvlText w:val="%6"/>
      <w:lvlJc w:val="left"/>
      <w:pPr>
        <w:ind w:left="2520" w:hanging="420"/>
      </w:pPr>
    </w:lvl>
    <w:lvl w:ilvl="6" w:tplc="04090001" w:tentative="1">
      <w:start w:val="1"/>
      <w:numFmt w:val="decimal"/>
      <w:lvlText w:val="%7."/>
      <w:lvlJc w:val="left"/>
      <w:pPr>
        <w:ind w:left="2940" w:hanging="420"/>
      </w:pPr>
    </w:lvl>
    <w:lvl w:ilvl="7" w:tplc="0409000B" w:tentative="1">
      <w:start w:val="1"/>
      <w:numFmt w:val="aiueoFullWidth"/>
      <w:lvlText w:val="(%8)"/>
      <w:lvlJc w:val="left"/>
      <w:pPr>
        <w:ind w:left="3360" w:hanging="420"/>
      </w:pPr>
    </w:lvl>
    <w:lvl w:ilvl="8" w:tplc="0409000D" w:tentative="1">
      <w:start w:val="1"/>
      <w:numFmt w:val="decimalEnclosedCircle"/>
      <w:lvlText w:val="%9"/>
      <w:lvlJc w:val="left"/>
      <w:pPr>
        <w:ind w:left="3780" w:hanging="420"/>
      </w:pPr>
    </w:lvl>
  </w:abstractNum>
  <w:abstractNum w:abstractNumId="28">
    <w:nsid w:val="44687A55"/>
    <w:multiLevelType w:val="hybridMultilevel"/>
    <w:tmpl w:val="CA90A46A"/>
    <w:lvl w:ilvl="0" w:tplc="0DBE72D8">
      <w:start w:val="1"/>
      <w:numFmt w:val="bullet"/>
      <w:lvlText w:val=""/>
      <w:lvlJc w:val="left"/>
      <w:pPr>
        <w:tabs>
          <w:tab w:val="num" w:pos="720"/>
        </w:tabs>
        <w:ind w:left="720" w:hanging="360"/>
      </w:pPr>
      <w:rPr>
        <w:rFonts w:ascii="Wingdings 2" w:hAnsi="Wingdings 2" w:hint="default"/>
      </w:rPr>
    </w:lvl>
    <w:lvl w:ilvl="1" w:tplc="3408A0FA" w:tentative="1">
      <w:start w:val="1"/>
      <w:numFmt w:val="bullet"/>
      <w:lvlText w:val=""/>
      <w:lvlJc w:val="left"/>
      <w:pPr>
        <w:tabs>
          <w:tab w:val="num" w:pos="1440"/>
        </w:tabs>
        <w:ind w:left="1440" w:hanging="360"/>
      </w:pPr>
      <w:rPr>
        <w:rFonts w:ascii="Wingdings 2" w:hAnsi="Wingdings 2" w:hint="default"/>
      </w:rPr>
    </w:lvl>
    <w:lvl w:ilvl="2" w:tplc="224E4F5A" w:tentative="1">
      <w:start w:val="1"/>
      <w:numFmt w:val="bullet"/>
      <w:lvlText w:val=""/>
      <w:lvlJc w:val="left"/>
      <w:pPr>
        <w:tabs>
          <w:tab w:val="num" w:pos="2160"/>
        </w:tabs>
        <w:ind w:left="2160" w:hanging="360"/>
      </w:pPr>
      <w:rPr>
        <w:rFonts w:ascii="Wingdings 2" w:hAnsi="Wingdings 2" w:hint="default"/>
      </w:rPr>
    </w:lvl>
    <w:lvl w:ilvl="3" w:tplc="B27838C0" w:tentative="1">
      <w:start w:val="1"/>
      <w:numFmt w:val="bullet"/>
      <w:lvlText w:val=""/>
      <w:lvlJc w:val="left"/>
      <w:pPr>
        <w:tabs>
          <w:tab w:val="num" w:pos="2880"/>
        </w:tabs>
        <w:ind w:left="2880" w:hanging="360"/>
      </w:pPr>
      <w:rPr>
        <w:rFonts w:ascii="Wingdings 2" w:hAnsi="Wingdings 2" w:hint="default"/>
      </w:rPr>
    </w:lvl>
    <w:lvl w:ilvl="4" w:tplc="78668730" w:tentative="1">
      <w:start w:val="1"/>
      <w:numFmt w:val="bullet"/>
      <w:lvlText w:val=""/>
      <w:lvlJc w:val="left"/>
      <w:pPr>
        <w:tabs>
          <w:tab w:val="num" w:pos="3600"/>
        </w:tabs>
        <w:ind w:left="3600" w:hanging="360"/>
      </w:pPr>
      <w:rPr>
        <w:rFonts w:ascii="Wingdings 2" w:hAnsi="Wingdings 2" w:hint="default"/>
      </w:rPr>
    </w:lvl>
    <w:lvl w:ilvl="5" w:tplc="E67EF12C" w:tentative="1">
      <w:start w:val="1"/>
      <w:numFmt w:val="bullet"/>
      <w:lvlText w:val=""/>
      <w:lvlJc w:val="left"/>
      <w:pPr>
        <w:tabs>
          <w:tab w:val="num" w:pos="4320"/>
        </w:tabs>
        <w:ind w:left="4320" w:hanging="360"/>
      </w:pPr>
      <w:rPr>
        <w:rFonts w:ascii="Wingdings 2" w:hAnsi="Wingdings 2" w:hint="default"/>
      </w:rPr>
    </w:lvl>
    <w:lvl w:ilvl="6" w:tplc="AD482F46" w:tentative="1">
      <w:start w:val="1"/>
      <w:numFmt w:val="bullet"/>
      <w:lvlText w:val=""/>
      <w:lvlJc w:val="left"/>
      <w:pPr>
        <w:tabs>
          <w:tab w:val="num" w:pos="5040"/>
        </w:tabs>
        <w:ind w:left="5040" w:hanging="360"/>
      </w:pPr>
      <w:rPr>
        <w:rFonts w:ascii="Wingdings 2" w:hAnsi="Wingdings 2" w:hint="default"/>
      </w:rPr>
    </w:lvl>
    <w:lvl w:ilvl="7" w:tplc="EB769654" w:tentative="1">
      <w:start w:val="1"/>
      <w:numFmt w:val="bullet"/>
      <w:lvlText w:val=""/>
      <w:lvlJc w:val="left"/>
      <w:pPr>
        <w:tabs>
          <w:tab w:val="num" w:pos="5760"/>
        </w:tabs>
        <w:ind w:left="5760" w:hanging="360"/>
      </w:pPr>
      <w:rPr>
        <w:rFonts w:ascii="Wingdings 2" w:hAnsi="Wingdings 2" w:hint="default"/>
      </w:rPr>
    </w:lvl>
    <w:lvl w:ilvl="8" w:tplc="9F66B63E" w:tentative="1">
      <w:start w:val="1"/>
      <w:numFmt w:val="bullet"/>
      <w:lvlText w:val=""/>
      <w:lvlJc w:val="left"/>
      <w:pPr>
        <w:tabs>
          <w:tab w:val="num" w:pos="6480"/>
        </w:tabs>
        <w:ind w:left="6480" w:hanging="360"/>
      </w:pPr>
      <w:rPr>
        <w:rFonts w:ascii="Wingdings 2" w:hAnsi="Wingdings 2" w:hint="default"/>
      </w:rPr>
    </w:lvl>
  </w:abstractNum>
  <w:abstractNum w:abstractNumId="29">
    <w:nsid w:val="47610D68"/>
    <w:multiLevelType w:val="hybridMultilevel"/>
    <w:tmpl w:val="1CFC3246"/>
    <w:lvl w:ilvl="0" w:tplc="AB08C56E">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0">
    <w:nsid w:val="4C691EBB"/>
    <w:multiLevelType w:val="hybridMultilevel"/>
    <w:tmpl w:val="8DDCAAFE"/>
    <w:lvl w:ilvl="0" w:tplc="A3BE5E8C">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
    <w:nsid w:val="4F9A1961"/>
    <w:multiLevelType w:val="hybridMultilevel"/>
    <w:tmpl w:val="CB701EF6"/>
    <w:lvl w:ilvl="0" w:tplc="AB08C56E">
      <w:start w:val="1"/>
      <w:numFmt w:val="decimal"/>
      <w:lvlText w:val="%1)"/>
      <w:lvlJc w:val="left"/>
      <w:pPr>
        <w:ind w:left="780" w:hanging="360"/>
      </w:pPr>
      <w:rPr>
        <w:rFonts w:hint="default"/>
      </w:rPr>
    </w:lvl>
    <w:lvl w:ilvl="1" w:tplc="0409000B" w:tentative="1">
      <w:start w:val="1"/>
      <w:numFmt w:val="aiueoFullWidth"/>
      <w:lvlText w:val="(%2)"/>
      <w:lvlJc w:val="left"/>
      <w:pPr>
        <w:ind w:left="1260" w:hanging="420"/>
      </w:pPr>
    </w:lvl>
    <w:lvl w:ilvl="2" w:tplc="0409000D" w:tentative="1">
      <w:start w:val="1"/>
      <w:numFmt w:val="decimalEnclosedCircle"/>
      <w:lvlText w:val="%3"/>
      <w:lvlJc w:val="left"/>
      <w:pPr>
        <w:ind w:left="1680" w:hanging="420"/>
      </w:pPr>
    </w:lvl>
    <w:lvl w:ilvl="3" w:tplc="04090001" w:tentative="1">
      <w:start w:val="1"/>
      <w:numFmt w:val="decimal"/>
      <w:lvlText w:val="%4."/>
      <w:lvlJc w:val="left"/>
      <w:pPr>
        <w:ind w:left="2100" w:hanging="420"/>
      </w:pPr>
    </w:lvl>
    <w:lvl w:ilvl="4" w:tplc="0409000B" w:tentative="1">
      <w:start w:val="1"/>
      <w:numFmt w:val="aiueoFullWidth"/>
      <w:lvlText w:val="(%5)"/>
      <w:lvlJc w:val="left"/>
      <w:pPr>
        <w:ind w:left="2520" w:hanging="420"/>
      </w:pPr>
    </w:lvl>
    <w:lvl w:ilvl="5" w:tplc="0409000D" w:tentative="1">
      <w:start w:val="1"/>
      <w:numFmt w:val="decimalEnclosedCircle"/>
      <w:lvlText w:val="%6"/>
      <w:lvlJc w:val="left"/>
      <w:pPr>
        <w:ind w:left="2940" w:hanging="420"/>
      </w:pPr>
    </w:lvl>
    <w:lvl w:ilvl="6" w:tplc="04090001" w:tentative="1">
      <w:start w:val="1"/>
      <w:numFmt w:val="decimal"/>
      <w:lvlText w:val="%7."/>
      <w:lvlJc w:val="left"/>
      <w:pPr>
        <w:ind w:left="3360" w:hanging="420"/>
      </w:pPr>
    </w:lvl>
    <w:lvl w:ilvl="7" w:tplc="0409000B" w:tentative="1">
      <w:start w:val="1"/>
      <w:numFmt w:val="aiueoFullWidth"/>
      <w:lvlText w:val="(%8)"/>
      <w:lvlJc w:val="left"/>
      <w:pPr>
        <w:ind w:left="3780" w:hanging="420"/>
      </w:pPr>
    </w:lvl>
    <w:lvl w:ilvl="8" w:tplc="0409000D" w:tentative="1">
      <w:start w:val="1"/>
      <w:numFmt w:val="decimalEnclosedCircle"/>
      <w:lvlText w:val="%9"/>
      <w:lvlJc w:val="left"/>
      <w:pPr>
        <w:ind w:left="4200" w:hanging="420"/>
      </w:pPr>
    </w:lvl>
  </w:abstractNum>
  <w:abstractNum w:abstractNumId="32">
    <w:nsid w:val="53BB6CA1"/>
    <w:multiLevelType w:val="hybridMultilevel"/>
    <w:tmpl w:val="D4D8FB7A"/>
    <w:lvl w:ilvl="0" w:tplc="0AC8F940">
      <w:start w:val="1"/>
      <w:numFmt w:val="decimal"/>
      <w:lvlText w:val="4.%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3">
    <w:nsid w:val="5B69028B"/>
    <w:multiLevelType w:val="hybridMultilevel"/>
    <w:tmpl w:val="565EAFEE"/>
    <w:lvl w:ilvl="0" w:tplc="9AB47D66">
      <w:start w:val="1"/>
      <w:numFmt w:val="bullet"/>
      <w:lvlText w:val=""/>
      <w:lvlJc w:val="left"/>
      <w:pPr>
        <w:ind w:left="420" w:hanging="420"/>
      </w:pPr>
      <w:rPr>
        <w:rFonts w:ascii="Wingdings" w:hAnsi="Wingdings" w:hint="default"/>
      </w:rPr>
    </w:lvl>
    <w:lvl w:ilvl="1" w:tplc="18AA8784" w:tentative="1">
      <w:start w:val="1"/>
      <w:numFmt w:val="bullet"/>
      <w:lvlText w:val=""/>
      <w:lvlJc w:val="left"/>
      <w:pPr>
        <w:ind w:left="840" w:hanging="420"/>
      </w:pPr>
      <w:rPr>
        <w:rFonts w:ascii="Wingdings" w:hAnsi="Wingdings" w:hint="default"/>
      </w:rPr>
    </w:lvl>
    <w:lvl w:ilvl="2" w:tplc="6E60D038" w:tentative="1">
      <w:start w:val="1"/>
      <w:numFmt w:val="bullet"/>
      <w:lvlText w:val=""/>
      <w:lvlJc w:val="left"/>
      <w:pPr>
        <w:ind w:left="1260" w:hanging="420"/>
      </w:pPr>
      <w:rPr>
        <w:rFonts w:ascii="Wingdings" w:hAnsi="Wingdings" w:hint="default"/>
      </w:rPr>
    </w:lvl>
    <w:lvl w:ilvl="3" w:tplc="A42E023C" w:tentative="1">
      <w:start w:val="1"/>
      <w:numFmt w:val="bullet"/>
      <w:lvlText w:val=""/>
      <w:lvlJc w:val="left"/>
      <w:pPr>
        <w:ind w:left="1680" w:hanging="420"/>
      </w:pPr>
      <w:rPr>
        <w:rFonts w:ascii="Wingdings" w:hAnsi="Wingdings" w:hint="default"/>
      </w:rPr>
    </w:lvl>
    <w:lvl w:ilvl="4" w:tplc="331C1F72" w:tentative="1">
      <w:start w:val="1"/>
      <w:numFmt w:val="bullet"/>
      <w:lvlText w:val=""/>
      <w:lvlJc w:val="left"/>
      <w:pPr>
        <w:ind w:left="2100" w:hanging="420"/>
      </w:pPr>
      <w:rPr>
        <w:rFonts w:ascii="Wingdings" w:hAnsi="Wingdings" w:hint="default"/>
      </w:rPr>
    </w:lvl>
    <w:lvl w:ilvl="5" w:tplc="A66C0A3E" w:tentative="1">
      <w:start w:val="1"/>
      <w:numFmt w:val="bullet"/>
      <w:lvlText w:val=""/>
      <w:lvlJc w:val="left"/>
      <w:pPr>
        <w:ind w:left="2520" w:hanging="420"/>
      </w:pPr>
      <w:rPr>
        <w:rFonts w:ascii="Wingdings" w:hAnsi="Wingdings" w:hint="default"/>
      </w:rPr>
    </w:lvl>
    <w:lvl w:ilvl="6" w:tplc="4CCA6496" w:tentative="1">
      <w:start w:val="1"/>
      <w:numFmt w:val="bullet"/>
      <w:lvlText w:val=""/>
      <w:lvlJc w:val="left"/>
      <w:pPr>
        <w:ind w:left="2940" w:hanging="420"/>
      </w:pPr>
      <w:rPr>
        <w:rFonts w:ascii="Wingdings" w:hAnsi="Wingdings" w:hint="default"/>
      </w:rPr>
    </w:lvl>
    <w:lvl w:ilvl="7" w:tplc="427AA836" w:tentative="1">
      <w:start w:val="1"/>
      <w:numFmt w:val="bullet"/>
      <w:lvlText w:val=""/>
      <w:lvlJc w:val="left"/>
      <w:pPr>
        <w:ind w:left="3360" w:hanging="420"/>
      </w:pPr>
      <w:rPr>
        <w:rFonts w:ascii="Wingdings" w:hAnsi="Wingdings" w:hint="default"/>
      </w:rPr>
    </w:lvl>
    <w:lvl w:ilvl="8" w:tplc="9362B15E" w:tentative="1">
      <w:start w:val="1"/>
      <w:numFmt w:val="bullet"/>
      <w:lvlText w:val=""/>
      <w:lvlJc w:val="left"/>
      <w:pPr>
        <w:ind w:left="3780" w:hanging="420"/>
      </w:pPr>
      <w:rPr>
        <w:rFonts w:ascii="Wingdings" w:hAnsi="Wingdings" w:hint="default"/>
      </w:rPr>
    </w:lvl>
  </w:abstractNum>
  <w:abstractNum w:abstractNumId="34">
    <w:nsid w:val="5C53303F"/>
    <w:multiLevelType w:val="hybridMultilevel"/>
    <w:tmpl w:val="73E0BF28"/>
    <w:lvl w:ilvl="0" w:tplc="04090009">
      <w:start w:val="1"/>
      <w:numFmt w:val="decimal"/>
      <w:lvlText w:val="%1)"/>
      <w:lvlJc w:val="left"/>
      <w:pPr>
        <w:ind w:left="1140" w:hanging="360"/>
      </w:pPr>
      <w:rPr>
        <w:rFonts w:hint="default"/>
      </w:rPr>
    </w:lvl>
    <w:lvl w:ilvl="1" w:tplc="0409000B" w:tentative="1">
      <w:start w:val="1"/>
      <w:numFmt w:val="aiueoFullWidth"/>
      <w:lvlText w:val="(%2)"/>
      <w:lvlJc w:val="left"/>
      <w:pPr>
        <w:ind w:left="1620" w:hanging="420"/>
      </w:pPr>
    </w:lvl>
    <w:lvl w:ilvl="2" w:tplc="0409000D" w:tentative="1">
      <w:start w:val="1"/>
      <w:numFmt w:val="decimalEnclosedCircle"/>
      <w:lvlText w:val="%3"/>
      <w:lvlJc w:val="left"/>
      <w:pPr>
        <w:ind w:left="2040" w:hanging="420"/>
      </w:pPr>
    </w:lvl>
    <w:lvl w:ilvl="3" w:tplc="04090001" w:tentative="1">
      <w:start w:val="1"/>
      <w:numFmt w:val="decimal"/>
      <w:lvlText w:val="%4."/>
      <w:lvlJc w:val="left"/>
      <w:pPr>
        <w:ind w:left="2460" w:hanging="420"/>
      </w:pPr>
    </w:lvl>
    <w:lvl w:ilvl="4" w:tplc="0409000B" w:tentative="1">
      <w:start w:val="1"/>
      <w:numFmt w:val="aiueoFullWidth"/>
      <w:lvlText w:val="(%5)"/>
      <w:lvlJc w:val="left"/>
      <w:pPr>
        <w:ind w:left="2880" w:hanging="420"/>
      </w:pPr>
    </w:lvl>
    <w:lvl w:ilvl="5" w:tplc="0409000D" w:tentative="1">
      <w:start w:val="1"/>
      <w:numFmt w:val="decimalEnclosedCircle"/>
      <w:lvlText w:val="%6"/>
      <w:lvlJc w:val="left"/>
      <w:pPr>
        <w:ind w:left="3300" w:hanging="420"/>
      </w:pPr>
    </w:lvl>
    <w:lvl w:ilvl="6" w:tplc="04090001" w:tentative="1">
      <w:start w:val="1"/>
      <w:numFmt w:val="decimal"/>
      <w:lvlText w:val="%7."/>
      <w:lvlJc w:val="left"/>
      <w:pPr>
        <w:ind w:left="3720" w:hanging="420"/>
      </w:pPr>
    </w:lvl>
    <w:lvl w:ilvl="7" w:tplc="0409000B" w:tentative="1">
      <w:start w:val="1"/>
      <w:numFmt w:val="aiueoFullWidth"/>
      <w:lvlText w:val="(%8)"/>
      <w:lvlJc w:val="left"/>
      <w:pPr>
        <w:ind w:left="4140" w:hanging="420"/>
      </w:pPr>
    </w:lvl>
    <w:lvl w:ilvl="8" w:tplc="0409000D" w:tentative="1">
      <w:start w:val="1"/>
      <w:numFmt w:val="decimalEnclosedCircle"/>
      <w:lvlText w:val="%9"/>
      <w:lvlJc w:val="left"/>
      <w:pPr>
        <w:ind w:left="4560" w:hanging="420"/>
      </w:pPr>
    </w:lvl>
  </w:abstractNum>
  <w:abstractNum w:abstractNumId="35">
    <w:nsid w:val="5F67389A"/>
    <w:multiLevelType w:val="multilevel"/>
    <w:tmpl w:val="7A8851D6"/>
    <w:lvl w:ilvl="0">
      <w:start w:val="1"/>
      <w:numFmt w:val="decimal"/>
      <w:pStyle w:val="Heading1"/>
      <w:lvlText w:val="Chapter %1"/>
      <w:lvlJc w:val="left"/>
      <w:pPr>
        <w:tabs>
          <w:tab w:val="num" w:pos="1701"/>
        </w:tabs>
        <w:ind w:left="1701" w:hanging="1701"/>
      </w:pPr>
      <w:rPr>
        <w:rFonts w:ascii="Arial" w:hAnsi="Arial" w:cs="Times New Roman" w:hint="default"/>
        <w:b/>
        <w:i w:val="0"/>
        <w:color w:val="auto"/>
        <w:sz w:val="28"/>
      </w:rPr>
    </w:lvl>
    <w:lvl w:ilvl="1">
      <w:start w:val="1"/>
      <w:numFmt w:val="decimal"/>
      <w:pStyle w:val="Heading2"/>
      <w:lvlText w:val="%1.%2"/>
      <w:lvlJc w:val="left"/>
      <w:pPr>
        <w:tabs>
          <w:tab w:val="num" w:pos="851"/>
        </w:tabs>
        <w:ind w:left="851" w:hanging="851"/>
      </w:pPr>
      <w:rPr>
        <w:rFonts w:ascii="Arial" w:hAnsi="Arial" w:cs="Times New Roman" w:hint="default"/>
        <w:b/>
        <w:i w:val="0"/>
        <w:color w:val="auto"/>
        <w:sz w:val="24"/>
      </w:rPr>
    </w:lvl>
    <w:lvl w:ilvl="2">
      <w:start w:val="1"/>
      <w:numFmt w:val="decimal"/>
      <w:pStyle w:val="Heading3"/>
      <w:lvlText w:val="%1.%2.%3"/>
      <w:lvlJc w:val="left"/>
      <w:pPr>
        <w:tabs>
          <w:tab w:val="num" w:pos="851"/>
        </w:tabs>
        <w:ind w:left="851" w:hanging="851"/>
      </w:pPr>
      <w:rPr>
        <w:rFonts w:ascii="Arial" w:hAnsi="Arial" w:cs="Times New Roman" w:hint="default"/>
        <w:b/>
        <w:i w:val="0"/>
        <w:color w:val="auto"/>
        <w:sz w:val="22"/>
      </w:rPr>
    </w:lvl>
    <w:lvl w:ilvl="3">
      <w:start w:val="1"/>
      <w:numFmt w:val="decimal"/>
      <w:lvlText w:val="%1.%2.%3.%4."/>
      <w:lvlJc w:val="left"/>
      <w:pPr>
        <w:tabs>
          <w:tab w:val="num" w:pos="1800"/>
        </w:tabs>
        <w:ind w:left="1728" w:hanging="648"/>
      </w:pPr>
      <w:rPr>
        <w:rFonts w:cs="Times New Roman" w:hint="eastAsia"/>
      </w:rPr>
    </w:lvl>
    <w:lvl w:ilvl="4">
      <w:start w:val="1"/>
      <w:numFmt w:val="decimal"/>
      <w:lvlText w:val="%1.%2.%3.%4.%5."/>
      <w:lvlJc w:val="left"/>
      <w:pPr>
        <w:tabs>
          <w:tab w:val="num" w:pos="2520"/>
        </w:tabs>
        <w:ind w:left="2232" w:hanging="792"/>
      </w:pPr>
      <w:rPr>
        <w:rFonts w:cs="Times New Roman" w:hint="eastAsia"/>
      </w:rPr>
    </w:lvl>
    <w:lvl w:ilvl="5">
      <w:start w:val="1"/>
      <w:numFmt w:val="decimal"/>
      <w:lvlText w:val="%1.%2.%3.%4.%5.%6."/>
      <w:lvlJc w:val="left"/>
      <w:pPr>
        <w:tabs>
          <w:tab w:val="num" w:pos="2880"/>
        </w:tabs>
        <w:ind w:left="2736" w:hanging="936"/>
      </w:pPr>
      <w:rPr>
        <w:rFonts w:cs="Times New Roman" w:hint="eastAsia"/>
      </w:rPr>
    </w:lvl>
    <w:lvl w:ilvl="6">
      <w:start w:val="1"/>
      <w:numFmt w:val="decimal"/>
      <w:lvlText w:val="%1.%2.%3.%4.%5.%6.%7."/>
      <w:lvlJc w:val="left"/>
      <w:pPr>
        <w:tabs>
          <w:tab w:val="num" w:pos="3600"/>
        </w:tabs>
        <w:ind w:left="3240" w:hanging="1080"/>
      </w:pPr>
      <w:rPr>
        <w:rFonts w:cs="Times New Roman" w:hint="eastAsia"/>
      </w:rPr>
    </w:lvl>
    <w:lvl w:ilvl="7">
      <w:start w:val="1"/>
      <w:numFmt w:val="decimal"/>
      <w:lvlText w:val="%1.%2.%3.%4.%5.%6.%7.%8."/>
      <w:lvlJc w:val="left"/>
      <w:pPr>
        <w:tabs>
          <w:tab w:val="num" w:pos="3960"/>
        </w:tabs>
        <w:ind w:left="3744" w:hanging="1224"/>
      </w:pPr>
      <w:rPr>
        <w:rFonts w:cs="Times New Roman" w:hint="eastAsia"/>
      </w:rPr>
    </w:lvl>
    <w:lvl w:ilvl="8">
      <w:start w:val="1"/>
      <w:numFmt w:val="decimal"/>
      <w:lvlText w:val="%1.%2.%3.%4.%5.%6.%7.%8.%9."/>
      <w:lvlJc w:val="left"/>
      <w:pPr>
        <w:tabs>
          <w:tab w:val="num" w:pos="4680"/>
        </w:tabs>
        <w:ind w:left="4320" w:hanging="1440"/>
      </w:pPr>
      <w:rPr>
        <w:rFonts w:cs="Times New Roman" w:hint="eastAsia"/>
      </w:rPr>
    </w:lvl>
  </w:abstractNum>
  <w:abstractNum w:abstractNumId="36">
    <w:nsid w:val="687A5E98"/>
    <w:multiLevelType w:val="hybridMultilevel"/>
    <w:tmpl w:val="4C608ABE"/>
    <w:lvl w:ilvl="0" w:tplc="8670D524">
      <w:start w:val="1"/>
      <w:numFmt w:val="decimal"/>
      <w:pStyle w:val="Heading5"/>
      <w:lvlText w:val="%1)"/>
      <w:lvlJc w:val="left"/>
      <w:pPr>
        <w:ind w:left="580" w:hanging="360"/>
      </w:pPr>
      <w:rPr>
        <w:rFonts w:cs="Times New Roman"/>
        <w:b w:val="0"/>
        <w:bCs w:val="0"/>
        <w:i w:val="0"/>
        <w:iCs w:val="0"/>
        <w:caps w:val="0"/>
        <w:smallCaps w:val="0"/>
        <w:strike w:val="0"/>
        <w:dstrike w:val="0"/>
        <w:noProof w:val="0"/>
        <w:vanish w:val="0"/>
        <w:spacing w:val="0"/>
        <w:position w:val="0"/>
        <w:u w:val="none"/>
        <w:vertAlign w:val="baseline"/>
        <w:em w:val="none"/>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7">
    <w:nsid w:val="70C327AF"/>
    <w:multiLevelType w:val="hybridMultilevel"/>
    <w:tmpl w:val="8E28FF84"/>
    <w:lvl w:ilvl="0" w:tplc="BD1417FC">
      <w:start w:val="1"/>
      <w:numFmt w:val="decimal"/>
      <w:pStyle w:val="Heading4"/>
      <w:lvlText w:val="(%1)"/>
      <w:lvlJc w:val="right"/>
      <w:pPr>
        <w:ind w:left="840" w:hanging="420"/>
      </w:pPr>
      <w:rPr>
        <w:rFonts w:cs="Times New Roman"/>
        <w:b w:val="0"/>
        <w:bCs w:val="0"/>
        <w:i w:val="0"/>
        <w:iCs w:val="0"/>
        <w:caps w:val="0"/>
        <w:smallCaps w:val="0"/>
        <w:strike w:val="0"/>
        <w:dstrike w:val="0"/>
        <w:noProof w:val="0"/>
        <w:vanish w:val="0"/>
        <w:spacing w:val="0"/>
        <w:position w:val="0"/>
        <w:u w:val="none"/>
        <w:vertAlign w:val="baseline"/>
        <w:em w:val="none"/>
      </w:rPr>
    </w:lvl>
    <w:lvl w:ilvl="1" w:tplc="5C489A56" w:tentative="1">
      <w:start w:val="1"/>
      <w:numFmt w:val="aiueoFullWidth"/>
      <w:lvlText w:val="(%2)"/>
      <w:lvlJc w:val="left"/>
      <w:pPr>
        <w:ind w:left="1260" w:hanging="420"/>
      </w:pPr>
    </w:lvl>
    <w:lvl w:ilvl="2" w:tplc="4718BE20" w:tentative="1">
      <w:start w:val="1"/>
      <w:numFmt w:val="decimalEnclosedCircle"/>
      <w:lvlText w:val="%3"/>
      <w:lvlJc w:val="left"/>
      <w:pPr>
        <w:ind w:left="1680" w:hanging="420"/>
      </w:pPr>
    </w:lvl>
    <w:lvl w:ilvl="3" w:tplc="851283E4">
      <w:start w:val="1"/>
      <w:numFmt w:val="decimal"/>
      <w:lvlText w:val="%4."/>
      <w:lvlJc w:val="left"/>
      <w:pPr>
        <w:ind w:left="2100" w:hanging="420"/>
      </w:pPr>
    </w:lvl>
    <w:lvl w:ilvl="4" w:tplc="4A4CA404" w:tentative="1">
      <w:start w:val="1"/>
      <w:numFmt w:val="aiueoFullWidth"/>
      <w:lvlText w:val="(%5)"/>
      <w:lvlJc w:val="left"/>
      <w:pPr>
        <w:ind w:left="2520" w:hanging="420"/>
      </w:pPr>
    </w:lvl>
    <w:lvl w:ilvl="5" w:tplc="C652D5EC" w:tentative="1">
      <w:start w:val="1"/>
      <w:numFmt w:val="decimalEnclosedCircle"/>
      <w:lvlText w:val="%6"/>
      <w:lvlJc w:val="left"/>
      <w:pPr>
        <w:ind w:left="2940" w:hanging="420"/>
      </w:pPr>
    </w:lvl>
    <w:lvl w:ilvl="6" w:tplc="7A4C55B8" w:tentative="1">
      <w:start w:val="1"/>
      <w:numFmt w:val="decimal"/>
      <w:lvlText w:val="%7."/>
      <w:lvlJc w:val="left"/>
      <w:pPr>
        <w:ind w:left="3360" w:hanging="420"/>
      </w:pPr>
    </w:lvl>
    <w:lvl w:ilvl="7" w:tplc="0DB63BFA" w:tentative="1">
      <w:start w:val="1"/>
      <w:numFmt w:val="aiueoFullWidth"/>
      <w:lvlText w:val="(%8)"/>
      <w:lvlJc w:val="left"/>
      <w:pPr>
        <w:ind w:left="3780" w:hanging="420"/>
      </w:pPr>
    </w:lvl>
    <w:lvl w:ilvl="8" w:tplc="5F188110" w:tentative="1">
      <w:start w:val="1"/>
      <w:numFmt w:val="decimalEnclosedCircle"/>
      <w:lvlText w:val="%9"/>
      <w:lvlJc w:val="left"/>
      <w:pPr>
        <w:ind w:left="4200" w:hanging="420"/>
      </w:pPr>
    </w:lvl>
  </w:abstractNum>
  <w:abstractNum w:abstractNumId="38">
    <w:nsid w:val="71D96727"/>
    <w:multiLevelType w:val="hybridMultilevel"/>
    <w:tmpl w:val="2AC63410"/>
    <w:lvl w:ilvl="0" w:tplc="07907A14">
      <w:start w:val="1"/>
      <w:numFmt w:val="bullet"/>
      <w:lvlText w:val=""/>
      <w:lvlJc w:val="left"/>
      <w:pPr>
        <w:ind w:left="840" w:hanging="420"/>
      </w:pPr>
      <w:rPr>
        <w:rFonts w:ascii="Wingdings" w:hAnsi="Wingdings" w:hint="default"/>
      </w:rPr>
    </w:lvl>
    <w:lvl w:ilvl="1" w:tplc="04090017" w:tentative="1">
      <w:start w:val="1"/>
      <w:numFmt w:val="bullet"/>
      <w:lvlText w:val=""/>
      <w:lvlJc w:val="left"/>
      <w:pPr>
        <w:ind w:left="1260" w:hanging="420"/>
      </w:pPr>
      <w:rPr>
        <w:rFonts w:ascii="Wingdings" w:hAnsi="Wingdings" w:hint="default"/>
      </w:rPr>
    </w:lvl>
    <w:lvl w:ilvl="2" w:tplc="04090011" w:tentative="1">
      <w:start w:val="1"/>
      <w:numFmt w:val="bullet"/>
      <w:lvlText w:val=""/>
      <w:lvlJc w:val="left"/>
      <w:pPr>
        <w:ind w:left="1680" w:hanging="420"/>
      </w:pPr>
      <w:rPr>
        <w:rFonts w:ascii="Wingdings" w:hAnsi="Wingdings" w:hint="default"/>
      </w:rPr>
    </w:lvl>
    <w:lvl w:ilvl="3" w:tplc="0409000F" w:tentative="1">
      <w:start w:val="1"/>
      <w:numFmt w:val="bullet"/>
      <w:lvlText w:val=""/>
      <w:lvlJc w:val="left"/>
      <w:pPr>
        <w:ind w:left="2100" w:hanging="420"/>
      </w:pPr>
      <w:rPr>
        <w:rFonts w:ascii="Wingdings" w:hAnsi="Wingdings" w:hint="default"/>
      </w:rPr>
    </w:lvl>
    <w:lvl w:ilvl="4" w:tplc="04090017" w:tentative="1">
      <w:start w:val="1"/>
      <w:numFmt w:val="bullet"/>
      <w:lvlText w:val=""/>
      <w:lvlJc w:val="left"/>
      <w:pPr>
        <w:ind w:left="2520" w:hanging="420"/>
      </w:pPr>
      <w:rPr>
        <w:rFonts w:ascii="Wingdings" w:hAnsi="Wingdings" w:hint="default"/>
      </w:rPr>
    </w:lvl>
    <w:lvl w:ilvl="5" w:tplc="04090011" w:tentative="1">
      <w:start w:val="1"/>
      <w:numFmt w:val="bullet"/>
      <w:lvlText w:val=""/>
      <w:lvlJc w:val="left"/>
      <w:pPr>
        <w:ind w:left="2940" w:hanging="420"/>
      </w:pPr>
      <w:rPr>
        <w:rFonts w:ascii="Wingdings" w:hAnsi="Wingdings" w:hint="default"/>
      </w:rPr>
    </w:lvl>
    <w:lvl w:ilvl="6" w:tplc="0409000F" w:tentative="1">
      <w:start w:val="1"/>
      <w:numFmt w:val="bullet"/>
      <w:lvlText w:val=""/>
      <w:lvlJc w:val="left"/>
      <w:pPr>
        <w:ind w:left="3360" w:hanging="420"/>
      </w:pPr>
      <w:rPr>
        <w:rFonts w:ascii="Wingdings" w:hAnsi="Wingdings" w:hint="default"/>
      </w:rPr>
    </w:lvl>
    <w:lvl w:ilvl="7" w:tplc="04090017" w:tentative="1">
      <w:start w:val="1"/>
      <w:numFmt w:val="bullet"/>
      <w:lvlText w:val=""/>
      <w:lvlJc w:val="left"/>
      <w:pPr>
        <w:ind w:left="3780" w:hanging="420"/>
      </w:pPr>
      <w:rPr>
        <w:rFonts w:ascii="Wingdings" w:hAnsi="Wingdings" w:hint="default"/>
      </w:rPr>
    </w:lvl>
    <w:lvl w:ilvl="8" w:tplc="04090011" w:tentative="1">
      <w:start w:val="1"/>
      <w:numFmt w:val="bullet"/>
      <w:lvlText w:val=""/>
      <w:lvlJc w:val="left"/>
      <w:pPr>
        <w:ind w:left="4200" w:hanging="420"/>
      </w:pPr>
      <w:rPr>
        <w:rFonts w:ascii="Wingdings" w:hAnsi="Wingdings" w:hint="default"/>
      </w:rPr>
    </w:lvl>
  </w:abstractNum>
  <w:abstractNum w:abstractNumId="39">
    <w:nsid w:val="785538C0"/>
    <w:multiLevelType w:val="hybridMultilevel"/>
    <w:tmpl w:val="AE7EC9A4"/>
    <w:lvl w:ilvl="0" w:tplc="15584E72">
      <w:start w:val="1"/>
      <w:numFmt w:val="bullet"/>
      <w:lvlText w:val=""/>
      <w:lvlJc w:val="left"/>
      <w:pPr>
        <w:tabs>
          <w:tab w:val="num" w:pos="720"/>
        </w:tabs>
        <w:ind w:left="720" w:hanging="360"/>
      </w:pPr>
      <w:rPr>
        <w:rFonts w:ascii="Wingdings 2" w:hAnsi="Wingdings 2" w:hint="default"/>
      </w:rPr>
    </w:lvl>
    <w:lvl w:ilvl="1" w:tplc="D1CE84FC" w:tentative="1">
      <w:start w:val="1"/>
      <w:numFmt w:val="bullet"/>
      <w:lvlText w:val=""/>
      <w:lvlJc w:val="left"/>
      <w:pPr>
        <w:tabs>
          <w:tab w:val="num" w:pos="1440"/>
        </w:tabs>
        <w:ind w:left="1440" w:hanging="360"/>
      </w:pPr>
      <w:rPr>
        <w:rFonts w:ascii="Wingdings 2" w:hAnsi="Wingdings 2" w:hint="default"/>
      </w:rPr>
    </w:lvl>
    <w:lvl w:ilvl="2" w:tplc="5070688C" w:tentative="1">
      <w:start w:val="1"/>
      <w:numFmt w:val="bullet"/>
      <w:lvlText w:val=""/>
      <w:lvlJc w:val="left"/>
      <w:pPr>
        <w:tabs>
          <w:tab w:val="num" w:pos="2160"/>
        </w:tabs>
        <w:ind w:left="2160" w:hanging="360"/>
      </w:pPr>
      <w:rPr>
        <w:rFonts w:ascii="Wingdings 2" w:hAnsi="Wingdings 2" w:hint="default"/>
      </w:rPr>
    </w:lvl>
    <w:lvl w:ilvl="3" w:tplc="4FDE8008" w:tentative="1">
      <w:start w:val="1"/>
      <w:numFmt w:val="bullet"/>
      <w:lvlText w:val=""/>
      <w:lvlJc w:val="left"/>
      <w:pPr>
        <w:tabs>
          <w:tab w:val="num" w:pos="2880"/>
        </w:tabs>
        <w:ind w:left="2880" w:hanging="360"/>
      </w:pPr>
      <w:rPr>
        <w:rFonts w:ascii="Wingdings 2" w:hAnsi="Wingdings 2" w:hint="default"/>
      </w:rPr>
    </w:lvl>
    <w:lvl w:ilvl="4" w:tplc="4BF8B86E" w:tentative="1">
      <w:start w:val="1"/>
      <w:numFmt w:val="bullet"/>
      <w:lvlText w:val=""/>
      <w:lvlJc w:val="left"/>
      <w:pPr>
        <w:tabs>
          <w:tab w:val="num" w:pos="3600"/>
        </w:tabs>
        <w:ind w:left="3600" w:hanging="360"/>
      </w:pPr>
      <w:rPr>
        <w:rFonts w:ascii="Wingdings 2" w:hAnsi="Wingdings 2" w:hint="default"/>
      </w:rPr>
    </w:lvl>
    <w:lvl w:ilvl="5" w:tplc="DF66FD24" w:tentative="1">
      <w:start w:val="1"/>
      <w:numFmt w:val="bullet"/>
      <w:lvlText w:val=""/>
      <w:lvlJc w:val="left"/>
      <w:pPr>
        <w:tabs>
          <w:tab w:val="num" w:pos="4320"/>
        </w:tabs>
        <w:ind w:left="4320" w:hanging="360"/>
      </w:pPr>
      <w:rPr>
        <w:rFonts w:ascii="Wingdings 2" w:hAnsi="Wingdings 2" w:hint="default"/>
      </w:rPr>
    </w:lvl>
    <w:lvl w:ilvl="6" w:tplc="0E38D7F0" w:tentative="1">
      <w:start w:val="1"/>
      <w:numFmt w:val="bullet"/>
      <w:lvlText w:val=""/>
      <w:lvlJc w:val="left"/>
      <w:pPr>
        <w:tabs>
          <w:tab w:val="num" w:pos="5040"/>
        </w:tabs>
        <w:ind w:left="5040" w:hanging="360"/>
      </w:pPr>
      <w:rPr>
        <w:rFonts w:ascii="Wingdings 2" w:hAnsi="Wingdings 2" w:hint="default"/>
      </w:rPr>
    </w:lvl>
    <w:lvl w:ilvl="7" w:tplc="C41016A8" w:tentative="1">
      <w:start w:val="1"/>
      <w:numFmt w:val="bullet"/>
      <w:lvlText w:val=""/>
      <w:lvlJc w:val="left"/>
      <w:pPr>
        <w:tabs>
          <w:tab w:val="num" w:pos="5760"/>
        </w:tabs>
        <w:ind w:left="5760" w:hanging="360"/>
      </w:pPr>
      <w:rPr>
        <w:rFonts w:ascii="Wingdings 2" w:hAnsi="Wingdings 2" w:hint="default"/>
      </w:rPr>
    </w:lvl>
    <w:lvl w:ilvl="8" w:tplc="97145DFA" w:tentative="1">
      <w:start w:val="1"/>
      <w:numFmt w:val="bullet"/>
      <w:lvlText w:val=""/>
      <w:lvlJc w:val="left"/>
      <w:pPr>
        <w:tabs>
          <w:tab w:val="num" w:pos="6480"/>
        </w:tabs>
        <w:ind w:left="6480" w:hanging="360"/>
      </w:pPr>
      <w:rPr>
        <w:rFonts w:ascii="Wingdings 2" w:hAnsi="Wingdings 2" w:hint="default"/>
      </w:rPr>
    </w:lvl>
  </w:abstractNum>
  <w:abstractNum w:abstractNumId="40">
    <w:nsid w:val="7DF57FA4"/>
    <w:multiLevelType w:val="hybridMultilevel"/>
    <w:tmpl w:val="2B8AB4DC"/>
    <w:lvl w:ilvl="0" w:tplc="F0B868FA">
      <w:start w:val="1"/>
      <w:numFmt w:val="bullet"/>
      <w:lvlText w:val=""/>
      <w:lvlJc w:val="left"/>
      <w:pPr>
        <w:tabs>
          <w:tab w:val="num" w:pos="720"/>
        </w:tabs>
        <w:ind w:left="720" w:hanging="360"/>
      </w:pPr>
      <w:rPr>
        <w:rFonts w:ascii="Wingdings 2" w:hAnsi="Wingdings 2" w:hint="default"/>
      </w:rPr>
    </w:lvl>
    <w:lvl w:ilvl="1" w:tplc="95C8B766" w:tentative="1">
      <w:start w:val="1"/>
      <w:numFmt w:val="bullet"/>
      <w:lvlText w:val=""/>
      <w:lvlJc w:val="left"/>
      <w:pPr>
        <w:tabs>
          <w:tab w:val="num" w:pos="1440"/>
        </w:tabs>
        <w:ind w:left="1440" w:hanging="360"/>
      </w:pPr>
      <w:rPr>
        <w:rFonts w:ascii="Wingdings 2" w:hAnsi="Wingdings 2" w:hint="default"/>
      </w:rPr>
    </w:lvl>
    <w:lvl w:ilvl="2" w:tplc="6CD83870" w:tentative="1">
      <w:start w:val="1"/>
      <w:numFmt w:val="bullet"/>
      <w:lvlText w:val=""/>
      <w:lvlJc w:val="left"/>
      <w:pPr>
        <w:tabs>
          <w:tab w:val="num" w:pos="2160"/>
        </w:tabs>
        <w:ind w:left="2160" w:hanging="360"/>
      </w:pPr>
      <w:rPr>
        <w:rFonts w:ascii="Wingdings 2" w:hAnsi="Wingdings 2" w:hint="default"/>
      </w:rPr>
    </w:lvl>
    <w:lvl w:ilvl="3" w:tplc="B028A0E2" w:tentative="1">
      <w:start w:val="1"/>
      <w:numFmt w:val="bullet"/>
      <w:lvlText w:val=""/>
      <w:lvlJc w:val="left"/>
      <w:pPr>
        <w:tabs>
          <w:tab w:val="num" w:pos="2880"/>
        </w:tabs>
        <w:ind w:left="2880" w:hanging="360"/>
      </w:pPr>
      <w:rPr>
        <w:rFonts w:ascii="Wingdings 2" w:hAnsi="Wingdings 2" w:hint="default"/>
      </w:rPr>
    </w:lvl>
    <w:lvl w:ilvl="4" w:tplc="A02AE100" w:tentative="1">
      <w:start w:val="1"/>
      <w:numFmt w:val="bullet"/>
      <w:lvlText w:val=""/>
      <w:lvlJc w:val="left"/>
      <w:pPr>
        <w:tabs>
          <w:tab w:val="num" w:pos="3600"/>
        </w:tabs>
        <w:ind w:left="3600" w:hanging="360"/>
      </w:pPr>
      <w:rPr>
        <w:rFonts w:ascii="Wingdings 2" w:hAnsi="Wingdings 2" w:hint="default"/>
      </w:rPr>
    </w:lvl>
    <w:lvl w:ilvl="5" w:tplc="71D2290C" w:tentative="1">
      <w:start w:val="1"/>
      <w:numFmt w:val="bullet"/>
      <w:lvlText w:val=""/>
      <w:lvlJc w:val="left"/>
      <w:pPr>
        <w:tabs>
          <w:tab w:val="num" w:pos="4320"/>
        </w:tabs>
        <w:ind w:left="4320" w:hanging="360"/>
      </w:pPr>
      <w:rPr>
        <w:rFonts w:ascii="Wingdings 2" w:hAnsi="Wingdings 2" w:hint="default"/>
      </w:rPr>
    </w:lvl>
    <w:lvl w:ilvl="6" w:tplc="FAD09BC8" w:tentative="1">
      <w:start w:val="1"/>
      <w:numFmt w:val="bullet"/>
      <w:lvlText w:val=""/>
      <w:lvlJc w:val="left"/>
      <w:pPr>
        <w:tabs>
          <w:tab w:val="num" w:pos="5040"/>
        </w:tabs>
        <w:ind w:left="5040" w:hanging="360"/>
      </w:pPr>
      <w:rPr>
        <w:rFonts w:ascii="Wingdings 2" w:hAnsi="Wingdings 2" w:hint="default"/>
      </w:rPr>
    </w:lvl>
    <w:lvl w:ilvl="7" w:tplc="BF5EEC6E" w:tentative="1">
      <w:start w:val="1"/>
      <w:numFmt w:val="bullet"/>
      <w:lvlText w:val=""/>
      <w:lvlJc w:val="left"/>
      <w:pPr>
        <w:tabs>
          <w:tab w:val="num" w:pos="5760"/>
        </w:tabs>
        <w:ind w:left="5760" w:hanging="360"/>
      </w:pPr>
      <w:rPr>
        <w:rFonts w:ascii="Wingdings 2" w:hAnsi="Wingdings 2" w:hint="default"/>
      </w:rPr>
    </w:lvl>
    <w:lvl w:ilvl="8" w:tplc="FA483714" w:tentative="1">
      <w:start w:val="1"/>
      <w:numFmt w:val="bullet"/>
      <w:lvlText w:val=""/>
      <w:lvlJc w:val="left"/>
      <w:pPr>
        <w:tabs>
          <w:tab w:val="num" w:pos="6480"/>
        </w:tabs>
        <w:ind w:left="6480" w:hanging="360"/>
      </w:pPr>
      <w:rPr>
        <w:rFonts w:ascii="Wingdings 2" w:hAnsi="Wingdings 2" w:hint="default"/>
      </w:rPr>
    </w:lvl>
  </w:abstractNum>
  <w:num w:numId="1">
    <w:abstractNumId w:val="35"/>
  </w:num>
  <w:num w:numId="2">
    <w:abstractNumId w:val="4"/>
  </w:num>
  <w:num w:numId="3">
    <w:abstractNumId w:val="7"/>
  </w:num>
  <w:num w:numId="4">
    <w:abstractNumId w:val="11"/>
  </w:num>
  <w:num w:numId="5">
    <w:abstractNumId w:val="27"/>
  </w:num>
  <w:num w:numId="6">
    <w:abstractNumId w:val="10"/>
  </w:num>
  <w:num w:numId="7">
    <w:abstractNumId w:val="25"/>
  </w:num>
  <w:num w:numId="8">
    <w:abstractNumId w:val="38"/>
  </w:num>
  <w:num w:numId="9">
    <w:abstractNumId w:val="37"/>
  </w:num>
  <w:num w:numId="10">
    <w:abstractNumId w:val="17"/>
  </w:num>
  <w:num w:numId="11">
    <w:abstractNumId w:val="31"/>
  </w:num>
  <w:num w:numId="12">
    <w:abstractNumId w:val="24"/>
  </w:num>
  <w:num w:numId="13">
    <w:abstractNumId w:val="0"/>
  </w:num>
  <w:num w:numId="14">
    <w:abstractNumId w:val="23"/>
  </w:num>
  <w:num w:numId="15">
    <w:abstractNumId w:val="32"/>
  </w:num>
  <w:num w:numId="16">
    <w:abstractNumId w:val="5"/>
  </w:num>
  <w:num w:numId="17">
    <w:abstractNumId w:val="37"/>
    <w:lvlOverride w:ilvl="0">
      <w:startOverride w:val="1"/>
    </w:lvlOverride>
  </w:num>
  <w:num w:numId="18">
    <w:abstractNumId w:val="15"/>
  </w:num>
  <w:num w:numId="19">
    <w:abstractNumId w:val="1"/>
  </w:num>
  <w:num w:numId="20">
    <w:abstractNumId w:val="37"/>
    <w:lvlOverride w:ilvl="0">
      <w:startOverride w:val="1"/>
    </w:lvlOverride>
  </w:num>
  <w:num w:numId="21">
    <w:abstractNumId w:val="8"/>
  </w:num>
  <w:num w:numId="22">
    <w:abstractNumId w:val="37"/>
    <w:lvlOverride w:ilvl="0">
      <w:startOverride w:val="1"/>
    </w:lvlOverride>
  </w:num>
  <w:num w:numId="23">
    <w:abstractNumId w:val="37"/>
    <w:lvlOverride w:ilvl="0">
      <w:startOverride w:val="1"/>
    </w:lvlOverride>
  </w:num>
  <w:num w:numId="24">
    <w:abstractNumId w:val="37"/>
    <w:lvlOverride w:ilvl="0">
      <w:startOverride w:val="1"/>
    </w:lvlOverride>
  </w:num>
  <w:num w:numId="25">
    <w:abstractNumId w:val="37"/>
    <w:lvlOverride w:ilvl="0">
      <w:startOverride w:val="1"/>
    </w:lvlOverride>
  </w:num>
  <w:num w:numId="26">
    <w:abstractNumId w:val="6"/>
  </w:num>
  <w:num w:numId="27">
    <w:abstractNumId w:val="19"/>
  </w:num>
  <w:num w:numId="28">
    <w:abstractNumId w:val="26"/>
  </w:num>
  <w:num w:numId="29">
    <w:abstractNumId w:val="16"/>
  </w:num>
  <w:num w:numId="30">
    <w:abstractNumId w:val="33"/>
  </w:num>
  <w:num w:numId="31">
    <w:abstractNumId w:val="34"/>
  </w:num>
  <w:num w:numId="32">
    <w:abstractNumId w:val="20"/>
  </w:num>
  <w:num w:numId="33">
    <w:abstractNumId w:val="3"/>
  </w:num>
  <w:num w:numId="34">
    <w:abstractNumId w:val="13"/>
  </w:num>
  <w:num w:numId="35">
    <w:abstractNumId w:val="36"/>
  </w:num>
  <w:num w:numId="36">
    <w:abstractNumId w:val="18"/>
  </w:num>
  <w:num w:numId="37">
    <w:abstractNumId w:val="21"/>
  </w:num>
  <w:num w:numId="38">
    <w:abstractNumId w:val="36"/>
    <w:lvlOverride w:ilvl="0">
      <w:startOverride w:val="1"/>
    </w:lvlOverride>
  </w:num>
  <w:num w:numId="39">
    <w:abstractNumId w:val="37"/>
    <w:lvlOverride w:ilvl="0">
      <w:startOverride w:val="1"/>
    </w:lvlOverride>
  </w:num>
  <w:num w:numId="40">
    <w:abstractNumId w:val="12"/>
  </w:num>
  <w:num w:numId="41">
    <w:abstractNumId w:val="37"/>
    <w:lvlOverride w:ilvl="0">
      <w:startOverride w:val="1"/>
    </w:lvlOverride>
  </w:num>
  <w:num w:numId="42">
    <w:abstractNumId w:val="30"/>
  </w:num>
  <w:num w:numId="43">
    <w:abstractNumId w:val="29"/>
  </w:num>
  <w:num w:numId="44">
    <w:abstractNumId w:val="22"/>
  </w:num>
  <w:num w:numId="45">
    <w:abstractNumId w:val="37"/>
    <w:lvlOverride w:ilvl="0">
      <w:startOverride w:val="1"/>
    </w:lvlOverride>
  </w:num>
  <w:num w:numId="46">
    <w:abstractNumId w:val="36"/>
    <w:lvlOverride w:ilvl="0">
      <w:startOverride w:val="1"/>
    </w:lvlOverride>
  </w:num>
  <w:num w:numId="47">
    <w:abstractNumId w:val="9"/>
  </w:num>
  <w:num w:numId="48">
    <w:abstractNumId w:val="14"/>
  </w:num>
  <w:num w:numId="49">
    <w:abstractNumId w:val="39"/>
  </w:num>
  <w:num w:numId="50">
    <w:abstractNumId w:val="40"/>
  </w:num>
  <w:num w:numId="51">
    <w:abstractNumId w:val="2"/>
  </w:num>
  <w:num w:numId="52">
    <w:abstractNumId w:val="28"/>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rawingGridHorizontalSpacing w:val="105"/>
  <w:displayHorizontalDrawingGridEvery w:val="2"/>
  <w:displayVerticalDrawingGridEvery w:val="2"/>
  <w:characterSpacingControl w:val="compressPunctuation"/>
  <w:hdrShapeDefaults>
    <o:shapedefaults v:ext="edit" spidmax="9218">
      <v:textbox inset="5.85pt,.7pt,5.85pt,.7pt"/>
    </o:shapedefaults>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1456C"/>
    <w:rsid w:val="000000B1"/>
    <w:rsid w:val="00000C20"/>
    <w:rsid w:val="000014A0"/>
    <w:rsid w:val="0000154D"/>
    <w:rsid w:val="00002471"/>
    <w:rsid w:val="00002674"/>
    <w:rsid w:val="00003037"/>
    <w:rsid w:val="00003922"/>
    <w:rsid w:val="0000451F"/>
    <w:rsid w:val="000051BC"/>
    <w:rsid w:val="0000587E"/>
    <w:rsid w:val="00005C1D"/>
    <w:rsid w:val="00006304"/>
    <w:rsid w:val="000065DE"/>
    <w:rsid w:val="000068C9"/>
    <w:rsid w:val="00006B01"/>
    <w:rsid w:val="00006B8E"/>
    <w:rsid w:val="00006CB8"/>
    <w:rsid w:val="0000724B"/>
    <w:rsid w:val="00007655"/>
    <w:rsid w:val="000078FE"/>
    <w:rsid w:val="00007E8A"/>
    <w:rsid w:val="0001080C"/>
    <w:rsid w:val="000109D0"/>
    <w:rsid w:val="00010C28"/>
    <w:rsid w:val="00010F83"/>
    <w:rsid w:val="00011175"/>
    <w:rsid w:val="00011922"/>
    <w:rsid w:val="00011E9C"/>
    <w:rsid w:val="0001214E"/>
    <w:rsid w:val="000129D0"/>
    <w:rsid w:val="00012A48"/>
    <w:rsid w:val="0001329D"/>
    <w:rsid w:val="0001340D"/>
    <w:rsid w:val="000135F4"/>
    <w:rsid w:val="00014184"/>
    <w:rsid w:val="000142AC"/>
    <w:rsid w:val="00014D5E"/>
    <w:rsid w:val="00015320"/>
    <w:rsid w:val="000166B0"/>
    <w:rsid w:val="00016BC4"/>
    <w:rsid w:val="00017D33"/>
    <w:rsid w:val="00017E49"/>
    <w:rsid w:val="00020211"/>
    <w:rsid w:val="0002021A"/>
    <w:rsid w:val="000208A4"/>
    <w:rsid w:val="000210EC"/>
    <w:rsid w:val="0002126D"/>
    <w:rsid w:val="00021EAB"/>
    <w:rsid w:val="00021F82"/>
    <w:rsid w:val="00022935"/>
    <w:rsid w:val="00023248"/>
    <w:rsid w:val="000234EC"/>
    <w:rsid w:val="0002377B"/>
    <w:rsid w:val="00023C9F"/>
    <w:rsid w:val="00023CF4"/>
    <w:rsid w:val="000241F1"/>
    <w:rsid w:val="0002428D"/>
    <w:rsid w:val="0002465E"/>
    <w:rsid w:val="000246B4"/>
    <w:rsid w:val="00024CDB"/>
    <w:rsid w:val="000254A6"/>
    <w:rsid w:val="000257A1"/>
    <w:rsid w:val="000268C3"/>
    <w:rsid w:val="0003144B"/>
    <w:rsid w:val="000320AC"/>
    <w:rsid w:val="00032E19"/>
    <w:rsid w:val="0003326D"/>
    <w:rsid w:val="00033919"/>
    <w:rsid w:val="0003627A"/>
    <w:rsid w:val="000368EA"/>
    <w:rsid w:val="00037746"/>
    <w:rsid w:val="00040093"/>
    <w:rsid w:val="00040756"/>
    <w:rsid w:val="00041E96"/>
    <w:rsid w:val="00042509"/>
    <w:rsid w:val="000425CD"/>
    <w:rsid w:val="000427DB"/>
    <w:rsid w:val="00042822"/>
    <w:rsid w:val="000430A7"/>
    <w:rsid w:val="0004315F"/>
    <w:rsid w:val="00043CE5"/>
    <w:rsid w:val="00043F2C"/>
    <w:rsid w:val="00043F7A"/>
    <w:rsid w:val="000448E6"/>
    <w:rsid w:val="00044D54"/>
    <w:rsid w:val="000455E8"/>
    <w:rsid w:val="00046561"/>
    <w:rsid w:val="00046A73"/>
    <w:rsid w:val="0004739B"/>
    <w:rsid w:val="00051BF8"/>
    <w:rsid w:val="00051D0C"/>
    <w:rsid w:val="00051DC7"/>
    <w:rsid w:val="00052556"/>
    <w:rsid w:val="00052602"/>
    <w:rsid w:val="00052F42"/>
    <w:rsid w:val="00053E4F"/>
    <w:rsid w:val="00053FA0"/>
    <w:rsid w:val="00054897"/>
    <w:rsid w:val="00054CE5"/>
    <w:rsid w:val="00055C59"/>
    <w:rsid w:val="00057537"/>
    <w:rsid w:val="00057EE6"/>
    <w:rsid w:val="0006015E"/>
    <w:rsid w:val="000611C8"/>
    <w:rsid w:val="000619A1"/>
    <w:rsid w:val="00061D59"/>
    <w:rsid w:val="000624D5"/>
    <w:rsid w:val="00063080"/>
    <w:rsid w:val="0006309F"/>
    <w:rsid w:val="00063426"/>
    <w:rsid w:val="00063E0E"/>
    <w:rsid w:val="00065137"/>
    <w:rsid w:val="000666FD"/>
    <w:rsid w:val="00066982"/>
    <w:rsid w:val="000669F6"/>
    <w:rsid w:val="00066E97"/>
    <w:rsid w:val="00067544"/>
    <w:rsid w:val="0007044C"/>
    <w:rsid w:val="0007083B"/>
    <w:rsid w:val="000712EC"/>
    <w:rsid w:val="0007146F"/>
    <w:rsid w:val="0007162D"/>
    <w:rsid w:val="00071C8A"/>
    <w:rsid w:val="00071E23"/>
    <w:rsid w:val="00071E8B"/>
    <w:rsid w:val="00071F17"/>
    <w:rsid w:val="0007202C"/>
    <w:rsid w:val="000726B7"/>
    <w:rsid w:val="000728DB"/>
    <w:rsid w:val="00072CA9"/>
    <w:rsid w:val="00076619"/>
    <w:rsid w:val="00076BC6"/>
    <w:rsid w:val="00076C9F"/>
    <w:rsid w:val="00077153"/>
    <w:rsid w:val="00077157"/>
    <w:rsid w:val="000805D3"/>
    <w:rsid w:val="00080CDC"/>
    <w:rsid w:val="0008125D"/>
    <w:rsid w:val="00081A75"/>
    <w:rsid w:val="00081B41"/>
    <w:rsid w:val="00082118"/>
    <w:rsid w:val="000822FC"/>
    <w:rsid w:val="0008285C"/>
    <w:rsid w:val="0008485C"/>
    <w:rsid w:val="00085028"/>
    <w:rsid w:val="0008574D"/>
    <w:rsid w:val="00085A45"/>
    <w:rsid w:val="00085E96"/>
    <w:rsid w:val="000867DB"/>
    <w:rsid w:val="00086E5F"/>
    <w:rsid w:val="00087117"/>
    <w:rsid w:val="0008721D"/>
    <w:rsid w:val="00087859"/>
    <w:rsid w:val="000903EB"/>
    <w:rsid w:val="00090B11"/>
    <w:rsid w:val="00090D54"/>
    <w:rsid w:val="000911EC"/>
    <w:rsid w:val="00091622"/>
    <w:rsid w:val="00091CFA"/>
    <w:rsid w:val="0009272A"/>
    <w:rsid w:val="00092CA7"/>
    <w:rsid w:val="000939A9"/>
    <w:rsid w:val="00095874"/>
    <w:rsid w:val="00095DA5"/>
    <w:rsid w:val="00096134"/>
    <w:rsid w:val="000968CD"/>
    <w:rsid w:val="00097EB6"/>
    <w:rsid w:val="000A02FF"/>
    <w:rsid w:val="000A0AD6"/>
    <w:rsid w:val="000A1449"/>
    <w:rsid w:val="000A15CF"/>
    <w:rsid w:val="000A1C25"/>
    <w:rsid w:val="000A1E3C"/>
    <w:rsid w:val="000A22C5"/>
    <w:rsid w:val="000A25A3"/>
    <w:rsid w:val="000A3DBB"/>
    <w:rsid w:val="000A3E91"/>
    <w:rsid w:val="000A5270"/>
    <w:rsid w:val="000A5AE0"/>
    <w:rsid w:val="000A5E0F"/>
    <w:rsid w:val="000A609D"/>
    <w:rsid w:val="000A661E"/>
    <w:rsid w:val="000A6DFD"/>
    <w:rsid w:val="000A7097"/>
    <w:rsid w:val="000A73E9"/>
    <w:rsid w:val="000A7416"/>
    <w:rsid w:val="000A7958"/>
    <w:rsid w:val="000B02A4"/>
    <w:rsid w:val="000B0C22"/>
    <w:rsid w:val="000B1AED"/>
    <w:rsid w:val="000B22E4"/>
    <w:rsid w:val="000B2E2F"/>
    <w:rsid w:val="000B30B8"/>
    <w:rsid w:val="000B3143"/>
    <w:rsid w:val="000B31CE"/>
    <w:rsid w:val="000B49DD"/>
    <w:rsid w:val="000B4D22"/>
    <w:rsid w:val="000B5B97"/>
    <w:rsid w:val="000B5CD4"/>
    <w:rsid w:val="000B5F55"/>
    <w:rsid w:val="000B6069"/>
    <w:rsid w:val="000B6393"/>
    <w:rsid w:val="000B73EC"/>
    <w:rsid w:val="000B7957"/>
    <w:rsid w:val="000C0047"/>
    <w:rsid w:val="000C0099"/>
    <w:rsid w:val="000C0499"/>
    <w:rsid w:val="000C0937"/>
    <w:rsid w:val="000C0C2B"/>
    <w:rsid w:val="000C0F4A"/>
    <w:rsid w:val="000C0FC8"/>
    <w:rsid w:val="000C1860"/>
    <w:rsid w:val="000C19EC"/>
    <w:rsid w:val="000C20E0"/>
    <w:rsid w:val="000C2952"/>
    <w:rsid w:val="000C2C91"/>
    <w:rsid w:val="000C3101"/>
    <w:rsid w:val="000C4A8E"/>
    <w:rsid w:val="000C6990"/>
    <w:rsid w:val="000C6A98"/>
    <w:rsid w:val="000C6EF5"/>
    <w:rsid w:val="000C7345"/>
    <w:rsid w:val="000C73FF"/>
    <w:rsid w:val="000C76B3"/>
    <w:rsid w:val="000C7778"/>
    <w:rsid w:val="000C77AA"/>
    <w:rsid w:val="000C7B16"/>
    <w:rsid w:val="000D01BA"/>
    <w:rsid w:val="000D027F"/>
    <w:rsid w:val="000D04FF"/>
    <w:rsid w:val="000D19A2"/>
    <w:rsid w:val="000D1E86"/>
    <w:rsid w:val="000D2341"/>
    <w:rsid w:val="000D338B"/>
    <w:rsid w:val="000D3EB2"/>
    <w:rsid w:val="000D3F29"/>
    <w:rsid w:val="000D58C2"/>
    <w:rsid w:val="000D5F2A"/>
    <w:rsid w:val="000D60FD"/>
    <w:rsid w:val="000D64C6"/>
    <w:rsid w:val="000D7AD4"/>
    <w:rsid w:val="000D7BA6"/>
    <w:rsid w:val="000D7F23"/>
    <w:rsid w:val="000E006C"/>
    <w:rsid w:val="000E039B"/>
    <w:rsid w:val="000E0E5A"/>
    <w:rsid w:val="000E1006"/>
    <w:rsid w:val="000E12E5"/>
    <w:rsid w:val="000E13C3"/>
    <w:rsid w:val="000E1498"/>
    <w:rsid w:val="000E2458"/>
    <w:rsid w:val="000E2923"/>
    <w:rsid w:val="000E34DB"/>
    <w:rsid w:val="000E4F96"/>
    <w:rsid w:val="000E64C3"/>
    <w:rsid w:val="000E64E9"/>
    <w:rsid w:val="000E6508"/>
    <w:rsid w:val="000E6CAE"/>
    <w:rsid w:val="000E6E06"/>
    <w:rsid w:val="000E6E8A"/>
    <w:rsid w:val="000E74FB"/>
    <w:rsid w:val="000F0084"/>
    <w:rsid w:val="000F04B3"/>
    <w:rsid w:val="000F17BE"/>
    <w:rsid w:val="000F2078"/>
    <w:rsid w:val="000F3A5C"/>
    <w:rsid w:val="000F3AD5"/>
    <w:rsid w:val="000F4208"/>
    <w:rsid w:val="000F4505"/>
    <w:rsid w:val="000F4739"/>
    <w:rsid w:val="000F4770"/>
    <w:rsid w:val="000F47BD"/>
    <w:rsid w:val="000F48A9"/>
    <w:rsid w:val="000F4EB7"/>
    <w:rsid w:val="000F50A4"/>
    <w:rsid w:val="000F5293"/>
    <w:rsid w:val="000F6566"/>
    <w:rsid w:val="000F6B62"/>
    <w:rsid w:val="000F6B76"/>
    <w:rsid w:val="000F6DE7"/>
    <w:rsid w:val="000F6ED3"/>
    <w:rsid w:val="000F7130"/>
    <w:rsid w:val="000F7160"/>
    <w:rsid w:val="00100438"/>
    <w:rsid w:val="00101052"/>
    <w:rsid w:val="00101083"/>
    <w:rsid w:val="001014E2"/>
    <w:rsid w:val="00102131"/>
    <w:rsid w:val="00102A5A"/>
    <w:rsid w:val="00102AE2"/>
    <w:rsid w:val="00102BE7"/>
    <w:rsid w:val="00102D9B"/>
    <w:rsid w:val="00103308"/>
    <w:rsid w:val="0010331B"/>
    <w:rsid w:val="00104949"/>
    <w:rsid w:val="001059CF"/>
    <w:rsid w:val="00105AD8"/>
    <w:rsid w:val="00106213"/>
    <w:rsid w:val="00106421"/>
    <w:rsid w:val="001064B8"/>
    <w:rsid w:val="00106760"/>
    <w:rsid w:val="00106F42"/>
    <w:rsid w:val="00107180"/>
    <w:rsid w:val="00107610"/>
    <w:rsid w:val="00107B80"/>
    <w:rsid w:val="00107B86"/>
    <w:rsid w:val="0011004C"/>
    <w:rsid w:val="0011032B"/>
    <w:rsid w:val="0011089A"/>
    <w:rsid w:val="00110BA1"/>
    <w:rsid w:val="00112975"/>
    <w:rsid w:val="00112D75"/>
    <w:rsid w:val="001131E3"/>
    <w:rsid w:val="001140BE"/>
    <w:rsid w:val="001141AD"/>
    <w:rsid w:val="0011450D"/>
    <w:rsid w:val="0011454C"/>
    <w:rsid w:val="001146A6"/>
    <w:rsid w:val="00114B2C"/>
    <w:rsid w:val="00115C6C"/>
    <w:rsid w:val="00116211"/>
    <w:rsid w:val="0011637C"/>
    <w:rsid w:val="001164A1"/>
    <w:rsid w:val="00116583"/>
    <w:rsid w:val="00116839"/>
    <w:rsid w:val="00116A00"/>
    <w:rsid w:val="001172E7"/>
    <w:rsid w:val="00117A04"/>
    <w:rsid w:val="0012026C"/>
    <w:rsid w:val="001209F9"/>
    <w:rsid w:val="00120A03"/>
    <w:rsid w:val="00120E8E"/>
    <w:rsid w:val="001220CF"/>
    <w:rsid w:val="0012239C"/>
    <w:rsid w:val="00122760"/>
    <w:rsid w:val="00123836"/>
    <w:rsid w:val="001238D4"/>
    <w:rsid w:val="00123B5C"/>
    <w:rsid w:val="00123F48"/>
    <w:rsid w:val="00124670"/>
    <w:rsid w:val="001251E7"/>
    <w:rsid w:val="00125411"/>
    <w:rsid w:val="0012739E"/>
    <w:rsid w:val="0013006C"/>
    <w:rsid w:val="00130151"/>
    <w:rsid w:val="00130DDC"/>
    <w:rsid w:val="001313F3"/>
    <w:rsid w:val="00131435"/>
    <w:rsid w:val="00131AA3"/>
    <w:rsid w:val="00131EAE"/>
    <w:rsid w:val="00131F86"/>
    <w:rsid w:val="00132876"/>
    <w:rsid w:val="00132A4F"/>
    <w:rsid w:val="00132AF2"/>
    <w:rsid w:val="00132B12"/>
    <w:rsid w:val="0013311D"/>
    <w:rsid w:val="00133BA0"/>
    <w:rsid w:val="00133FE4"/>
    <w:rsid w:val="00136494"/>
    <w:rsid w:val="0013786F"/>
    <w:rsid w:val="00137E4F"/>
    <w:rsid w:val="00140D6E"/>
    <w:rsid w:val="00141F78"/>
    <w:rsid w:val="00142E06"/>
    <w:rsid w:val="00142E65"/>
    <w:rsid w:val="00142FA9"/>
    <w:rsid w:val="00143424"/>
    <w:rsid w:val="0014393E"/>
    <w:rsid w:val="001440BC"/>
    <w:rsid w:val="00144EE1"/>
    <w:rsid w:val="0014677D"/>
    <w:rsid w:val="001468D5"/>
    <w:rsid w:val="001473A6"/>
    <w:rsid w:val="0014742E"/>
    <w:rsid w:val="001478CF"/>
    <w:rsid w:val="00150A4D"/>
    <w:rsid w:val="001513CD"/>
    <w:rsid w:val="00151D08"/>
    <w:rsid w:val="00152257"/>
    <w:rsid w:val="001522E9"/>
    <w:rsid w:val="0015393C"/>
    <w:rsid w:val="00154053"/>
    <w:rsid w:val="0015460F"/>
    <w:rsid w:val="00154954"/>
    <w:rsid w:val="00154C76"/>
    <w:rsid w:val="00155D04"/>
    <w:rsid w:val="00156240"/>
    <w:rsid w:val="00160E5C"/>
    <w:rsid w:val="001610D0"/>
    <w:rsid w:val="00161324"/>
    <w:rsid w:val="00161930"/>
    <w:rsid w:val="00161C55"/>
    <w:rsid w:val="00161DEA"/>
    <w:rsid w:val="00162535"/>
    <w:rsid w:val="001629A5"/>
    <w:rsid w:val="001630A2"/>
    <w:rsid w:val="00163447"/>
    <w:rsid w:val="0016375D"/>
    <w:rsid w:val="00164051"/>
    <w:rsid w:val="00164987"/>
    <w:rsid w:val="0016556A"/>
    <w:rsid w:val="00165905"/>
    <w:rsid w:val="00165B50"/>
    <w:rsid w:val="00165B97"/>
    <w:rsid w:val="00165BF0"/>
    <w:rsid w:val="00166B02"/>
    <w:rsid w:val="00166CC2"/>
    <w:rsid w:val="00167C79"/>
    <w:rsid w:val="00172EFB"/>
    <w:rsid w:val="00173E5C"/>
    <w:rsid w:val="00174B75"/>
    <w:rsid w:val="00175854"/>
    <w:rsid w:val="00176B02"/>
    <w:rsid w:val="00177209"/>
    <w:rsid w:val="0017786E"/>
    <w:rsid w:val="001801C3"/>
    <w:rsid w:val="00180422"/>
    <w:rsid w:val="00180899"/>
    <w:rsid w:val="00180F47"/>
    <w:rsid w:val="0018135A"/>
    <w:rsid w:val="0018160E"/>
    <w:rsid w:val="00181AB6"/>
    <w:rsid w:val="001839B8"/>
    <w:rsid w:val="00183A6D"/>
    <w:rsid w:val="00185B37"/>
    <w:rsid w:val="00186A52"/>
    <w:rsid w:val="00187A6E"/>
    <w:rsid w:val="00187DD2"/>
    <w:rsid w:val="00190AF4"/>
    <w:rsid w:val="00190CB0"/>
    <w:rsid w:val="001910D6"/>
    <w:rsid w:val="00191CC9"/>
    <w:rsid w:val="00191D2B"/>
    <w:rsid w:val="001922BB"/>
    <w:rsid w:val="00192345"/>
    <w:rsid w:val="0019256A"/>
    <w:rsid w:val="001927D2"/>
    <w:rsid w:val="0019294F"/>
    <w:rsid w:val="00192D71"/>
    <w:rsid w:val="00192F64"/>
    <w:rsid w:val="00192F66"/>
    <w:rsid w:val="00193CAB"/>
    <w:rsid w:val="001945E6"/>
    <w:rsid w:val="0019556D"/>
    <w:rsid w:val="00195AF5"/>
    <w:rsid w:val="00195B7B"/>
    <w:rsid w:val="00195C43"/>
    <w:rsid w:val="00195D05"/>
    <w:rsid w:val="00196AD8"/>
    <w:rsid w:val="00197448"/>
    <w:rsid w:val="001A02EE"/>
    <w:rsid w:val="001A0518"/>
    <w:rsid w:val="001A057F"/>
    <w:rsid w:val="001A0C8B"/>
    <w:rsid w:val="001A153D"/>
    <w:rsid w:val="001A1A43"/>
    <w:rsid w:val="001A1F2A"/>
    <w:rsid w:val="001A233C"/>
    <w:rsid w:val="001A289C"/>
    <w:rsid w:val="001A2A64"/>
    <w:rsid w:val="001A36BA"/>
    <w:rsid w:val="001A4324"/>
    <w:rsid w:val="001A5678"/>
    <w:rsid w:val="001A5AD7"/>
    <w:rsid w:val="001A66A3"/>
    <w:rsid w:val="001A6CBA"/>
    <w:rsid w:val="001A708B"/>
    <w:rsid w:val="001A721F"/>
    <w:rsid w:val="001A764C"/>
    <w:rsid w:val="001A7758"/>
    <w:rsid w:val="001A7E5D"/>
    <w:rsid w:val="001B0567"/>
    <w:rsid w:val="001B0A24"/>
    <w:rsid w:val="001B0A4F"/>
    <w:rsid w:val="001B1139"/>
    <w:rsid w:val="001B132A"/>
    <w:rsid w:val="001B1F6E"/>
    <w:rsid w:val="001B1F82"/>
    <w:rsid w:val="001B210F"/>
    <w:rsid w:val="001B27BC"/>
    <w:rsid w:val="001B301E"/>
    <w:rsid w:val="001B3D25"/>
    <w:rsid w:val="001B3EBB"/>
    <w:rsid w:val="001B43C5"/>
    <w:rsid w:val="001B4DC5"/>
    <w:rsid w:val="001B52EC"/>
    <w:rsid w:val="001B5D99"/>
    <w:rsid w:val="001B6048"/>
    <w:rsid w:val="001B60C2"/>
    <w:rsid w:val="001B6A07"/>
    <w:rsid w:val="001B6D9D"/>
    <w:rsid w:val="001B79C7"/>
    <w:rsid w:val="001B7ADB"/>
    <w:rsid w:val="001C0177"/>
    <w:rsid w:val="001C0480"/>
    <w:rsid w:val="001C0916"/>
    <w:rsid w:val="001C14E9"/>
    <w:rsid w:val="001C1502"/>
    <w:rsid w:val="001C17A2"/>
    <w:rsid w:val="001C17C8"/>
    <w:rsid w:val="001C1D83"/>
    <w:rsid w:val="001C248E"/>
    <w:rsid w:val="001C2AB8"/>
    <w:rsid w:val="001C2C54"/>
    <w:rsid w:val="001C2FDA"/>
    <w:rsid w:val="001C3FEC"/>
    <w:rsid w:val="001C4750"/>
    <w:rsid w:val="001C4811"/>
    <w:rsid w:val="001C4AD1"/>
    <w:rsid w:val="001C50A6"/>
    <w:rsid w:val="001C538C"/>
    <w:rsid w:val="001C55C5"/>
    <w:rsid w:val="001C6939"/>
    <w:rsid w:val="001C6D86"/>
    <w:rsid w:val="001C78BB"/>
    <w:rsid w:val="001C7D25"/>
    <w:rsid w:val="001D18BD"/>
    <w:rsid w:val="001D2529"/>
    <w:rsid w:val="001D3008"/>
    <w:rsid w:val="001D35BA"/>
    <w:rsid w:val="001D43E3"/>
    <w:rsid w:val="001D5043"/>
    <w:rsid w:val="001D5131"/>
    <w:rsid w:val="001D5206"/>
    <w:rsid w:val="001D62DE"/>
    <w:rsid w:val="001D69B9"/>
    <w:rsid w:val="001D6A5C"/>
    <w:rsid w:val="001E0AB8"/>
    <w:rsid w:val="001E0D09"/>
    <w:rsid w:val="001E1134"/>
    <w:rsid w:val="001E25D2"/>
    <w:rsid w:val="001E2BE6"/>
    <w:rsid w:val="001E31CF"/>
    <w:rsid w:val="001E341E"/>
    <w:rsid w:val="001E3448"/>
    <w:rsid w:val="001E35CE"/>
    <w:rsid w:val="001E37A0"/>
    <w:rsid w:val="001E3DD3"/>
    <w:rsid w:val="001E494C"/>
    <w:rsid w:val="001E4D7E"/>
    <w:rsid w:val="001E6B3F"/>
    <w:rsid w:val="001E774D"/>
    <w:rsid w:val="001F08A8"/>
    <w:rsid w:val="001F09AD"/>
    <w:rsid w:val="001F0ACA"/>
    <w:rsid w:val="001F174E"/>
    <w:rsid w:val="001F1D3D"/>
    <w:rsid w:val="001F2067"/>
    <w:rsid w:val="001F2D94"/>
    <w:rsid w:val="001F3744"/>
    <w:rsid w:val="001F382E"/>
    <w:rsid w:val="001F3BC7"/>
    <w:rsid w:val="001F401A"/>
    <w:rsid w:val="001F4C3A"/>
    <w:rsid w:val="001F5468"/>
    <w:rsid w:val="001F6FCB"/>
    <w:rsid w:val="001F70FD"/>
    <w:rsid w:val="001F73F6"/>
    <w:rsid w:val="001F757C"/>
    <w:rsid w:val="001F7B07"/>
    <w:rsid w:val="0020012D"/>
    <w:rsid w:val="00201A8C"/>
    <w:rsid w:val="0020219A"/>
    <w:rsid w:val="002022D3"/>
    <w:rsid w:val="00203614"/>
    <w:rsid w:val="002040F7"/>
    <w:rsid w:val="00204567"/>
    <w:rsid w:val="0020464C"/>
    <w:rsid w:val="00204E68"/>
    <w:rsid w:val="00205B43"/>
    <w:rsid w:val="00206C38"/>
    <w:rsid w:val="002076E4"/>
    <w:rsid w:val="0020774A"/>
    <w:rsid w:val="00210647"/>
    <w:rsid w:val="002109C0"/>
    <w:rsid w:val="002116AB"/>
    <w:rsid w:val="00212DD8"/>
    <w:rsid w:val="002133DE"/>
    <w:rsid w:val="00213894"/>
    <w:rsid w:val="00214576"/>
    <w:rsid w:val="00214D9C"/>
    <w:rsid w:val="00214F61"/>
    <w:rsid w:val="002152D5"/>
    <w:rsid w:val="00215960"/>
    <w:rsid w:val="002160F9"/>
    <w:rsid w:val="0021648E"/>
    <w:rsid w:val="00216647"/>
    <w:rsid w:val="00216891"/>
    <w:rsid w:val="00216DCC"/>
    <w:rsid w:val="00220BFC"/>
    <w:rsid w:val="00220D61"/>
    <w:rsid w:val="0022105F"/>
    <w:rsid w:val="00221980"/>
    <w:rsid w:val="00221F93"/>
    <w:rsid w:val="00222B2F"/>
    <w:rsid w:val="00222FE4"/>
    <w:rsid w:val="00223338"/>
    <w:rsid w:val="002236FE"/>
    <w:rsid w:val="00223917"/>
    <w:rsid w:val="00223BAC"/>
    <w:rsid w:val="002240D1"/>
    <w:rsid w:val="002241E1"/>
    <w:rsid w:val="002251D9"/>
    <w:rsid w:val="00225C73"/>
    <w:rsid w:val="00225DED"/>
    <w:rsid w:val="0022659E"/>
    <w:rsid w:val="00226C9B"/>
    <w:rsid w:val="00227540"/>
    <w:rsid w:val="0023020B"/>
    <w:rsid w:val="00230374"/>
    <w:rsid w:val="0023047A"/>
    <w:rsid w:val="00230666"/>
    <w:rsid w:val="00231D06"/>
    <w:rsid w:val="0023247F"/>
    <w:rsid w:val="00232867"/>
    <w:rsid w:val="0023343E"/>
    <w:rsid w:val="00234F31"/>
    <w:rsid w:val="0023512A"/>
    <w:rsid w:val="00235667"/>
    <w:rsid w:val="00235BA1"/>
    <w:rsid w:val="00235E6E"/>
    <w:rsid w:val="00235F11"/>
    <w:rsid w:val="00235F7B"/>
    <w:rsid w:val="002366CB"/>
    <w:rsid w:val="00236EC6"/>
    <w:rsid w:val="002371B0"/>
    <w:rsid w:val="00237F73"/>
    <w:rsid w:val="002404AA"/>
    <w:rsid w:val="00240667"/>
    <w:rsid w:val="00241330"/>
    <w:rsid w:val="002424A6"/>
    <w:rsid w:val="002428FE"/>
    <w:rsid w:val="00243B65"/>
    <w:rsid w:val="00243B76"/>
    <w:rsid w:val="00243C21"/>
    <w:rsid w:val="00245B5E"/>
    <w:rsid w:val="002462D4"/>
    <w:rsid w:val="00246943"/>
    <w:rsid w:val="00246E72"/>
    <w:rsid w:val="0024701B"/>
    <w:rsid w:val="0024725B"/>
    <w:rsid w:val="00247B1A"/>
    <w:rsid w:val="00247C2A"/>
    <w:rsid w:val="0025046A"/>
    <w:rsid w:val="002504CC"/>
    <w:rsid w:val="0025102D"/>
    <w:rsid w:val="0025182F"/>
    <w:rsid w:val="00252576"/>
    <w:rsid w:val="00252B1C"/>
    <w:rsid w:val="00252FF2"/>
    <w:rsid w:val="00253ECB"/>
    <w:rsid w:val="00254251"/>
    <w:rsid w:val="002544D9"/>
    <w:rsid w:val="002558D4"/>
    <w:rsid w:val="00255C63"/>
    <w:rsid w:val="00255DA3"/>
    <w:rsid w:val="00255FA2"/>
    <w:rsid w:val="0025654D"/>
    <w:rsid w:val="002565CD"/>
    <w:rsid w:val="002566D9"/>
    <w:rsid w:val="00256AD8"/>
    <w:rsid w:val="00257927"/>
    <w:rsid w:val="00257B76"/>
    <w:rsid w:val="00257D67"/>
    <w:rsid w:val="00257FD8"/>
    <w:rsid w:val="002604F8"/>
    <w:rsid w:val="002607B6"/>
    <w:rsid w:val="002616F5"/>
    <w:rsid w:val="0026194D"/>
    <w:rsid w:val="0026252D"/>
    <w:rsid w:val="00262B9A"/>
    <w:rsid w:val="0026347D"/>
    <w:rsid w:val="00263691"/>
    <w:rsid w:val="00263BB4"/>
    <w:rsid w:val="00263D8F"/>
    <w:rsid w:val="0026443A"/>
    <w:rsid w:val="00264A57"/>
    <w:rsid w:val="00264E36"/>
    <w:rsid w:val="002651B0"/>
    <w:rsid w:val="002655D7"/>
    <w:rsid w:val="00265DC2"/>
    <w:rsid w:val="00266347"/>
    <w:rsid w:val="002663F2"/>
    <w:rsid w:val="002668C2"/>
    <w:rsid w:val="002670AB"/>
    <w:rsid w:val="0026745C"/>
    <w:rsid w:val="002678CD"/>
    <w:rsid w:val="002704C2"/>
    <w:rsid w:val="00270C0C"/>
    <w:rsid w:val="00270E08"/>
    <w:rsid w:val="002721C5"/>
    <w:rsid w:val="00272906"/>
    <w:rsid w:val="00273634"/>
    <w:rsid w:val="00274276"/>
    <w:rsid w:val="002748A6"/>
    <w:rsid w:val="002748D8"/>
    <w:rsid w:val="00274FC9"/>
    <w:rsid w:val="0027589D"/>
    <w:rsid w:val="00275929"/>
    <w:rsid w:val="00276315"/>
    <w:rsid w:val="002767E7"/>
    <w:rsid w:val="00276ADA"/>
    <w:rsid w:val="00276C02"/>
    <w:rsid w:val="00276CB8"/>
    <w:rsid w:val="00277564"/>
    <w:rsid w:val="00277805"/>
    <w:rsid w:val="002804CE"/>
    <w:rsid w:val="0028148D"/>
    <w:rsid w:val="0028161A"/>
    <w:rsid w:val="00282304"/>
    <w:rsid w:val="002827E4"/>
    <w:rsid w:val="00282F1A"/>
    <w:rsid w:val="00283705"/>
    <w:rsid w:val="00284944"/>
    <w:rsid w:val="00284C02"/>
    <w:rsid w:val="002857A4"/>
    <w:rsid w:val="002858D2"/>
    <w:rsid w:val="0028632A"/>
    <w:rsid w:val="0029017B"/>
    <w:rsid w:val="002909BB"/>
    <w:rsid w:val="0029171F"/>
    <w:rsid w:val="00291996"/>
    <w:rsid w:val="0029277E"/>
    <w:rsid w:val="00292914"/>
    <w:rsid w:val="00292B7B"/>
    <w:rsid w:val="00293026"/>
    <w:rsid w:val="002935C0"/>
    <w:rsid w:val="00293613"/>
    <w:rsid w:val="0029376A"/>
    <w:rsid w:val="00295D40"/>
    <w:rsid w:val="00295E6C"/>
    <w:rsid w:val="002966EA"/>
    <w:rsid w:val="00296D13"/>
    <w:rsid w:val="00297D70"/>
    <w:rsid w:val="002A0F4D"/>
    <w:rsid w:val="002A1806"/>
    <w:rsid w:val="002A197A"/>
    <w:rsid w:val="002A249A"/>
    <w:rsid w:val="002A258F"/>
    <w:rsid w:val="002A377E"/>
    <w:rsid w:val="002A3905"/>
    <w:rsid w:val="002A40E9"/>
    <w:rsid w:val="002A4461"/>
    <w:rsid w:val="002A4584"/>
    <w:rsid w:val="002A46E4"/>
    <w:rsid w:val="002A4940"/>
    <w:rsid w:val="002A4CCC"/>
    <w:rsid w:val="002A5197"/>
    <w:rsid w:val="002A66CF"/>
    <w:rsid w:val="002A6E0A"/>
    <w:rsid w:val="002A74A2"/>
    <w:rsid w:val="002A7BAB"/>
    <w:rsid w:val="002A7EBF"/>
    <w:rsid w:val="002B09D1"/>
    <w:rsid w:val="002B0F7F"/>
    <w:rsid w:val="002B1B78"/>
    <w:rsid w:val="002B2342"/>
    <w:rsid w:val="002B2A64"/>
    <w:rsid w:val="002B2D83"/>
    <w:rsid w:val="002B3E31"/>
    <w:rsid w:val="002B4776"/>
    <w:rsid w:val="002B593F"/>
    <w:rsid w:val="002B6050"/>
    <w:rsid w:val="002B64BB"/>
    <w:rsid w:val="002B690D"/>
    <w:rsid w:val="002B7A65"/>
    <w:rsid w:val="002B7DA7"/>
    <w:rsid w:val="002C0236"/>
    <w:rsid w:val="002C09CF"/>
    <w:rsid w:val="002C0C3A"/>
    <w:rsid w:val="002C1279"/>
    <w:rsid w:val="002C189C"/>
    <w:rsid w:val="002C1FCF"/>
    <w:rsid w:val="002C201D"/>
    <w:rsid w:val="002C40DE"/>
    <w:rsid w:val="002C4421"/>
    <w:rsid w:val="002C4C6C"/>
    <w:rsid w:val="002C4EA8"/>
    <w:rsid w:val="002C520E"/>
    <w:rsid w:val="002C5EAE"/>
    <w:rsid w:val="002C644F"/>
    <w:rsid w:val="002C734E"/>
    <w:rsid w:val="002C769E"/>
    <w:rsid w:val="002C792B"/>
    <w:rsid w:val="002D3A29"/>
    <w:rsid w:val="002D3B44"/>
    <w:rsid w:val="002D3C48"/>
    <w:rsid w:val="002D5115"/>
    <w:rsid w:val="002D5594"/>
    <w:rsid w:val="002D577D"/>
    <w:rsid w:val="002D5ABF"/>
    <w:rsid w:val="002D6D43"/>
    <w:rsid w:val="002D713B"/>
    <w:rsid w:val="002D76E8"/>
    <w:rsid w:val="002D7C04"/>
    <w:rsid w:val="002E0C2C"/>
    <w:rsid w:val="002E0C61"/>
    <w:rsid w:val="002E1784"/>
    <w:rsid w:val="002E188A"/>
    <w:rsid w:val="002E24C7"/>
    <w:rsid w:val="002E3043"/>
    <w:rsid w:val="002E3406"/>
    <w:rsid w:val="002E347E"/>
    <w:rsid w:val="002E3875"/>
    <w:rsid w:val="002E4587"/>
    <w:rsid w:val="002E45B7"/>
    <w:rsid w:val="002E4C2D"/>
    <w:rsid w:val="002E5917"/>
    <w:rsid w:val="002E5CA9"/>
    <w:rsid w:val="002E68CC"/>
    <w:rsid w:val="002E6C5C"/>
    <w:rsid w:val="002E7478"/>
    <w:rsid w:val="002E7C4C"/>
    <w:rsid w:val="002E7F80"/>
    <w:rsid w:val="002F0535"/>
    <w:rsid w:val="002F11D4"/>
    <w:rsid w:val="002F1F5D"/>
    <w:rsid w:val="002F3D0E"/>
    <w:rsid w:val="002F3E2E"/>
    <w:rsid w:val="002F48CF"/>
    <w:rsid w:val="002F5024"/>
    <w:rsid w:val="002F5737"/>
    <w:rsid w:val="002F59AB"/>
    <w:rsid w:val="002F6417"/>
    <w:rsid w:val="002F64D5"/>
    <w:rsid w:val="002F65CE"/>
    <w:rsid w:val="002F660D"/>
    <w:rsid w:val="002F6740"/>
    <w:rsid w:val="002F6ADF"/>
    <w:rsid w:val="002F7137"/>
    <w:rsid w:val="002F71C3"/>
    <w:rsid w:val="002F7234"/>
    <w:rsid w:val="002F7277"/>
    <w:rsid w:val="002F762B"/>
    <w:rsid w:val="002F79DB"/>
    <w:rsid w:val="002F7FCE"/>
    <w:rsid w:val="00300A3B"/>
    <w:rsid w:val="003010BD"/>
    <w:rsid w:val="003010BE"/>
    <w:rsid w:val="003011B8"/>
    <w:rsid w:val="00303D65"/>
    <w:rsid w:val="003049F5"/>
    <w:rsid w:val="00304BF0"/>
    <w:rsid w:val="00304C5B"/>
    <w:rsid w:val="00305222"/>
    <w:rsid w:val="00305E4E"/>
    <w:rsid w:val="00305EEA"/>
    <w:rsid w:val="00305FBC"/>
    <w:rsid w:val="00306B55"/>
    <w:rsid w:val="003072CE"/>
    <w:rsid w:val="00307F9E"/>
    <w:rsid w:val="00310128"/>
    <w:rsid w:val="0031029C"/>
    <w:rsid w:val="00310FA7"/>
    <w:rsid w:val="003110D8"/>
    <w:rsid w:val="003113A4"/>
    <w:rsid w:val="003118C5"/>
    <w:rsid w:val="00312A8D"/>
    <w:rsid w:val="00312B53"/>
    <w:rsid w:val="00312BAE"/>
    <w:rsid w:val="003134F2"/>
    <w:rsid w:val="00313780"/>
    <w:rsid w:val="003138F5"/>
    <w:rsid w:val="00313F48"/>
    <w:rsid w:val="00314C9D"/>
    <w:rsid w:val="0031500F"/>
    <w:rsid w:val="00315BCC"/>
    <w:rsid w:val="00315D43"/>
    <w:rsid w:val="003166B4"/>
    <w:rsid w:val="00317584"/>
    <w:rsid w:val="00317A76"/>
    <w:rsid w:val="00317EE4"/>
    <w:rsid w:val="00320519"/>
    <w:rsid w:val="00320ACF"/>
    <w:rsid w:val="003212E5"/>
    <w:rsid w:val="003228C6"/>
    <w:rsid w:val="00322DBC"/>
    <w:rsid w:val="00322E27"/>
    <w:rsid w:val="00322F42"/>
    <w:rsid w:val="00323350"/>
    <w:rsid w:val="003237BD"/>
    <w:rsid w:val="00323A17"/>
    <w:rsid w:val="00323E79"/>
    <w:rsid w:val="00324232"/>
    <w:rsid w:val="00325140"/>
    <w:rsid w:val="003253BB"/>
    <w:rsid w:val="00325991"/>
    <w:rsid w:val="00326D7F"/>
    <w:rsid w:val="00327687"/>
    <w:rsid w:val="00327C33"/>
    <w:rsid w:val="00330651"/>
    <w:rsid w:val="00330D95"/>
    <w:rsid w:val="00331125"/>
    <w:rsid w:val="0033130A"/>
    <w:rsid w:val="003313E3"/>
    <w:rsid w:val="00331936"/>
    <w:rsid w:val="0033195A"/>
    <w:rsid w:val="00331B50"/>
    <w:rsid w:val="00332138"/>
    <w:rsid w:val="00332C0A"/>
    <w:rsid w:val="00333604"/>
    <w:rsid w:val="00333BBE"/>
    <w:rsid w:val="00333E37"/>
    <w:rsid w:val="0033421B"/>
    <w:rsid w:val="00334CC2"/>
    <w:rsid w:val="003351A3"/>
    <w:rsid w:val="00335B28"/>
    <w:rsid w:val="00336F26"/>
    <w:rsid w:val="00340470"/>
    <w:rsid w:val="003419CF"/>
    <w:rsid w:val="003427CF"/>
    <w:rsid w:val="0034285A"/>
    <w:rsid w:val="00344B33"/>
    <w:rsid w:val="0034632E"/>
    <w:rsid w:val="00346A9E"/>
    <w:rsid w:val="0034712D"/>
    <w:rsid w:val="00347403"/>
    <w:rsid w:val="003476BA"/>
    <w:rsid w:val="00350E4E"/>
    <w:rsid w:val="003512BF"/>
    <w:rsid w:val="00352888"/>
    <w:rsid w:val="003535B5"/>
    <w:rsid w:val="00353715"/>
    <w:rsid w:val="00354658"/>
    <w:rsid w:val="003546B6"/>
    <w:rsid w:val="00355319"/>
    <w:rsid w:val="00355A15"/>
    <w:rsid w:val="00356825"/>
    <w:rsid w:val="00356C6B"/>
    <w:rsid w:val="003574A9"/>
    <w:rsid w:val="0035759F"/>
    <w:rsid w:val="00357BAA"/>
    <w:rsid w:val="0036004A"/>
    <w:rsid w:val="0036024B"/>
    <w:rsid w:val="003604CC"/>
    <w:rsid w:val="00360617"/>
    <w:rsid w:val="00360FD9"/>
    <w:rsid w:val="00361B8F"/>
    <w:rsid w:val="00361E09"/>
    <w:rsid w:val="0036246D"/>
    <w:rsid w:val="003626D7"/>
    <w:rsid w:val="00363302"/>
    <w:rsid w:val="00364CA5"/>
    <w:rsid w:val="00364E9F"/>
    <w:rsid w:val="00365873"/>
    <w:rsid w:val="003667F7"/>
    <w:rsid w:val="00366871"/>
    <w:rsid w:val="00366E73"/>
    <w:rsid w:val="00367064"/>
    <w:rsid w:val="00367BD9"/>
    <w:rsid w:val="00370009"/>
    <w:rsid w:val="003704E2"/>
    <w:rsid w:val="00370F74"/>
    <w:rsid w:val="003719BD"/>
    <w:rsid w:val="00371B71"/>
    <w:rsid w:val="00372035"/>
    <w:rsid w:val="00373575"/>
    <w:rsid w:val="003737D8"/>
    <w:rsid w:val="00374AAF"/>
    <w:rsid w:val="00375C18"/>
    <w:rsid w:val="00375C8E"/>
    <w:rsid w:val="00376294"/>
    <w:rsid w:val="003764C0"/>
    <w:rsid w:val="003765C9"/>
    <w:rsid w:val="0037748F"/>
    <w:rsid w:val="00377669"/>
    <w:rsid w:val="00377BDE"/>
    <w:rsid w:val="0038102D"/>
    <w:rsid w:val="00381084"/>
    <w:rsid w:val="003818C0"/>
    <w:rsid w:val="003828A4"/>
    <w:rsid w:val="00382AFF"/>
    <w:rsid w:val="00383050"/>
    <w:rsid w:val="003834F4"/>
    <w:rsid w:val="00383AF4"/>
    <w:rsid w:val="0038421E"/>
    <w:rsid w:val="00384446"/>
    <w:rsid w:val="00384804"/>
    <w:rsid w:val="00384C4C"/>
    <w:rsid w:val="00387A72"/>
    <w:rsid w:val="00390140"/>
    <w:rsid w:val="00390159"/>
    <w:rsid w:val="00390904"/>
    <w:rsid w:val="00390D5A"/>
    <w:rsid w:val="003911C0"/>
    <w:rsid w:val="00391502"/>
    <w:rsid w:val="003920FD"/>
    <w:rsid w:val="0039273B"/>
    <w:rsid w:val="00392805"/>
    <w:rsid w:val="00392914"/>
    <w:rsid w:val="00392DB7"/>
    <w:rsid w:val="00393AAF"/>
    <w:rsid w:val="00393C76"/>
    <w:rsid w:val="00394736"/>
    <w:rsid w:val="00394831"/>
    <w:rsid w:val="00394A9E"/>
    <w:rsid w:val="00395AC7"/>
    <w:rsid w:val="00395DD4"/>
    <w:rsid w:val="0039633F"/>
    <w:rsid w:val="00396534"/>
    <w:rsid w:val="003972AB"/>
    <w:rsid w:val="00397D42"/>
    <w:rsid w:val="00397ECE"/>
    <w:rsid w:val="003A0036"/>
    <w:rsid w:val="003A0185"/>
    <w:rsid w:val="003A0E71"/>
    <w:rsid w:val="003A0F0B"/>
    <w:rsid w:val="003A1AB0"/>
    <w:rsid w:val="003A1D6B"/>
    <w:rsid w:val="003A1F7D"/>
    <w:rsid w:val="003A2719"/>
    <w:rsid w:val="003A2835"/>
    <w:rsid w:val="003A28AF"/>
    <w:rsid w:val="003A2BCA"/>
    <w:rsid w:val="003A3A6A"/>
    <w:rsid w:val="003A3C5B"/>
    <w:rsid w:val="003A3D0B"/>
    <w:rsid w:val="003A5221"/>
    <w:rsid w:val="003A58B3"/>
    <w:rsid w:val="003A5C59"/>
    <w:rsid w:val="003A5D26"/>
    <w:rsid w:val="003A6C54"/>
    <w:rsid w:val="003A7657"/>
    <w:rsid w:val="003B071A"/>
    <w:rsid w:val="003B0E0D"/>
    <w:rsid w:val="003B2128"/>
    <w:rsid w:val="003B273D"/>
    <w:rsid w:val="003B3A88"/>
    <w:rsid w:val="003B3C30"/>
    <w:rsid w:val="003B3E87"/>
    <w:rsid w:val="003B48E3"/>
    <w:rsid w:val="003B4B73"/>
    <w:rsid w:val="003B51A7"/>
    <w:rsid w:val="003B5D1A"/>
    <w:rsid w:val="003B633A"/>
    <w:rsid w:val="003B67FA"/>
    <w:rsid w:val="003B6F33"/>
    <w:rsid w:val="003B6F41"/>
    <w:rsid w:val="003B7914"/>
    <w:rsid w:val="003B7F78"/>
    <w:rsid w:val="003C0C8F"/>
    <w:rsid w:val="003C23C4"/>
    <w:rsid w:val="003C298A"/>
    <w:rsid w:val="003C33EE"/>
    <w:rsid w:val="003C3598"/>
    <w:rsid w:val="003C50FF"/>
    <w:rsid w:val="003C5AF3"/>
    <w:rsid w:val="003C5D71"/>
    <w:rsid w:val="003C621E"/>
    <w:rsid w:val="003C69BD"/>
    <w:rsid w:val="003C6E06"/>
    <w:rsid w:val="003D0262"/>
    <w:rsid w:val="003D04E6"/>
    <w:rsid w:val="003D07F8"/>
    <w:rsid w:val="003D0B13"/>
    <w:rsid w:val="003D11A3"/>
    <w:rsid w:val="003D11CB"/>
    <w:rsid w:val="003D212F"/>
    <w:rsid w:val="003D2C0C"/>
    <w:rsid w:val="003D3E59"/>
    <w:rsid w:val="003D5417"/>
    <w:rsid w:val="003D62C3"/>
    <w:rsid w:val="003D6797"/>
    <w:rsid w:val="003D684C"/>
    <w:rsid w:val="003D6B6D"/>
    <w:rsid w:val="003D6C7E"/>
    <w:rsid w:val="003D7EF7"/>
    <w:rsid w:val="003E0BF0"/>
    <w:rsid w:val="003E0D02"/>
    <w:rsid w:val="003E1BA8"/>
    <w:rsid w:val="003E1E84"/>
    <w:rsid w:val="003E1FB6"/>
    <w:rsid w:val="003E208D"/>
    <w:rsid w:val="003E2332"/>
    <w:rsid w:val="003E28ED"/>
    <w:rsid w:val="003E29AA"/>
    <w:rsid w:val="003E2E3C"/>
    <w:rsid w:val="003E2FDA"/>
    <w:rsid w:val="003E44AA"/>
    <w:rsid w:val="003E4AA2"/>
    <w:rsid w:val="003E4EB0"/>
    <w:rsid w:val="003E53E1"/>
    <w:rsid w:val="003E55CE"/>
    <w:rsid w:val="003E5647"/>
    <w:rsid w:val="003E5AA4"/>
    <w:rsid w:val="003E5B81"/>
    <w:rsid w:val="003E6E9E"/>
    <w:rsid w:val="003E7AF1"/>
    <w:rsid w:val="003E7E10"/>
    <w:rsid w:val="003F034E"/>
    <w:rsid w:val="003F040A"/>
    <w:rsid w:val="003F08AC"/>
    <w:rsid w:val="003F0A3B"/>
    <w:rsid w:val="003F0ACD"/>
    <w:rsid w:val="003F1AC1"/>
    <w:rsid w:val="003F20EA"/>
    <w:rsid w:val="003F26D3"/>
    <w:rsid w:val="003F3489"/>
    <w:rsid w:val="003F37AB"/>
    <w:rsid w:val="003F3A68"/>
    <w:rsid w:val="003F40C5"/>
    <w:rsid w:val="003F45FE"/>
    <w:rsid w:val="003F4D48"/>
    <w:rsid w:val="003F4E49"/>
    <w:rsid w:val="003F5704"/>
    <w:rsid w:val="003F59FE"/>
    <w:rsid w:val="003F5AF2"/>
    <w:rsid w:val="003F5D78"/>
    <w:rsid w:val="003F66DE"/>
    <w:rsid w:val="003F6A8D"/>
    <w:rsid w:val="003F6C22"/>
    <w:rsid w:val="00400A20"/>
    <w:rsid w:val="00400BFC"/>
    <w:rsid w:val="00401796"/>
    <w:rsid w:val="004017BC"/>
    <w:rsid w:val="004017D1"/>
    <w:rsid w:val="004019A6"/>
    <w:rsid w:val="00401B00"/>
    <w:rsid w:val="0040242F"/>
    <w:rsid w:val="00402A74"/>
    <w:rsid w:val="00402E27"/>
    <w:rsid w:val="0040323C"/>
    <w:rsid w:val="0040372F"/>
    <w:rsid w:val="00403966"/>
    <w:rsid w:val="00403B4F"/>
    <w:rsid w:val="0040433A"/>
    <w:rsid w:val="00404524"/>
    <w:rsid w:val="004049DE"/>
    <w:rsid w:val="00404E6B"/>
    <w:rsid w:val="0040684F"/>
    <w:rsid w:val="00406E8A"/>
    <w:rsid w:val="004071FC"/>
    <w:rsid w:val="0040721D"/>
    <w:rsid w:val="004079AA"/>
    <w:rsid w:val="004107EB"/>
    <w:rsid w:val="00411A53"/>
    <w:rsid w:val="00411DEF"/>
    <w:rsid w:val="00412121"/>
    <w:rsid w:val="00414321"/>
    <w:rsid w:val="00415E24"/>
    <w:rsid w:val="00416447"/>
    <w:rsid w:val="0041655F"/>
    <w:rsid w:val="00416983"/>
    <w:rsid w:val="0041713E"/>
    <w:rsid w:val="00417FC0"/>
    <w:rsid w:val="00420122"/>
    <w:rsid w:val="00420490"/>
    <w:rsid w:val="0042062B"/>
    <w:rsid w:val="00421CC3"/>
    <w:rsid w:val="00422491"/>
    <w:rsid w:val="00422D17"/>
    <w:rsid w:val="00423799"/>
    <w:rsid w:val="004237C4"/>
    <w:rsid w:val="00423824"/>
    <w:rsid w:val="00423881"/>
    <w:rsid w:val="00423DCD"/>
    <w:rsid w:val="00423EDA"/>
    <w:rsid w:val="00423FCC"/>
    <w:rsid w:val="00424987"/>
    <w:rsid w:val="00425998"/>
    <w:rsid w:val="00425D1D"/>
    <w:rsid w:val="00425D79"/>
    <w:rsid w:val="0042750C"/>
    <w:rsid w:val="00427A7D"/>
    <w:rsid w:val="00430B35"/>
    <w:rsid w:val="00430FA6"/>
    <w:rsid w:val="00431841"/>
    <w:rsid w:val="00431EBD"/>
    <w:rsid w:val="004322F8"/>
    <w:rsid w:val="004324CC"/>
    <w:rsid w:val="004324F3"/>
    <w:rsid w:val="004325C2"/>
    <w:rsid w:val="00433843"/>
    <w:rsid w:val="0043410F"/>
    <w:rsid w:val="00434ED8"/>
    <w:rsid w:val="00435A6B"/>
    <w:rsid w:val="00436E5C"/>
    <w:rsid w:val="004373E1"/>
    <w:rsid w:val="00437655"/>
    <w:rsid w:val="004376FE"/>
    <w:rsid w:val="004377EE"/>
    <w:rsid w:val="004405D1"/>
    <w:rsid w:val="004405D8"/>
    <w:rsid w:val="00440E51"/>
    <w:rsid w:val="0044133D"/>
    <w:rsid w:val="00441359"/>
    <w:rsid w:val="004416FB"/>
    <w:rsid w:val="0044179C"/>
    <w:rsid w:val="004419F5"/>
    <w:rsid w:val="00442204"/>
    <w:rsid w:val="0044240C"/>
    <w:rsid w:val="00442952"/>
    <w:rsid w:val="00442A6E"/>
    <w:rsid w:val="004430B5"/>
    <w:rsid w:val="0044402A"/>
    <w:rsid w:val="004446C2"/>
    <w:rsid w:val="004447E8"/>
    <w:rsid w:val="00447936"/>
    <w:rsid w:val="00447F51"/>
    <w:rsid w:val="00450690"/>
    <w:rsid w:val="0045101E"/>
    <w:rsid w:val="00451445"/>
    <w:rsid w:val="00451C98"/>
    <w:rsid w:val="00452A95"/>
    <w:rsid w:val="00452C4E"/>
    <w:rsid w:val="00452E1E"/>
    <w:rsid w:val="00453ADD"/>
    <w:rsid w:val="00453E98"/>
    <w:rsid w:val="00454069"/>
    <w:rsid w:val="00454A53"/>
    <w:rsid w:val="00455236"/>
    <w:rsid w:val="0045544A"/>
    <w:rsid w:val="004559D8"/>
    <w:rsid w:val="004564AB"/>
    <w:rsid w:val="00456586"/>
    <w:rsid w:val="00457568"/>
    <w:rsid w:val="004602A5"/>
    <w:rsid w:val="00460CAE"/>
    <w:rsid w:val="00461880"/>
    <w:rsid w:val="00461F8E"/>
    <w:rsid w:val="004624BB"/>
    <w:rsid w:val="00462760"/>
    <w:rsid w:val="00463350"/>
    <w:rsid w:val="00463C97"/>
    <w:rsid w:val="004640FD"/>
    <w:rsid w:val="0046421C"/>
    <w:rsid w:val="004643F0"/>
    <w:rsid w:val="00464559"/>
    <w:rsid w:val="00464B30"/>
    <w:rsid w:val="00464D49"/>
    <w:rsid w:val="004659EA"/>
    <w:rsid w:val="00465F22"/>
    <w:rsid w:val="004661EB"/>
    <w:rsid w:val="00466626"/>
    <w:rsid w:val="004666A7"/>
    <w:rsid w:val="004667B0"/>
    <w:rsid w:val="004667BB"/>
    <w:rsid w:val="00471B37"/>
    <w:rsid w:val="00471FE0"/>
    <w:rsid w:val="004735C9"/>
    <w:rsid w:val="00473E56"/>
    <w:rsid w:val="00474872"/>
    <w:rsid w:val="00474960"/>
    <w:rsid w:val="00474C13"/>
    <w:rsid w:val="0047509D"/>
    <w:rsid w:val="00475CC3"/>
    <w:rsid w:val="00476A16"/>
    <w:rsid w:val="00477D1F"/>
    <w:rsid w:val="004804D8"/>
    <w:rsid w:val="00480586"/>
    <w:rsid w:val="00480E0B"/>
    <w:rsid w:val="00481E30"/>
    <w:rsid w:val="004820BB"/>
    <w:rsid w:val="004821DD"/>
    <w:rsid w:val="0048269D"/>
    <w:rsid w:val="004828E9"/>
    <w:rsid w:val="00482A81"/>
    <w:rsid w:val="00482D5B"/>
    <w:rsid w:val="004833F1"/>
    <w:rsid w:val="00484B15"/>
    <w:rsid w:val="00484B6E"/>
    <w:rsid w:val="004858FC"/>
    <w:rsid w:val="00486689"/>
    <w:rsid w:val="00486E39"/>
    <w:rsid w:val="00487474"/>
    <w:rsid w:val="00487606"/>
    <w:rsid w:val="004876C8"/>
    <w:rsid w:val="00487799"/>
    <w:rsid w:val="00487C7E"/>
    <w:rsid w:val="00487E09"/>
    <w:rsid w:val="00487E15"/>
    <w:rsid w:val="00487E7C"/>
    <w:rsid w:val="004906B0"/>
    <w:rsid w:val="004908BE"/>
    <w:rsid w:val="004931CB"/>
    <w:rsid w:val="00494796"/>
    <w:rsid w:val="00494C88"/>
    <w:rsid w:val="004950E4"/>
    <w:rsid w:val="0049517F"/>
    <w:rsid w:val="00495D00"/>
    <w:rsid w:val="00496035"/>
    <w:rsid w:val="0049652A"/>
    <w:rsid w:val="00496792"/>
    <w:rsid w:val="004A090D"/>
    <w:rsid w:val="004A0E43"/>
    <w:rsid w:val="004A143A"/>
    <w:rsid w:val="004A1C64"/>
    <w:rsid w:val="004A1FC3"/>
    <w:rsid w:val="004A2DBF"/>
    <w:rsid w:val="004A2DFD"/>
    <w:rsid w:val="004A30AD"/>
    <w:rsid w:val="004A37C0"/>
    <w:rsid w:val="004A381A"/>
    <w:rsid w:val="004A3D40"/>
    <w:rsid w:val="004A4B7E"/>
    <w:rsid w:val="004A4D4F"/>
    <w:rsid w:val="004A510C"/>
    <w:rsid w:val="004A51F2"/>
    <w:rsid w:val="004A5950"/>
    <w:rsid w:val="004A5F21"/>
    <w:rsid w:val="004A76BF"/>
    <w:rsid w:val="004A78D6"/>
    <w:rsid w:val="004A7CE8"/>
    <w:rsid w:val="004A7E9E"/>
    <w:rsid w:val="004A7F1C"/>
    <w:rsid w:val="004B004A"/>
    <w:rsid w:val="004B11CB"/>
    <w:rsid w:val="004B1A88"/>
    <w:rsid w:val="004B1E6B"/>
    <w:rsid w:val="004B3855"/>
    <w:rsid w:val="004B3A6A"/>
    <w:rsid w:val="004B3F76"/>
    <w:rsid w:val="004B483B"/>
    <w:rsid w:val="004B543D"/>
    <w:rsid w:val="004B5A34"/>
    <w:rsid w:val="004B5F3E"/>
    <w:rsid w:val="004B6089"/>
    <w:rsid w:val="004B6467"/>
    <w:rsid w:val="004B7105"/>
    <w:rsid w:val="004B7778"/>
    <w:rsid w:val="004B7C48"/>
    <w:rsid w:val="004C06AD"/>
    <w:rsid w:val="004C148B"/>
    <w:rsid w:val="004C18F5"/>
    <w:rsid w:val="004C2117"/>
    <w:rsid w:val="004C24A3"/>
    <w:rsid w:val="004C2608"/>
    <w:rsid w:val="004C2E7C"/>
    <w:rsid w:val="004C3183"/>
    <w:rsid w:val="004C3BC7"/>
    <w:rsid w:val="004C3CB5"/>
    <w:rsid w:val="004C47EE"/>
    <w:rsid w:val="004C4A05"/>
    <w:rsid w:val="004C4C27"/>
    <w:rsid w:val="004C4CCF"/>
    <w:rsid w:val="004C5B4C"/>
    <w:rsid w:val="004C5CFC"/>
    <w:rsid w:val="004C69AD"/>
    <w:rsid w:val="004C6D86"/>
    <w:rsid w:val="004C7A93"/>
    <w:rsid w:val="004C7B03"/>
    <w:rsid w:val="004D02CC"/>
    <w:rsid w:val="004D0A49"/>
    <w:rsid w:val="004D110B"/>
    <w:rsid w:val="004D1BD4"/>
    <w:rsid w:val="004D1CA8"/>
    <w:rsid w:val="004D2C1A"/>
    <w:rsid w:val="004D3108"/>
    <w:rsid w:val="004D374E"/>
    <w:rsid w:val="004D3806"/>
    <w:rsid w:val="004D3AE7"/>
    <w:rsid w:val="004D443E"/>
    <w:rsid w:val="004D4BEA"/>
    <w:rsid w:val="004D4C0D"/>
    <w:rsid w:val="004D4CFC"/>
    <w:rsid w:val="004D4E6D"/>
    <w:rsid w:val="004D5FB1"/>
    <w:rsid w:val="004D618E"/>
    <w:rsid w:val="004D7018"/>
    <w:rsid w:val="004D722A"/>
    <w:rsid w:val="004E05D1"/>
    <w:rsid w:val="004E06E3"/>
    <w:rsid w:val="004E0DF4"/>
    <w:rsid w:val="004E16C9"/>
    <w:rsid w:val="004E1BEC"/>
    <w:rsid w:val="004E1E5C"/>
    <w:rsid w:val="004E217C"/>
    <w:rsid w:val="004E370E"/>
    <w:rsid w:val="004E4B3C"/>
    <w:rsid w:val="004E4C9E"/>
    <w:rsid w:val="004E65AA"/>
    <w:rsid w:val="004E706B"/>
    <w:rsid w:val="004E76DA"/>
    <w:rsid w:val="004E7BB4"/>
    <w:rsid w:val="004F04DA"/>
    <w:rsid w:val="004F1044"/>
    <w:rsid w:val="004F1109"/>
    <w:rsid w:val="004F13D5"/>
    <w:rsid w:val="004F17AA"/>
    <w:rsid w:val="004F1959"/>
    <w:rsid w:val="004F21E9"/>
    <w:rsid w:val="004F23A0"/>
    <w:rsid w:val="004F28BD"/>
    <w:rsid w:val="004F2FF6"/>
    <w:rsid w:val="004F3258"/>
    <w:rsid w:val="004F3526"/>
    <w:rsid w:val="004F4267"/>
    <w:rsid w:val="004F4A06"/>
    <w:rsid w:val="004F5060"/>
    <w:rsid w:val="004F560C"/>
    <w:rsid w:val="004F56EB"/>
    <w:rsid w:val="004F595A"/>
    <w:rsid w:val="004F5F17"/>
    <w:rsid w:val="004F65C4"/>
    <w:rsid w:val="004F6D78"/>
    <w:rsid w:val="004F7218"/>
    <w:rsid w:val="004F79A9"/>
    <w:rsid w:val="004F7B44"/>
    <w:rsid w:val="004F7D3D"/>
    <w:rsid w:val="004F7D77"/>
    <w:rsid w:val="00500257"/>
    <w:rsid w:val="00500B99"/>
    <w:rsid w:val="00500EAB"/>
    <w:rsid w:val="00501586"/>
    <w:rsid w:val="0050282F"/>
    <w:rsid w:val="00503DA6"/>
    <w:rsid w:val="00504229"/>
    <w:rsid w:val="00504507"/>
    <w:rsid w:val="0050544B"/>
    <w:rsid w:val="0050555E"/>
    <w:rsid w:val="00507BCE"/>
    <w:rsid w:val="00510474"/>
    <w:rsid w:val="0051087F"/>
    <w:rsid w:val="00510B29"/>
    <w:rsid w:val="00510C48"/>
    <w:rsid w:val="00510E55"/>
    <w:rsid w:val="0051149C"/>
    <w:rsid w:val="00511AE8"/>
    <w:rsid w:val="005120A0"/>
    <w:rsid w:val="00512B8B"/>
    <w:rsid w:val="005132A4"/>
    <w:rsid w:val="005132DC"/>
    <w:rsid w:val="00513594"/>
    <w:rsid w:val="00513BA2"/>
    <w:rsid w:val="00513DA9"/>
    <w:rsid w:val="00513EE5"/>
    <w:rsid w:val="0051456C"/>
    <w:rsid w:val="00514EB6"/>
    <w:rsid w:val="00515934"/>
    <w:rsid w:val="005177DD"/>
    <w:rsid w:val="00522581"/>
    <w:rsid w:val="00522892"/>
    <w:rsid w:val="00522A03"/>
    <w:rsid w:val="00522C25"/>
    <w:rsid w:val="00523A0B"/>
    <w:rsid w:val="005240F9"/>
    <w:rsid w:val="005243E5"/>
    <w:rsid w:val="005247CB"/>
    <w:rsid w:val="00524A2B"/>
    <w:rsid w:val="00524C86"/>
    <w:rsid w:val="005259EE"/>
    <w:rsid w:val="00527730"/>
    <w:rsid w:val="00527B7D"/>
    <w:rsid w:val="00527CA6"/>
    <w:rsid w:val="00531402"/>
    <w:rsid w:val="00531A15"/>
    <w:rsid w:val="00531D68"/>
    <w:rsid w:val="005329F4"/>
    <w:rsid w:val="0053337D"/>
    <w:rsid w:val="00533CB7"/>
    <w:rsid w:val="00533FF2"/>
    <w:rsid w:val="005340E5"/>
    <w:rsid w:val="005342E1"/>
    <w:rsid w:val="00534692"/>
    <w:rsid w:val="00534A0C"/>
    <w:rsid w:val="00534EC1"/>
    <w:rsid w:val="00534EDD"/>
    <w:rsid w:val="00535925"/>
    <w:rsid w:val="0053697E"/>
    <w:rsid w:val="0054048B"/>
    <w:rsid w:val="00540C48"/>
    <w:rsid w:val="005411E2"/>
    <w:rsid w:val="00542479"/>
    <w:rsid w:val="00542ABE"/>
    <w:rsid w:val="005430C1"/>
    <w:rsid w:val="00543D12"/>
    <w:rsid w:val="00544AA7"/>
    <w:rsid w:val="00545D19"/>
    <w:rsid w:val="00545DA4"/>
    <w:rsid w:val="0054639A"/>
    <w:rsid w:val="00547FD7"/>
    <w:rsid w:val="00550698"/>
    <w:rsid w:val="00550FE3"/>
    <w:rsid w:val="00551295"/>
    <w:rsid w:val="0055147D"/>
    <w:rsid w:val="00551BED"/>
    <w:rsid w:val="00552018"/>
    <w:rsid w:val="00552101"/>
    <w:rsid w:val="00552213"/>
    <w:rsid w:val="00552616"/>
    <w:rsid w:val="00552797"/>
    <w:rsid w:val="00552A8B"/>
    <w:rsid w:val="00552E70"/>
    <w:rsid w:val="00552E98"/>
    <w:rsid w:val="00553235"/>
    <w:rsid w:val="00553E58"/>
    <w:rsid w:val="005545FA"/>
    <w:rsid w:val="00554C2F"/>
    <w:rsid w:val="005557D6"/>
    <w:rsid w:val="00556382"/>
    <w:rsid w:val="005565E9"/>
    <w:rsid w:val="005571EC"/>
    <w:rsid w:val="00557856"/>
    <w:rsid w:val="00557D90"/>
    <w:rsid w:val="00560089"/>
    <w:rsid w:val="00560318"/>
    <w:rsid w:val="00560DCC"/>
    <w:rsid w:val="005611AF"/>
    <w:rsid w:val="00561485"/>
    <w:rsid w:val="005614D9"/>
    <w:rsid w:val="00561B5C"/>
    <w:rsid w:val="00562098"/>
    <w:rsid w:val="0056306A"/>
    <w:rsid w:val="00563448"/>
    <w:rsid w:val="005636A4"/>
    <w:rsid w:val="005638CD"/>
    <w:rsid w:val="005646A6"/>
    <w:rsid w:val="00564B50"/>
    <w:rsid w:val="005650F5"/>
    <w:rsid w:val="0056531A"/>
    <w:rsid w:val="005661D0"/>
    <w:rsid w:val="005664A2"/>
    <w:rsid w:val="005664E1"/>
    <w:rsid w:val="0056749C"/>
    <w:rsid w:val="005675AA"/>
    <w:rsid w:val="005678A6"/>
    <w:rsid w:val="005700D9"/>
    <w:rsid w:val="005708D3"/>
    <w:rsid w:val="00570ED4"/>
    <w:rsid w:val="005711E5"/>
    <w:rsid w:val="0057170D"/>
    <w:rsid w:val="005719D8"/>
    <w:rsid w:val="00571AC8"/>
    <w:rsid w:val="005725F5"/>
    <w:rsid w:val="005726E5"/>
    <w:rsid w:val="0057319A"/>
    <w:rsid w:val="00574112"/>
    <w:rsid w:val="00574209"/>
    <w:rsid w:val="00574899"/>
    <w:rsid w:val="00574B4F"/>
    <w:rsid w:val="00574C6F"/>
    <w:rsid w:val="00574DF8"/>
    <w:rsid w:val="00575531"/>
    <w:rsid w:val="00576C0D"/>
    <w:rsid w:val="0057744F"/>
    <w:rsid w:val="00577567"/>
    <w:rsid w:val="00577E07"/>
    <w:rsid w:val="005800AB"/>
    <w:rsid w:val="005805EA"/>
    <w:rsid w:val="00580B4F"/>
    <w:rsid w:val="00580F12"/>
    <w:rsid w:val="00581224"/>
    <w:rsid w:val="005813B6"/>
    <w:rsid w:val="005820F1"/>
    <w:rsid w:val="005821A1"/>
    <w:rsid w:val="00583EC5"/>
    <w:rsid w:val="00583FB0"/>
    <w:rsid w:val="00584355"/>
    <w:rsid w:val="0058549F"/>
    <w:rsid w:val="0058555F"/>
    <w:rsid w:val="005859D0"/>
    <w:rsid w:val="00585C6B"/>
    <w:rsid w:val="00586615"/>
    <w:rsid w:val="00586E24"/>
    <w:rsid w:val="00587224"/>
    <w:rsid w:val="00590604"/>
    <w:rsid w:val="00590D94"/>
    <w:rsid w:val="00591613"/>
    <w:rsid w:val="00591669"/>
    <w:rsid w:val="0059179A"/>
    <w:rsid w:val="005924DE"/>
    <w:rsid w:val="00593675"/>
    <w:rsid w:val="005939D3"/>
    <w:rsid w:val="005939E4"/>
    <w:rsid w:val="00593A59"/>
    <w:rsid w:val="00593C75"/>
    <w:rsid w:val="00594D65"/>
    <w:rsid w:val="005952A9"/>
    <w:rsid w:val="00595563"/>
    <w:rsid w:val="005955BB"/>
    <w:rsid w:val="00597B09"/>
    <w:rsid w:val="00597F75"/>
    <w:rsid w:val="00597FA2"/>
    <w:rsid w:val="005A02E3"/>
    <w:rsid w:val="005A0565"/>
    <w:rsid w:val="005A0A76"/>
    <w:rsid w:val="005A0F7D"/>
    <w:rsid w:val="005A15F7"/>
    <w:rsid w:val="005A18BD"/>
    <w:rsid w:val="005A1FC1"/>
    <w:rsid w:val="005A1FEA"/>
    <w:rsid w:val="005A271D"/>
    <w:rsid w:val="005A3300"/>
    <w:rsid w:val="005A343A"/>
    <w:rsid w:val="005A348C"/>
    <w:rsid w:val="005A3947"/>
    <w:rsid w:val="005A3FEC"/>
    <w:rsid w:val="005A4805"/>
    <w:rsid w:val="005A4C16"/>
    <w:rsid w:val="005A4D74"/>
    <w:rsid w:val="005A516E"/>
    <w:rsid w:val="005A5283"/>
    <w:rsid w:val="005A586B"/>
    <w:rsid w:val="005A638D"/>
    <w:rsid w:val="005A6D36"/>
    <w:rsid w:val="005A7738"/>
    <w:rsid w:val="005B00CD"/>
    <w:rsid w:val="005B0979"/>
    <w:rsid w:val="005B0BFE"/>
    <w:rsid w:val="005B0E4A"/>
    <w:rsid w:val="005B1890"/>
    <w:rsid w:val="005B189B"/>
    <w:rsid w:val="005B2D42"/>
    <w:rsid w:val="005B3755"/>
    <w:rsid w:val="005B4082"/>
    <w:rsid w:val="005B4B21"/>
    <w:rsid w:val="005B548C"/>
    <w:rsid w:val="005B55F7"/>
    <w:rsid w:val="005B5701"/>
    <w:rsid w:val="005B5A60"/>
    <w:rsid w:val="005B6480"/>
    <w:rsid w:val="005B6982"/>
    <w:rsid w:val="005B6B9B"/>
    <w:rsid w:val="005B6BCD"/>
    <w:rsid w:val="005B7080"/>
    <w:rsid w:val="005B7A2A"/>
    <w:rsid w:val="005C05D9"/>
    <w:rsid w:val="005C10BB"/>
    <w:rsid w:val="005C1623"/>
    <w:rsid w:val="005C2CF6"/>
    <w:rsid w:val="005C2D46"/>
    <w:rsid w:val="005C3D85"/>
    <w:rsid w:val="005C3E62"/>
    <w:rsid w:val="005C421C"/>
    <w:rsid w:val="005C4948"/>
    <w:rsid w:val="005C523B"/>
    <w:rsid w:val="005C5B99"/>
    <w:rsid w:val="005C6A99"/>
    <w:rsid w:val="005D038B"/>
    <w:rsid w:val="005D15D7"/>
    <w:rsid w:val="005D1A4D"/>
    <w:rsid w:val="005D1BE8"/>
    <w:rsid w:val="005D232D"/>
    <w:rsid w:val="005D399B"/>
    <w:rsid w:val="005D3D4F"/>
    <w:rsid w:val="005D3FAD"/>
    <w:rsid w:val="005D4394"/>
    <w:rsid w:val="005D4927"/>
    <w:rsid w:val="005D49C6"/>
    <w:rsid w:val="005D53F2"/>
    <w:rsid w:val="005D58E1"/>
    <w:rsid w:val="005D5EED"/>
    <w:rsid w:val="005D6964"/>
    <w:rsid w:val="005D6CFA"/>
    <w:rsid w:val="005D709A"/>
    <w:rsid w:val="005E00C5"/>
    <w:rsid w:val="005E0359"/>
    <w:rsid w:val="005E0A36"/>
    <w:rsid w:val="005E0C72"/>
    <w:rsid w:val="005E1434"/>
    <w:rsid w:val="005E1BF9"/>
    <w:rsid w:val="005E1C81"/>
    <w:rsid w:val="005E2802"/>
    <w:rsid w:val="005E34A3"/>
    <w:rsid w:val="005E35DD"/>
    <w:rsid w:val="005E3AE6"/>
    <w:rsid w:val="005E3DCB"/>
    <w:rsid w:val="005E4159"/>
    <w:rsid w:val="005E48FD"/>
    <w:rsid w:val="005E4DC8"/>
    <w:rsid w:val="005E4E55"/>
    <w:rsid w:val="005E5343"/>
    <w:rsid w:val="005E68CC"/>
    <w:rsid w:val="005F0949"/>
    <w:rsid w:val="005F0F51"/>
    <w:rsid w:val="005F10BC"/>
    <w:rsid w:val="005F116E"/>
    <w:rsid w:val="005F1549"/>
    <w:rsid w:val="005F1615"/>
    <w:rsid w:val="005F1FA9"/>
    <w:rsid w:val="005F2673"/>
    <w:rsid w:val="005F2911"/>
    <w:rsid w:val="005F2B75"/>
    <w:rsid w:val="005F3837"/>
    <w:rsid w:val="005F3B0C"/>
    <w:rsid w:val="005F6524"/>
    <w:rsid w:val="005F6746"/>
    <w:rsid w:val="005F6C91"/>
    <w:rsid w:val="005F6E05"/>
    <w:rsid w:val="005F70C9"/>
    <w:rsid w:val="005F70E0"/>
    <w:rsid w:val="006005F7"/>
    <w:rsid w:val="00601E8D"/>
    <w:rsid w:val="00602997"/>
    <w:rsid w:val="00602AFE"/>
    <w:rsid w:val="00603F0A"/>
    <w:rsid w:val="00604519"/>
    <w:rsid w:val="006048C4"/>
    <w:rsid w:val="00604AF4"/>
    <w:rsid w:val="00605392"/>
    <w:rsid w:val="0060562D"/>
    <w:rsid w:val="006058E4"/>
    <w:rsid w:val="00606E53"/>
    <w:rsid w:val="00607205"/>
    <w:rsid w:val="006074BA"/>
    <w:rsid w:val="006077DD"/>
    <w:rsid w:val="00607D2E"/>
    <w:rsid w:val="00607DE8"/>
    <w:rsid w:val="00607EF9"/>
    <w:rsid w:val="0061004A"/>
    <w:rsid w:val="0061064B"/>
    <w:rsid w:val="006107DC"/>
    <w:rsid w:val="006108BB"/>
    <w:rsid w:val="006117F4"/>
    <w:rsid w:val="00611D78"/>
    <w:rsid w:val="0061288D"/>
    <w:rsid w:val="00613A5D"/>
    <w:rsid w:val="006141CD"/>
    <w:rsid w:val="00614365"/>
    <w:rsid w:val="00614E51"/>
    <w:rsid w:val="006151E5"/>
    <w:rsid w:val="00615565"/>
    <w:rsid w:val="00615A4B"/>
    <w:rsid w:val="00616085"/>
    <w:rsid w:val="00616D51"/>
    <w:rsid w:val="006176AE"/>
    <w:rsid w:val="00617751"/>
    <w:rsid w:val="00617F5C"/>
    <w:rsid w:val="00620233"/>
    <w:rsid w:val="00621653"/>
    <w:rsid w:val="006219A3"/>
    <w:rsid w:val="00621FF9"/>
    <w:rsid w:val="00622055"/>
    <w:rsid w:val="00622224"/>
    <w:rsid w:val="006249CB"/>
    <w:rsid w:val="0062558C"/>
    <w:rsid w:val="006257AE"/>
    <w:rsid w:val="00625950"/>
    <w:rsid w:val="006266EF"/>
    <w:rsid w:val="00626ADF"/>
    <w:rsid w:val="006271D9"/>
    <w:rsid w:val="00627CD7"/>
    <w:rsid w:val="00630321"/>
    <w:rsid w:val="0063033F"/>
    <w:rsid w:val="006303C1"/>
    <w:rsid w:val="006319B1"/>
    <w:rsid w:val="00631E9A"/>
    <w:rsid w:val="00632528"/>
    <w:rsid w:val="00633BAC"/>
    <w:rsid w:val="00634759"/>
    <w:rsid w:val="00634AF9"/>
    <w:rsid w:val="00635816"/>
    <w:rsid w:val="00635901"/>
    <w:rsid w:val="00636943"/>
    <w:rsid w:val="00636D85"/>
    <w:rsid w:val="00637C1B"/>
    <w:rsid w:val="00640B71"/>
    <w:rsid w:val="00641C56"/>
    <w:rsid w:val="0064339D"/>
    <w:rsid w:val="0064373D"/>
    <w:rsid w:val="0064377F"/>
    <w:rsid w:val="0064470D"/>
    <w:rsid w:val="006465D9"/>
    <w:rsid w:val="00646FDF"/>
    <w:rsid w:val="006475B3"/>
    <w:rsid w:val="0065010B"/>
    <w:rsid w:val="006502DB"/>
    <w:rsid w:val="006503E8"/>
    <w:rsid w:val="0065053F"/>
    <w:rsid w:val="006508E4"/>
    <w:rsid w:val="006513D9"/>
    <w:rsid w:val="006513F0"/>
    <w:rsid w:val="0065147E"/>
    <w:rsid w:val="006514A3"/>
    <w:rsid w:val="0065192A"/>
    <w:rsid w:val="006533D7"/>
    <w:rsid w:val="006543A5"/>
    <w:rsid w:val="00654422"/>
    <w:rsid w:val="00654901"/>
    <w:rsid w:val="0065498E"/>
    <w:rsid w:val="00654BA9"/>
    <w:rsid w:val="00654FFF"/>
    <w:rsid w:val="00655020"/>
    <w:rsid w:val="006555BC"/>
    <w:rsid w:val="00655B53"/>
    <w:rsid w:val="00655C0F"/>
    <w:rsid w:val="00656CF8"/>
    <w:rsid w:val="00657200"/>
    <w:rsid w:val="006602F4"/>
    <w:rsid w:val="00660907"/>
    <w:rsid w:val="006617EC"/>
    <w:rsid w:val="00661C9E"/>
    <w:rsid w:val="00662486"/>
    <w:rsid w:val="00662618"/>
    <w:rsid w:val="00663026"/>
    <w:rsid w:val="0066323E"/>
    <w:rsid w:val="006635F2"/>
    <w:rsid w:val="0066385B"/>
    <w:rsid w:val="0066394F"/>
    <w:rsid w:val="0066404E"/>
    <w:rsid w:val="0066432C"/>
    <w:rsid w:val="00664C53"/>
    <w:rsid w:val="00665A5B"/>
    <w:rsid w:val="006665D3"/>
    <w:rsid w:val="006665E1"/>
    <w:rsid w:val="00670650"/>
    <w:rsid w:val="00670BE0"/>
    <w:rsid w:val="00670D40"/>
    <w:rsid w:val="0067182C"/>
    <w:rsid w:val="0067202B"/>
    <w:rsid w:val="0067237D"/>
    <w:rsid w:val="006726EC"/>
    <w:rsid w:val="00672D0B"/>
    <w:rsid w:val="00673375"/>
    <w:rsid w:val="00673A73"/>
    <w:rsid w:val="00673AA5"/>
    <w:rsid w:val="0067425C"/>
    <w:rsid w:val="00674ABD"/>
    <w:rsid w:val="00674E4F"/>
    <w:rsid w:val="00675138"/>
    <w:rsid w:val="00676447"/>
    <w:rsid w:val="00676AA3"/>
    <w:rsid w:val="006771AD"/>
    <w:rsid w:val="006773F0"/>
    <w:rsid w:val="00680064"/>
    <w:rsid w:val="006806E7"/>
    <w:rsid w:val="0068096B"/>
    <w:rsid w:val="00680A39"/>
    <w:rsid w:val="00680D86"/>
    <w:rsid w:val="006823E4"/>
    <w:rsid w:val="006828AD"/>
    <w:rsid w:val="00682D81"/>
    <w:rsid w:val="00682FAB"/>
    <w:rsid w:val="006831C2"/>
    <w:rsid w:val="0068337F"/>
    <w:rsid w:val="00683561"/>
    <w:rsid w:val="006835E7"/>
    <w:rsid w:val="006837BD"/>
    <w:rsid w:val="00683BC1"/>
    <w:rsid w:val="00683BE4"/>
    <w:rsid w:val="006847F2"/>
    <w:rsid w:val="006847FC"/>
    <w:rsid w:val="00684DDA"/>
    <w:rsid w:val="00684E19"/>
    <w:rsid w:val="0068514D"/>
    <w:rsid w:val="006857DF"/>
    <w:rsid w:val="00685DE9"/>
    <w:rsid w:val="0068615B"/>
    <w:rsid w:val="00686CEC"/>
    <w:rsid w:val="00687395"/>
    <w:rsid w:val="0068798A"/>
    <w:rsid w:val="00687B64"/>
    <w:rsid w:val="006903EC"/>
    <w:rsid w:val="006904B1"/>
    <w:rsid w:val="0069080D"/>
    <w:rsid w:val="00691399"/>
    <w:rsid w:val="0069240A"/>
    <w:rsid w:val="00693066"/>
    <w:rsid w:val="00693C1E"/>
    <w:rsid w:val="00693F84"/>
    <w:rsid w:val="00694AE1"/>
    <w:rsid w:val="0069560C"/>
    <w:rsid w:val="006958AF"/>
    <w:rsid w:val="00695F5E"/>
    <w:rsid w:val="006962F7"/>
    <w:rsid w:val="00697DA5"/>
    <w:rsid w:val="006A02C8"/>
    <w:rsid w:val="006A0CF9"/>
    <w:rsid w:val="006A1320"/>
    <w:rsid w:val="006A35F6"/>
    <w:rsid w:val="006A37EF"/>
    <w:rsid w:val="006A3B42"/>
    <w:rsid w:val="006A42F5"/>
    <w:rsid w:val="006A4F52"/>
    <w:rsid w:val="006A5AF2"/>
    <w:rsid w:val="006A5B7B"/>
    <w:rsid w:val="006A6120"/>
    <w:rsid w:val="006A63F3"/>
    <w:rsid w:val="006A6F4B"/>
    <w:rsid w:val="006A6F70"/>
    <w:rsid w:val="006A71EB"/>
    <w:rsid w:val="006B02AE"/>
    <w:rsid w:val="006B0A55"/>
    <w:rsid w:val="006B1337"/>
    <w:rsid w:val="006B1616"/>
    <w:rsid w:val="006B1859"/>
    <w:rsid w:val="006B1964"/>
    <w:rsid w:val="006B2720"/>
    <w:rsid w:val="006B4137"/>
    <w:rsid w:val="006B4BF6"/>
    <w:rsid w:val="006B4CD2"/>
    <w:rsid w:val="006B5C09"/>
    <w:rsid w:val="006B729E"/>
    <w:rsid w:val="006B7408"/>
    <w:rsid w:val="006C00FC"/>
    <w:rsid w:val="006C1888"/>
    <w:rsid w:val="006C195C"/>
    <w:rsid w:val="006C237D"/>
    <w:rsid w:val="006C2DB1"/>
    <w:rsid w:val="006C3B58"/>
    <w:rsid w:val="006C465A"/>
    <w:rsid w:val="006C4A08"/>
    <w:rsid w:val="006C55EE"/>
    <w:rsid w:val="006C7507"/>
    <w:rsid w:val="006C7CA5"/>
    <w:rsid w:val="006D0043"/>
    <w:rsid w:val="006D0443"/>
    <w:rsid w:val="006D075D"/>
    <w:rsid w:val="006D0AFB"/>
    <w:rsid w:val="006D0BA6"/>
    <w:rsid w:val="006D0E94"/>
    <w:rsid w:val="006D1181"/>
    <w:rsid w:val="006D143C"/>
    <w:rsid w:val="006D2F9F"/>
    <w:rsid w:val="006D38B0"/>
    <w:rsid w:val="006D4173"/>
    <w:rsid w:val="006D42AB"/>
    <w:rsid w:val="006D489F"/>
    <w:rsid w:val="006D49B3"/>
    <w:rsid w:val="006D5025"/>
    <w:rsid w:val="006D6054"/>
    <w:rsid w:val="006D6939"/>
    <w:rsid w:val="006D6E3D"/>
    <w:rsid w:val="006D6ECD"/>
    <w:rsid w:val="006D7373"/>
    <w:rsid w:val="006D78A8"/>
    <w:rsid w:val="006E04F8"/>
    <w:rsid w:val="006E11EC"/>
    <w:rsid w:val="006E1393"/>
    <w:rsid w:val="006E1ADA"/>
    <w:rsid w:val="006E1E02"/>
    <w:rsid w:val="006E2589"/>
    <w:rsid w:val="006E2F09"/>
    <w:rsid w:val="006E2F80"/>
    <w:rsid w:val="006E347A"/>
    <w:rsid w:val="006E3C0D"/>
    <w:rsid w:val="006E4EB9"/>
    <w:rsid w:val="006E55C7"/>
    <w:rsid w:val="006E595F"/>
    <w:rsid w:val="006E5D6B"/>
    <w:rsid w:val="006E602D"/>
    <w:rsid w:val="006E6765"/>
    <w:rsid w:val="006E67B5"/>
    <w:rsid w:val="006E72CB"/>
    <w:rsid w:val="006E77EA"/>
    <w:rsid w:val="006F00A3"/>
    <w:rsid w:val="006F0DF4"/>
    <w:rsid w:val="006F0F90"/>
    <w:rsid w:val="006F1490"/>
    <w:rsid w:val="006F16FF"/>
    <w:rsid w:val="006F1BFB"/>
    <w:rsid w:val="006F2267"/>
    <w:rsid w:val="006F29F6"/>
    <w:rsid w:val="006F2C07"/>
    <w:rsid w:val="006F2C51"/>
    <w:rsid w:val="006F387A"/>
    <w:rsid w:val="006F3E44"/>
    <w:rsid w:val="006F3EAC"/>
    <w:rsid w:val="006F4B11"/>
    <w:rsid w:val="006F5831"/>
    <w:rsid w:val="006F5B7A"/>
    <w:rsid w:val="006F5E24"/>
    <w:rsid w:val="006F5FCA"/>
    <w:rsid w:val="006F677B"/>
    <w:rsid w:val="006F7BBE"/>
    <w:rsid w:val="006F7F9A"/>
    <w:rsid w:val="00700366"/>
    <w:rsid w:val="007029EC"/>
    <w:rsid w:val="00702B73"/>
    <w:rsid w:val="00703322"/>
    <w:rsid w:val="007035FE"/>
    <w:rsid w:val="0070483E"/>
    <w:rsid w:val="00704A35"/>
    <w:rsid w:val="00704E99"/>
    <w:rsid w:val="00704E9B"/>
    <w:rsid w:val="007052C1"/>
    <w:rsid w:val="007061B3"/>
    <w:rsid w:val="007078A2"/>
    <w:rsid w:val="00711C24"/>
    <w:rsid w:val="00711EDB"/>
    <w:rsid w:val="00712385"/>
    <w:rsid w:val="007127ED"/>
    <w:rsid w:val="007129E3"/>
    <w:rsid w:val="00712C44"/>
    <w:rsid w:val="0071380C"/>
    <w:rsid w:val="00714EA6"/>
    <w:rsid w:val="00715346"/>
    <w:rsid w:val="00715396"/>
    <w:rsid w:val="0071571B"/>
    <w:rsid w:val="007164F1"/>
    <w:rsid w:val="00716CED"/>
    <w:rsid w:val="00717245"/>
    <w:rsid w:val="007174D5"/>
    <w:rsid w:val="00717E3D"/>
    <w:rsid w:val="00720070"/>
    <w:rsid w:val="00720106"/>
    <w:rsid w:val="00720992"/>
    <w:rsid w:val="00721B88"/>
    <w:rsid w:val="00723342"/>
    <w:rsid w:val="0072343E"/>
    <w:rsid w:val="00723A40"/>
    <w:rsid w:val="00724373"/>
    <w:rsid w:val="00725264"/>
    <w:rsid w:val="0072539B"/>
    <w:rsid w:val="00725A5D"/>
    <w:rsid w:val="00725FBF"/>
    <w:rsid w:val="00726CAA"/>
    <w:rsid w:val="007272CB"/>
    <w:rsid w:val="007275F4"/>
    <w:rsid w:val="007277D0"/>
    <w:rsid w:val="0073038E"/>
    <w:rsid w:val="00731400"/>
    <w:rsid w:val="0073148D"/>
    <w:rsid w:val="00732B56"/>
    <w:rsid w:val="007334EC"/>
    <w:rsid w:val="00733BC8"/>
    <w:rsid w:val="00733E05"/>
    <w:rsid w:val="00734A98"/>
    <w:rsid w:val="00734C3E"/>
    <w:rsid w:val="007355CD"/>
    <w:rsid w:val="00735698"/>
    <w:rsid w:val="007356E1"/>
    <w:rsid w:val="0073585B"/>
    <w:rsid w:val="00735B76"/>
    <w:rsid w:val="00735E3A"/>
    <w:rsid w:val="00736A9C"/>
    <w:rsid w:val="0073744E"/>
    <w:rsid w:val="00737752"/>
    <w:rsid w:val="00737B11"/>
    <w:rsid w:val="00737BEE"/>
    <w:rsid w:val="007407CE"/>
    <w:rsid w:val="00740DD3"/>
    <w:rsid w:val="0074146C"/>
    <w:rsid w:val="007416D4"/>
    <w:rsid w:val="00741F3E"/>
    <w:rsid w:val="00742546"/>
    <w:rsid w:val="0074261E"/>
    <w:rsid w:val="00743702"/>
    <w:rsid w:val="00744A94"/>
    <w:rsid w:val="00744AA8"/>
    <w:rsid w:val="00744E0F"/>
    <w:rsid w:val="0074507B"/>
    <w:rsid w:val="00745753"/>
    <w:rsid w:val="00745D76"/>
    <w:rsid w:val="007465AF"/>
    <w:rsid w:val="00746C54"/>
    <w:rsid w:val="007475E2"/>
    <w:rsid w:val="007476D1"/>
    <w:rsid w:val="007476FE"/>
    <w:rsid w:val="00747A04"/>
    <w:rsid w:val="00747EAA"/>
    <w:rsid w:val="00747F08"/>
    <w:rsid w:val="00750584"/>
    <w:rsid w:val="00750661"/>
    <w:rsid w:val="00751CD7"/>
    <w:rsid w:val="007520AF"/>
    <w:rsid w:val="0075274C"/>
    <w:rsid w:val="00752CA5"/>
    <w:rsid w:val="00752EA7"/>
    <w:rsid w:val="00755267"/>
    <w:rsid w:val="0075540F"/>
    <w:rsid w:val="00755453"/>
    <w:rsid w:val="00755796"/>
    <w:rsid w:val="00757641"/>
    <w:rsid w:val="0075765E"/>
    <w:rsid w:val="007617F3"/>
    <w:rsid w:val="007619AE"/>
    <w:rsid w:val="00762B52"/>
    <w:rsid w:val="00762E81"/>
    <w:rsid w:val="007631E4"/>
    <w:rsid w:val="007634A5"/>
    <w:rsid w:val="00763638"/>
    <w:rsid w:val="0076406E"/>
    <w:rsid w:val="0076455D"/>
    <w:rsid w:val="0076513E"/>
    <w:rsid w:val="00765A2B"/>
    <w:rsid w:val="0076622C"/>
    <w:rsid w:val="007665E5"/>
    <w:rsid w:val="00766BC4"/>
    <w:rsid w:val="00766F0B"/>
    <w:rsid w:val="00767581"/>
    <w:rsid w:val="00771159"/>
    <w:rsid w:val="007718D5"/>
    <w:rsid w:val="0077236B"/>
    <w:rsid w:val="00772538"/>
    <w:rsid w:val="007729F8"/>
    <w:rsid w:val="00772D88"/>
    <w:rsid w:val="007735B9"/>
    <w:rsid w:val="00774419"/>
    <w:rsid w:val="007748F8"/>
    <w:rsid w:val="00775405"/>
    <w:rsid w:val="0077569B"/>
    <w:rsid w:val="00776C40"/>
    <w:rsid w:val="007772F0"/>
    <w:rsid w:val="00777550"/>
    <w:rsid w:val="0077787F"/>
    <w:rsid w:val="00777E41"/>
    <w:rsid w:val="0078009D"/>
    <w:rsid w:val="007809E7"/>
    <w:rsid w:val="00780E1A"/>
    <w:rsid w:val="00780EAB"/>
    <w:rsid w:val="00782AF0"/>
    <w:rsid w:val="00782C71"/>
    <w:rsid w:val="00783544"/>
    <w:rsid w:val="00783548"/>
    <w:rsid w:val="00783590"/>
    <w:rsid w:val="00783EAE"/>
    <w:rsid w:val="0078428E"/>
    <w:rsid w:val="00784E42"/>
    <w:rsid w:val="00786490"/>
    <w:rsid w:val="00786C21"/>
    <w:rsid w:val="00787468"/>
    <w:rsid w:val="00790049"/>
    <w:rsid w:val="00790166"/>
    <w:rsid w:val="00790C9F"/>
    <w:rsid w:val="00790EEA"/>
    <w:rsid w:val="00791C3C"/>
    <w:rsid w:val="00792032"/>
    <w:rsid w:val="00792674"/>
    <w:rsid w:val="0079298E"/>
    <w:rsid w:val="00792A92"/>
    <w:rsid w:val="00792CF3"/>
    <w:rsid w:val="00793EF7"/>
    <w:rsid w:val="00794BB5"/>
    <w:rsid w:val="00794C06"/>
    <w:rsid w:val="007964E2"/>
    <w:rsid w:val="00796782"/>
    <w:rsid w:val="00796B16"/>
    <w:rsid w:val="00797E03"/>
    <w:rsid w:val="007A02A4"/>
    <w:rsid w:val="007A060F"/>
    <w:rsid w:val="007A0BCA"/>
    <w:rsid w:val="007A0D6C"/>
    <w:rsid w:val="007A1E62"/>
    <w:rsid w:val="007A2895"/>
    <w:rsid w:val="007A2DF4"/>
    <w:rsid w:val="007A32DA"/>
    <w:rsid w:val="007A3366"/>
    <w:rsid w:val="007A350D"/>
    <w:rsid w:val="007A43AD"/>
    <w:rsid w:val="007A5102"/>
    <w:rsid w:val="007A545F"/>
    <w:rsid w:val="007A5BE5"/>
    <w:rsid w:val="007A5E79"/>
    <w:rsid w:val="007A633A"/>
    <w:rsid w:val="007A6606"/>
    <w:rsid w:val="007A7E76"/>
    <w:rsid w:val="007B09D8"/>
    <w:rsid w:val="007B0B8E"/>
    <w:rsid w:val="007B0BCF"/>
    <w:rsid w:val="007B1867"/>
    <w:rsid w:val="007B1A53"/>
    <w:rsid w:val="007B2805"/>
    <w:rsid w:val="007B2DF2"/>
    <w:rsid w:val="007B470B"/>
    <w:rsid w:val="007B4CC6"/>
    <w:rsid w:val="007B4DB3"/>
    <w:rsid w:val="007B4DE1"/>
    <w:rsid w:val="007B5179"/>
    <w:rsid w:val="007B5A55"/>
    <w:rsid w:val="007B6269"/>
    <w:rsid w:val="007B63E2"/>
    <w:rsid w:val="007B6851"/>
    <w:rsid w:val="007B692D"/>
    <w:rsid w:val="007B6990"/>
    <w:rsid w:val="007B6A67"/>
    <w:rsid w:val="007B7E9D"/>
    <w:rsid w:val="007C023E"/>
    <w:rsid w:val="007C04A9"/>
    <w:rsid w:val="007C0C44"/>
    <w:rsid w:val="007C1643"/>
    <w:rsid w:val="007C19DC"/>
    <w:rsid w:val="007C2258"/>
    <w:rsid w:val="007C2C2A"/>
    <w:rsid w:val="007C3147"/>
    <w:rsid w:val="007C3E10"/>
    <w:rsid w:val="007C44F4"/>
    <w:rsid w:val="007C4EA4"/>
    <w:rsid w:val="007C50A3"/>
    <w:rsid w:val="007C6174"/>
    <w:rsid w:val="007C73C6"/>
    <w:rsid w:val="007D0567"/>
    <w:rsid w:val="007D09F6"/>
    <w:rsid w:val="007D106C"/>
    <w:rsid w:val="007D11FC"/>
    <w:rsid w:val="007D1A8F"/>
    <w:rsid w:val="007D266F"/>
    <w:rsid w:val="007D30C9"/>
    <w:rsid w:val="007D4796"/>
    <w:rsid w:val="007D50EB"/>
    <w:rsid w:val="007D5511"/>
    <w:rsid w:val="007D668E"/>
    <w:rsid w:val="007D66E6"/>
    <w:rsid w:val="007D680B"/>
    <w:rsid w:val="007D6909"/>
    <w:rsid w:val="007D75B5"/>
    <w:rsid w:val="007E0534"/>
    <w:rsid w:val="007E0AF3"/>
    <w:rsid w:val="007E25A0"/>
    <w:rsid w:val="007E2A4B"/>
    <w:rsid w:val="007E33EE"/>
    <w:rsid w:val="007E37F4"/>
    <w:rsid w:val="007E38AD"/>
    <w:rsid w:val="007E439A"/>
    <w:rsid w:val="007E460F"/>
    <w:rsid w:val="007E4E82"/>
    <w:rsid w:val="007E5A65"/>
    <w:rsid w:val="007E677D"/>
    <w:rsid w:val="007E68D2"/>
    <w:rsid w:val="007E74FE"/>
    <w:rsid w:val="007E7540"/>
    <w:rsid w:val="007E7C6E"/>
    <w:rsid w:val="007F047D"/>
    <w:rsid w:val="007F08AD"/>
    <w:rsid w:val="007F15B6"/>
    <w:rsid w:val="007F1A88"/>
    <w:rsid w:val="007F213C"/>
    <w:rsid w:val="007F24A1"/>
    <w:rsid w:val="007F2B13"/>
    <w:rsid w:val="007F4572"/>
    <w:rsid w:val="007F531D"/>
    <w:rsid w:val="007F5679"/>
    <w:rsid w:val="007F5738"/>
    <w:rsid w:val="007F6358"/>
    <w:rsid w:val="007F6468"/>
    <w:rsid w:val="007F6B55"/>
    <w:rsid w:val="00800897"/>
    <w:rsid w:val="008010AD"/>
    <w:rsid w:val="00801A33"/>
    <w:rsid w:val="00801AA4"/>
    <w:rsid w:val="008022C5"/>
    <w:rsid w:val="0080269A"/>
    <w:rsid w:val="008026A0"/>
    <w:rsid w:val="00802E7A"/>
    <w:rsid w:val="008035E4"/>
    <w:rsid w:val="00803938"/>
    <w:rsid w:val="008039D7"/>
    <w:rsid w:val="00803B19"/>
    <w:rsid w:val="00804104"/>
    <w:rsid w:val="008049C8"/>
    <w:rsid w:val="00804E84"/>
    <w:rsid w:val="00804F06"/>
    <w:rsid w:val="00805017"/>
    <w:rsid w:val="0080589F"/>
    <w:rsid w:val="00805F33"/>
    <w:rsid w:val="00806D39"/>
    <w:rsid w:val="0081019E"/>
    <w:rsid w:val="00810278"/>
    <w:rsid w:val="0081065C"/>
    <w:rsid w:val="0081084B"/>
    <w:rsid w:val="008108D9"/>
    <w:rsid w:val="00810DFC"/>
    <w:rsid w:val="0081208A"/>
    <w:rsid w:val="0081386A"/>
    <w:rsid w:val="00813F5E"/>
    <w:rsid w:val="00814116"/>
    <w:rsid w:val="008142E1"/>
    <w:rsid w:val="0081578E"/>
    <w:rsid w:val="00816022"/>
    <w:rsid w:val="0081635A"/>
    <w:rsid w:val="008170E6"/>
    <w:rsid w:val="008176E2"/>
    <w:rsid w:val="00817EB8"/>
    <w:rsid w:val="0082045C"/>
    <w:rsid w:val="00820B9A"/>
    <w:rsid w:val="00821002"/>
    <w:rsid w:val="008211C6"/>
    <w:rsid w:val="008214AC"/>
    <w:rsid w:val="00821E07"/>
    <w:rsid w:val="00822496"/>
    <w:rsid w:val="0082271C"/>
    <w:rsid w:val="00822B15"/>
    <w:rsid w:val="00822C4C"/>
    <w:rsid w:val="0082305D"/>
    <w:rsid w:val="0082327F"/>
    <w:rsid w:val="008236CA"/>
    <w:rsid w:val="00823814"/>
    <w:rsid w:val="00823BBE"/>
    <w:rsid w:val="00824008"/>
    <w:rsid w:val="008251F4"/>
    <w:rsid w:val="00825FD8"/>
    <w:rsid w:val="00826691"/>
    <w:rsid w:val="00826932"/>
    <w:rsid w:val="00826D44"/>
    <w:rsid w:val="0082734C"/>
    <w:rsid w:val="00827464"/>
    <w:rsid w:val="00830330"/>
    <w:rsid w:val="008319C7"/>
    <w:rsid w:val="00831A3E"/>
    <w:rsid w:val="008323A1"/>
    <w:rsid w:val="00832FDB"/>
    <w:rsid w:val="00834279"/>
    <w:rsid w:val="008350FE"/>
    <w:rsid w:val="00835390"/>
    <w:rsid w:val="00835B01"/>
    <w:rsid w:val="00835C53"/>
    <w:rsid w:val="008362D9"/>
    <w:rsid w:val="008367ED"/>
    <w:rsid w:val="00836C70"/>
    <w:rsid w:val="00836F98"/>
    <w:rsid w:val="008400CE"/>
    <w:rsid w:val="008401CF"/>
    <w:rsid w:val="00840D40"/>
    <w:rsid w:val="00841811"/>
    <w:rsid w:val="00842AF2"/>
    <w:rsid w:val="00843228"/>
    <w:rsid w:val="00843402"/>
    <w:rsid w:val="00844238"/>
    <w:rsid w:val="00845030"/>
    <w:rsid w:val="008459C4"/>
    <w:rsid w:val="008467B3"/>
    <w:rsid w:val="00846C42"/>
    <w:rsid w:val="00846CA9"/>
    <w:rsid w:val="00846F5C"/>
    <w:rsid w:val="008475A7"/>
    <w:rsid w:val="00847E35"/>
    <w:rsid w:val="00847F68"/>
    <w:rsid w:val="00850ABF"/>
    <w:rsid w:val="0085124E"/>
    <w:rsid w:val="008514C5"/>
    <w:rsid w:val="0085150E"/>
    <w:rsid w:val="00852435"/>
    <w:rsid w:val="008538F7"/>
    <w:rsid w:val="008539CB"/>
    <w:rsid w:val="00853A6D"/>
    <w:rsid w:val="00853BE7"/>
    <w:rsid w:val="00854030"/>
    <w:rsid w:val="00854121"/>
    <w:rsid w:val="0085432B"/>
    <w:rsid w:val="00854576"/>
    <w:rsid w:val="00855BFD"/>
    <w:rsid w:val="0085618B"/>
    <w:rsid w:val="0085698B"/>
    <w:rsid w:val="00857D5E"/>
    <w:rsid w:val="0086041C"/>
    <w:rsid w:val="00860516"/>
    <w:rsid w:val="00860B2A"/>
    <w:rsid w:val="00861646"/>
    <w:rsid w:val="0086208C"/>
    <w:rsid w:val="00862195"/>
    <w:rsid w:val="008621BF"/>
    <w:rsid w:val="00862691"/>
    <w:rsid w:val="0086305F"/>
    <w:rsid w:val="008631D1"/>
    <w:rsid w:val="008633C6"/>
    <w:rsid w:val="00863CC8"/>
    <w:rsid w:val="008649C3"/>
    <w:rsid w:val="00865155"/>
    <w:rsid w:val="00865472"/>
    <w:rsid w:val="00865A3D"/>
    <w:rsid w:val="00865EF9"/>
    <w:rsid w:val="008660F0"/>
    <w:rsid w:val="00866771"/>
    <w:rsid w:val="00866B4C"/>
    <w:rsid w:val="00866BB1"/>
    <w:rsid w:val="00866F37"/>
    <w:rsid w:val="008671A0"/>
    <w:rsid w:val="008671D0"/>
    <w:rsid w:val="008678E2"/>
    <w:rsid w:val="00867AD7"/>
    <w:rsid w:val="008706A5"/>
    <w:rsid w:val="00870A7B"/>
    <w:rsid w:val="0087110B"/>
    <w:rsid w:val="00871AAE"/>
    <w:rsid w:val="00872189"/>
    <w:rsid w:val="00873909"/>
    <w:rsid w:val="00873911"/>
    <w:rsid w:val="008741BF"/>
    <w:rsid w:val="008761EB"/>
    <w:rsid w:val="0087629F"/>
    <w:rsid w:val="008762A8"/>
    <w:rsid w:val="008764A9"/>
    <w:rsid w:val="00877AD9"/>
    <w:rsid w:val="00877F51"/>
    <w:rsid w:val="008803A6"/>
    <w:rsid w:val="00880BDD"/>
    <w:rsid w:val="00880FA1"/>
    <w:rsid w:val="008813AB"/>
    <w:rsid w:val="00882577"/>
    <w:rsid w:val="00882D0A"/>
    <w:rsid w:val="008835B1"/>
    <w:rsid w:val="008852AD"/>
    <w:rsid w:val="00885590"/>
    <w:rsid w:val="00886627"/>
    <w:rsid w:val="008871DD"/>
    <w:rsid w:val="00887BF5"/>
    <w:rsid w:val="008905A0"/>
    <w:rsid w:val="008907FA"/>
    <w:rsid w:val="00890F0C"/>
    <w:rsid w:val="008914DF"/>
    <w:rsid w:val="00891E74"/>
    <w:rsid w:val="0089258F"/>
    <w:rsid w:val="00892ED2"/>
    <w:rsid w:val="00893A27"/>
    <w:rsid w:val="00893C84"/>
    <w:rsid w:val="00893E6D"/>
    <w:rsid w:val="00894A7B"/>
    <w:rsid w:val="00895733"/>
    <w:rsid w:val="008A05AB"/>
    <w:rsid w:val="008A12BB"/>
    <w:rsid w:val="008A18D4"/>
    <w:rsid w:val="008A23CA"/>
    <w:rsid w:val="008A36ED"/>
    <w:rsid w:val="008A397F"/>
    <w:rsid w:val="008A45C8"/>
    <w:rsid w:val="008A4CCC"/>
    <w:rsid w:val="008A5EF1"/>
    <w:rsid w:val="008A69A0"/>
    <w:rsid w:val="008A6B46"/>
    <w:rsid w:val="008A6BE6"/>
    <w:rsid w:val="008B0344"/>
    <w:rsid w:val="008B1039"/>
    <w:rsid w:val="008B1F6C"/>
    <w:rsid w:val="008B22B0"/>
    <w:rsid w:val="008B2D11"/>
    <w:rsid w:val="008B3581"/>
    <w:rsid w:val="008B4633"/>
    <w:rsid w:val="008B4A44"/>
    <w:rsid w:val="008B4C6C"/>
    <w:rsid w:val="008B5207"/>
    <w:rsid w:val="008B5549"/>
    <w:rsid w:val="008B5747"/>
    <w:rsid w:val="008B5BF3"/>
    <w:rsid w:val="008B5D2C"/>
    <w:rsid w:val="008B67DF"/>
    <w:rsid w:val="008B6F87"/>
    <w:rsid w:val="008B7D1A"/>
    <w:rsid w:val="008C0077"/>
    <w:rsid w:val="008C05AD"/>
    <w:rsid w:val="008C11B4"/>
    <w:rsid w:val="008C1A41"/>
    <w:rsid w:val="008C1DAB"/>
    <w:rsid w:val="008C2D80"/>
    <w:rsid w:val="008C303C"/>
    <w:rsid w:val="008C36D7"/>
    <w:rsid w:val="008C3D18"/>
    <w:rsid w:val="008C3D55"/>
    <w:rsid w:val="008C43E2"/>
    <w:rsid w:val="008C5328"/>
    <w:rsid w:val="008C54F8"/>
    <w:rsid w:val="008C581C"/>
    <w:rsid w:val="008C5E57"/>
    <w:rsid w:val="008C63E1"/>
    <w:rsid w:val="008C6873"/>
    <w:rsid w:val="008C6923"/>
    <w:rsid w:val="008C70E4"/>
    <w:rsid w:val="008C733C"/>
    <w:rsid w:val="008C789F"/>
    <w:rsid w:val="008C7ADC"/>
    <w:rsid w:val="008D0133"/>
    <w:rsid w:val="008D0BE8"/>
    <w:rsid w:val="008D0C84"/>
    <w:rsid w:val="008D1850"/>
    <w:rsid w:val="008D1DDC"/>
    <w:rsid w:val="008D1EEA"/>
    <w:rsid w:val="008D2037"/>
    <w:rsid w:val="008D3255"/>
    <w:rsid w:val="008D3AF7"/>
    <w:rsid w:val="008D4544"/>
    <w:rsid w:val="008D4ACA"/>
    <w:rsid w:val="008D559F"/>
    <w:rsid w:val="008D5F3B"/>
    <w:rsid w:val="008D65AF"/>
    <w:rsid w:val="008D6EE5"/>
    <w:rsid w:val="008E1206"/>
    <w:rsid w:val="008E2A9B"/>
    <w:rsid w:val="008E303C"/>
    <w:rsid w:val="008E30A5"/>
    <w:rsid w:val="008E3318"/>
    <w:rsid w:val="008E33E1"/>
    <w:rsid w:val="008E53E3"/>
    <w:rsid w:val="008E5717"/>
    <w:rsid w:val="008E61CD"/>
    <w:rsid w:val="008E6418"/>
    <w:rsid w:val="008E6C5C"/>
    <w:rsid w:val="008E6DD6"/>
    <w:rsid w:val="008E7BA0"/>
    <w:rsid w:val="008E7CF7"/>
    <w:rsid w:val="008F0BD4"/>
    <w:rsid w:val="008F17AA"/>
    <w:rsid w:val="008F19FB"/>
    <w:rsid w:val="008F2185"/>
    <w:rsid w:val="008F24DF"/>
    <w:rsid w:val="008F33C7"/>
    <w:rsid w:val="008F34D4"/>
    <w:rsid w:val="008F5877"/>
    <w:rsid w:val="008F613C"/>
    <w:rsid w:val="008F683E"/>
    <w:rsid w:val="008F7C48"/>
    <w:rsid w:val="00900900"/>
    <w:rsid w:val="00901274"/>
    <w:rsid w:val="009018EB"/>
    <w:rsid w:val="00901980"/>
    <w:rsid w:val="00901B1D"/>
    <w:rsid w:val="00901BAF"/>
    <w:rsid w:val="00902892"/>
    <w:rsid w:val="009028CF"/>
    <w:rsid w:val="009038F9"/>
    <w:rsid w:val="009040C2"/>
    <w:rsid w:val="0090497D"/>
    <w:rsid w:val="00904A6D"/>
    <w:rsid w:val="00904C4A"/>
    <w:rsid w:val="00905DD9"/>
    <w:rsid w:val="00907D40"/>
    <w:rsid w:val="00910348"/>
    <w:rsid w:val="00910D61"/>
    <w:rsid w:val="00911A2D"/>
    <w:rsid w:val="00912500"/>
    <w:rsid w:val="009128F1"/>
    <w:rsid w:val="00913689"/>
    <w:rsid w:val="00913B54"/>
    <w:rsid w:val="009159FC"/>
    <w:rsid w:val="009164FE"/>
    <w:rsid w:val="009167C7"/>
    <w:rsid w:val="009171B9"/>
    <w:rsid w:val="009174C5"/>
    <w:rsid w:val="0091762A"/>
    <w:rsid w:val="009207E5"/>
    <w:rsid w:val="00920DE0"/>
    <w:rsid w:val="00920EEA"/>
    <w:rsid w:val="00921128"/>
    <w:rsid w:val="00921761"/>
    <w:rsid w:val="0092177A"/>
    <w:rsid w:val="009218AB"/>
    <w:rsid w:val="0092273B"/>
    <w:rsid w:val="00922F2D"/>
    <w:rsid w:val="009236A7"/>
    <w:rsid w:val="00923B9E"/>
    <w:rsid w:val="00925994"/>
    <w:rsid w:val="00926350"/>
    <w:rsid w:val="00926C9E"/>
    <w:rsid w:val="00927250"/>
    <w:rsid w:val="0092726C"/>
    <w:rsid w:val="00927B65"/>
    <w:rsid w:val="00930090"/>
    <w:rsid w:val="0093050B"/>
    <w:rsid w:val="009316E6"/>
    <w:rsid w:val="00931DF8"/>
    <w:rsid w:val="00931FAD"/>
    <w:rsid w:val="00932FE2"/>
    <w:rsid w:val="009340FD"/>
    <w:rsid w:val="00934619"/>
    <w:rsid w:val="00934877"/>
    <w:rsid w:val="00934A2D"/>
    <w:rsid w:val="009350D8"/>
    <w:rsid w:val="00935259"/>
    <w:rsid w:val="009366CB"/>
    <w:rsid w:val="0093680A"/>
    <w:rsid w:val="009375A3"/>
    <w:rsid w:val="00937636"/>
    <w:rsid w:val="00937B02"/>
    <w:rsid w:val="0094013F"/>
    <w:rsid w:val="00940565"/>
    <w:rsid w:val="00940DD8"/>
    <w:rsid w:val="009411C2"/>
    <w:rsid w:val="00941205"/>
    <w:rsid w:val="0094217A"/>
    <w:rsid w:val="00942BB3"/>
    <w:rsid w:val="00942E21"/>
    <w:rsid w:val="0094306B"/>
    <w:rsid w:val="00943BF4"/>
    <w:rsid w:val="009446A6"/>
    <w:rsid w:val="009449F2"/>
    <w:rsid w:val="00944EE5"/>
    <w:rsid w:val="009461C5"/>
    <w:rsid w:val="009462E1"/>
    <w:rsid w:val="009465E0"/>
    <w:rsid w:val="00946625"/>
    <w:rsid w:val="009470D4"/>
    <w:rsid w:val="009476CA"/>
    <w:rsid w:val="00947D84"/>
    <w:rsid w:val="00947E9A"/>
    <w:rsid w:val="00950486"/>
    <w:rsid w:val="00951D1F"/>
    <w:rsid w:val="00952BD9"/>
    <w:rsid w:val="00952CA3"/>
    <w:rsid w:val="00952DC4"/>
    <w:rsid w:val="0095345F"/>
    <w:rsid w:val="009537B4"/>
    <w:rsid w:val="009539B8"/>
    <w:rsid w:val="009546AB"/>
    <w:rsid w:val="00955142"/>
    <w:rsid w:val="0095521D"/>
    <w:rsid w:val="00955566"/>
    <w:rsid w:val="00955E24"/>
    <w:rsid w:val="00956060"/>
    <w:rsid w:val="009560E9"/>
    <w:rsid w:val="009564F7"/>
    <w:rsid w:val="00956513"/>
    <w:rsid w:val="009572BE"/>
    <w:rsid w:val="00957396"/>
    <w:rsid w:val="00957B68"/>
    <w:rsid w:val="00960C44"/>
    <w:rsid w:val="009614D1"/>
    <w:rsid w:val="00962208"/>
    <w:rsid w:val="00962652"/>
    <w:rsid w:val="00962669"/>
    <w:rsid w:val="00962C34"/>
    <w:rsid w:val="009633F3"/>
    <w:rsid w:val="009634DC"/>
    <w:rsid w:val="00963509"/>
    <w:rsid w:val="0096379E"/>
    <w:rsid w:val="00963B9F"/>
    <w:rsid w:val="009640DD"/>
    <w:rsid w:val="00964274"/>
    <w:rsid w:val="00964E0E"/>
    <w:rsid w:val="00965303"/>
    <w:rsid w:val="0096556C"/>
    <w:rsid w:val="0096569B"/>
    <w:rsid w:val="009656C7"/>
    <w:rsid w:val="009663E6"/>
    <w:rsid w:val="0096661E"/>
    <w:rsid w:val="009669FD"/>
    <w:rsid w:val="00966D6C"/>
    <w:rsid w:val="00967071"/>
    <w:rsid w:val="009678FB"/>
    <w:rsid w:val="00967C54"/>
    <w:rsid w:val="00970476"/>
    <w:rsid w:val="009706A4"/>
    <w:rsid w:val="00970B21"/>
    <w:rsid w:val="00971011"/>
    <w:rsid w:val="00971954"/>
    <w:rsid w:val="00971AA3"/>
    <w:rsid w:val="00971D8E"/>
    <w:rsid w:val="0097214A"/>
    <w:rsid w:val="00972676"/>
    <w:rsid w:val="009726AC"/>
    <w:rsid w:val="00972803"/>
    <w:rsid w:val="00972BE0"/>
    <w:rsid w:val="009736B9"/>
    <w:rsid w:val="00973C4B"/>
    <w:rsid w:val="00974AC9"/>
    <w:rsid w:val="00975323"/>
    <w:rsid w:val="00975D9C"/>
    <w:rsid w:val="0097641B"/>
    <w:rsid w:val="0097665A"/>
    <w:rsid w:val="009768C7"/>
    <w:rsid w:val="009771AE"/>
    <w:rsid w:val="009772E3"/>
    <w:rsid w:val="00977394"/>
    <w:rsid w:val="00977B27"/>
    <w:rsid w:val="0098007F"/>
    <w:rsid w:val="00980466"/>
    <w:rsid w:val="009808D6"/>
    <w:rsid w:val="00980ADB"/>
    <w:rsid w:val="00980B95"/>
    <w:rsid w:val="0098147A"/>
    <w:rsid w:val="009817B0"/>
    <w:rsid w:val="00981AA0"/>
    <w:rsid w:val="00982D0C"/>
    <w:rsid w:val="009836F2"/>
    <w:rsid w:val="0098394A"/>
    <w:rsid w:val="009843DA"/>
    <w:rsid w:val="00984424"/>
    <w:rsid w:val="009846D4"/>
    <w:rsid w:val="0098470B"/>
    <w:rsid w:val="00984F72"/>
    <w:rsid w:val="00985587"/>
    <w:rsid w:val="009858FE"/>
    <w:rsid w:val="00985B54"/>
    <w:rsid w:val="00985FE7"/>
    <w:rsid w:val="00986D68"/>
    <w:rsid w:val="009874FB"/>
    <w:rsid w:val="009876A1"/>
    <w:rsid w:val="0098772F"/>
    <w:rsid w:val="00987733"/>
    <w:rsid w:val="0099057A"/>
    <w:rsid w:val="00990C9F"/>
    <w:rsid w:val="00991089"/>
    <w:rsid w:val="009910DE"/>
    <w:rsid w:val="009921C1"/>
    <w:rsid w:val="0099295D"/>
    <w:rsid w:val="00992CD5"/>
    <w:rsid w:val="009931E5"/>
    <w:rsid w:val="00994B1B"/>
    <w:rsid w:val="009955B6"/>
    <w:rsid w:val="00995E8B"/>
    <w:rsid w:val="00995F10"/>
    <w:rsid w:val="00995F1E"/>
    <w:rsid w:val="009979D4"/>
    <w:rsid w:val="009979F2"/>
    <w:rsid w:val="00997F61"/>
    <w:rsid w:val="009A0BBC"/>
    <w:rsid w:val="009A1DC7"/>
    <w:rsid w:val="009A2419"/>
    <w:rsid w:val="009A2733"/>
    <w:rsid w:val="009A27C3"/>
    <w:rsid w:val="009A2AF4"/>
    <w:rsid w:val="009A2DA0"/>
    <w:rsid w:val="009A3127"/>
    <w:rsid w:val="009A3943"/>
    <w:rsid w:val="009A3BF4"/>
    <w:rsid w:val="009A3D86"/>
    <w:rsid w:val="009A3FD7"/>
    <w:rsid w:val="009A46F5"/>
    <w:rsid w:val="009A483A"/>
    <w:rsid w:val="009A52A2"/>
    <w:rsid w:val="009A56AC"/>
    <w:rsid w:val="009A5ABA"/>
    <w:rsid w:val="009A6128"/>
    <w:rsid w:val="009A6655"/>
    <w:rsid w:val="009A6821"/>
    <w:rsid w:val="009A6FD3"/>
    <w:rsid w:val="009A7540"/>
    <w:rsid w:val="009A7AD9"/>
    <w:rsid w:val="009B0DB1"/>
    <w:rsid w:val="009B1001"/>
    <w:rsid w:val="009B16A4"/>
    <w:rsid w:val="009B1965"/>
    <w:rsid w:val="009B1A45"/>
    <w:rsid w:val="009B2C10"/>
    <w:rsid w:val="009B4AD6"/>
    <w:rsid w:val="009B4E6D"/>
    <w:rsid w:val="009B5159"/>
    <w:rsid w:val="009B54F8"/>
    <w:rsid w:val="009B5585"/>
    <w:rsid w:val="009B567B"/>
    <w:rsid w:val="009B5DC9"/>
    <w:rsid w:val="009B6100"/>
    <w:rsid w:val="009B7BD7"/>
    <w:rsid w:val="009B7C9C"/>
    <w:rsid w:val="009C044C"/>
    <w:rsid w:val="009C05B0"/>
    <w:rsid w:val="009C0FD5"/>
    <w:rsid w:val="009C13F4"/>
    <w:rsid w:val="009C1981"/>
    <w:rsid w:val="009C1E2C"/>
    <w:rsid w:val="009C1F53"/>
    <w:rsid w:val="009C2B1B"/>
    <w:rsid w:val="009C30D8"/>
    <w:rsid w:val="009C5AEB"/>
    <w:rsid w:val="009C5BA4"/>
    <w:rsid w:val="009C62EE"/>
    <w:rsid w:val="009C6B8B"/>
    <w:rsid w:val="009C76BA"/>
    <w:rsid w:val="009C7A02"/>
    <w:rsid w:val="009D08D4"/>
    <w:rsid w:val="009D1D63"/>
    <w:rsid w:val="009D2704"/>
    <w:rsid w:val="009D2DA7"/>
    <w:rsid w:val="009D4051"/>
    <w:rsid w:val="009D4717"/>
    <w:rsid w:val="009D4BCB"/>
    <w:rsid w:val="009D4FAC"/>
    <w:rsid w:val="009D5A92"/>
    <w:rsid w:val="009D61B7"/>
    <w:rsid w:val="009D77F0"/>
    <w:rsid w:val="009D781E"/>
    <w:rsid w:val="009D7B29"/>
    <w:rsid w:val="009E0060"/>
    <w:rsid w:val="009E01F8"/>
    <w:rsid w:val="009E0C5F"/>
    <w:rsid w:val="009E0CFD"/>
    <w:rsid w:val="009E108C"/>
    <w:rsid w:val="009E1C13"/>
    <w:rsid w:val="009E1D8D"/>
    <w:rsid w:val="009E1E4D"/>
    <w:rsid w:val="009E1FB5"/>
    <w:rsid w:val="009E3756"/>
    <w:rsid w:val="009E3E9A"/>
    <w:rsid w:val="009E4789"/>
    <w:rsid w:val="009E5114"/>
    <w:rsid w:val="009E54B3"/>
    <w:rsid w:val="009E677D"/>
    <w:rsid w:val="009E70AA"/>
    <w:rsid w:val="009E7AEB"/>
    <w:rsid w:val="009E7E5A"/>
    <w:rsid w:val="009E7F48"/>
    <w:rsid w:val="009F03CC"/>
    <w:rsid w:val="009F05F0"/>
    <w:rsid w:val="009F0E2F"/>
    <w:rsid w:val="009F0FFE"/>
    <w:rsid w:val="009F1005"/>
    <w:rsid w:val="009F204D"/>
    <w:rsid w:val="009F297E"/>
    <w:rsid w:val="009F4C0F"/>
    <w:rsid w:val="009F67D2"/>
    <w:rsid w:val="009F6B96"/>
    <w:rsid w:val="009F6EA9"/>
    <w:rsid w:val="009F7605"/>
    <w:rsid w:val="009F7DE7"/>
    <w:rsid w:val="009F7E71"/>
    <w:rsid w:val="00A0049A"/>
    <w:rsid w:val="00A0067A"/>
    <w:rsid w:val="00A01317"/>
    <w:rsid w:val="00A036C7"/>
    <w:rsid w:val="00A059E9"/>
    <w:rsid w:val="00A10046"/>
    <w:rsid w:val="00A119A6"/>
    <w:rsid w:val="00A12BC9"/>
    <w:rsid w:val="00A12CB7"/>
    <w:rsid w:val="00A12DF7"/>
    <w:rsid w:val="00A13EBE"/>
    <w:rsid w:val="00A14D9A"/>
    <w:rsid w:val="00A14F8F"/>
    <w:rsid w:val="00A150F9"/>
    <w:rsid w:val="00A15A2F"/>
    <w:rsid w:val="00A15AF9"/>
    <w:rsid w:val="00A15F95"/>
    <w:rsid w:val="00A15FB4"/>
    <w:rsid w:val="00A1755C"/>
    <w:rsid w:val="00A17FBB"/>
    <w:rsid w:val="00A208FE"/>
    <w:rsid w:val="00A20ABE"/>
    <w:rsid w:val="00A20B4E"/>
    <w:rsid w:val="00A21CDE"/>
    <w:rsid w:val="00A23574"/>
    <w:rsid w:val="00A2495C"/>
    <w:rsid w:val="00A253A4"/>
    <w:rsid w:val="00A254A7"/>
    <w:rsid w:val="00A25BDA"/>
    <w:rsid w:val="00A262B7"/>
    <w:rsid w:val="00A271AB"/>
    <w:rsid w:val="00A2747C"/>
    <w:rsid w:val="00A30316"/>
    <w:rsid w:val="00A3060A"/>
    <w:rsid w:val="00A31672"/>
    <w:rsid w:val="00A31AA9"/>
    <w:rsid w:val="00A320C0"/>
    <w:rsid w:val="00A3265F"/>
    <w:rsid w:val="00A3280F"/>
    <w:rsid w:val="00A32855"/>
    <w:rsid w:val="00A32906"/>
    <w:rsid w:val="00A32D35"/>
    <w:rsid w:val="00A33298"/>
    <w:rsid w:val="00A34298"/>
    <w:rsid w:val="00A3464E"/>
    <w:rsid w:val="00A35160"/>
    <w:rsid w:val="00A35C9E"/>
    <w:rsid w:val="00A366F1"/>
    <w:rsid w:val="00A3678F"/>
    <w:rsid w:val="00A36C24"/>
    <w:rsid w:val="00A36C73"/>
    <w:rsid w:val="00A40959"/>
    <w:rsid w:val="00A41141"/>
    <w:rsid w:val="00A4151E"/>
    <w:rsid w:val="00A41DC8"/>
    <w:rsid w:val="00A42657"/>
    <w:rsid w:val="00A42814"/>
    <w:rsid w:val="00A42DDF"/>
    <w:rsid w:val="00A42FC9"/>
    <w:rsid w:val="00A43140"/>
    <w:rsid w:val="00A43492"/>
    <w:rsid w:val="00A4461C"/>
    <w:rsid w:val="00A44E40"/>
    <w:rsid w:val="00A45848"/>
    <w:rsid w:val="00A46EFB"/>
    <w:rsid w:val="00A47066"/>
    <w:rsid w:val="00A471AB"/>
    <w:rsid w:val="00A471BF"/>
    <w:rsid w:val="00A473B6"/>
    <w:rsid w:val="00A47412"/>
    <w:rsid w:val="00A47564"/>
    <w:rsid w:val="00A47B8A"/>
    <w:rsid w:val="00A502A7"/>
    <w:rsid w:val="00A5046A"/>
    <w:rsid w:val="00A51552"/>
    <w:rsid w:val="00A517CB"/>
    <w:rsid w:val="00A51B83"/>
    <w:rsid w:val="00A52FAB"/>
    <w:rsid w:val="00A533DA"/>
    <w:rsid w:val="00A53BA9"/>
    <w:rsid w:val="00A53DFB"/>
    <w:rsid w:val="00A53FA3"/>
    <w:rsid w:val="00A5478E"/>
    <w:rsid w:val="00A54813"/>
    <w:rsid w:val="00A54960"/>
    <w:rsid w:val="00A54A53"/>
    <w:rsid w:val="00A54E5D"/>
    <w:rsid w:val="00A5530C"/>
    <w:rsid w:val="00A55AC0"/>
    <w:rsid w:val="00A564D3"/>
    <w:rsid w:val="00A566AF"/>
    <w:rsid w:val="00A56C50"/>
    <w:rsid w:val="00A60342"/>
    <w:rsid w:val="00A603B2"/>
    <w:rsid w:val="00A61A91"/>
    <w:rsid w:val="00A62F54"/>
    <w:rsid w:val="00A6304B"/>
    <w:rsid w:val="00A630E8"/>
    <w:rsid w:val="00A63817"/>
    <w:rsid w:val="00A6760E"/>
    <w:rsid w:val="00A708AE"/>
    <w:rsid w:val="00A71D86"/>
    <w:rsid w:val="00A72808"/>
    <w:rsid w:val="00A738C0"/>
    <w:rsid w:val="00A73C99"/>
    <w:rsid w:val="00A73CA2"/>
    <w:rsid w:val="00A74389"/>
    <w:rsid w:val="00A7461E"/>
    <w:rsid w:val="00A74998"/>
    <w:rsid w:val="00A75183"/>
    <w:rsid w:val="00A7620D"/>
    <w:rsid w:val="00A76593"/>
    <w:rsid w:val="00A76975"/>
    <w:rsid w:val="00A76C22"/>
    <w:rsid w:val="00A77CC5"/>
    <w:rsid w:val="00A80224"/>
    <w:rsid w:val="00A80621"/>
    <w:rsid w:val="00A80A4D"/>
    <w:rsid w:val="00A8108F"/>
    <w:rsid w:val="00A8189A"/>
    <w:rsid w:val="00A81FA7"/>
    <w:rsid w:val="00A82168"/>
    <w:rsid w:val="00A83271"/>
    <w:rsid w:val="00A83549"/>
    <w:rsid w:val="00A83B64"/>
    <w:rsid w:val="00A83BCB"/>
    <w:rsid w:val="00A8438A"/>
    <w:rsid w:val="00A86AD7"/>
    <w:rsid w:val="00A87085"/>
    <w:rsid w:val="00A90E56"/>
    <w:rsid w:val="00A9111E"/>
    <w:rsid w:val="00A916E2"/>
    <w:rsid w:val="00A9210A"/>
    <w:rsid w:val="00A925D6"/>
    <w:rsid w:val="00A93F91"/>
    <w:rsid w:val="00A94067"/>
    <w:rsid w:val="00A957B7"/>
    <w:rsid w:val="00A959DF"/>
    <w:rsid w:val="00A95E00"/>
    <w:rsid w:val="00A961E3"/>
    <w:rsid w:val="00A9648B"/>
    <w:rsid w:val="00A9663C"/>
    <w:rsid w:val="00A970F9"/>
    <w:rsid w:val="00A974C4"/>
    <w:rsid w:val="00A97910"/>
    <w:rsid w:val="00A97A78"/>
    <w:rsid w:val="00AA058A"/>
    <w:rsid w:val="00AA0870"/>
    <w:rsid w:val="00AA0CDA"/>
    <w:rsid w:val="00AA0D0D"/>
    <w:rsid w:val="00AA1337"/>
    <w:rsid w:val="00AA1ECB"/>
    <w:rsid w:val="00AA1F2A"/>
    <w:rsid w:val="00AA37C3"/>
    <w:rsid w:val="00AA38AC"/>
    <w:rsid w:val="00AA3920"/>
    <w:rsid w:val="00AA3AA6"/>
    <w:rsid w:val="00AA3C67"/>
    <w:rsid w:val="00AA446B"/>
    <w:rsid w:val="00AA49E9"/>
    <w:rsid w:val="00AA548C"/>
    <w:rsid w:val="00AA5AA6"/>
    <w:rsid w:val="00AA5DC8"/>
    <w:rsid w:val="00AA6E6B"/>
    <w:rsid w:val="00AA7536"/>
    <w:rsid w:val="00AA798C"/>
    <w:rsid w:val="00AB0AB9"/>
    <w:rsid w:val="00AB0E7C"/>
    <w:rsid w:val="00AB11AB"/>
    <w:rsid w:val="00AB183E"/>
    <w:rsid w:val="00AB22C0"/>
    <w:rsid w:val="00AB2ADC"/>
    <w:rsid w:val="00AB2B0B"/>
    <w:rsid w:val="00AB2B18"/>
    <w:rsid w:val="00AB333D"/>
    <w:rsid w:val="00AB4B30"/>
    <w:rsid w:val="00AB4D34"/>
    <w:rsid w:val="00AB6765"/>
    <w:rsid w:val="00AB6E50"/>
    <w:rsid w:val="00AC0021"/>
    <w:rsid w:val="00AC0D55"/>
    <w:rsid w:val="00AC1698"/>
    <w:rsid w:val="00AC1A7E"/>
    <w:rsid w:val="00AC247A"/>
    <w:rsid w:val="00AC25B3"/>
    <w:rsid w:val="00AC2753"/>
    <w:rsid w:val="00AC360A"/>
    <w:rsid w:val="00AC3F49"/>
    <w:rsid w:val="00AC3F9C"/>
    <w:rsid w:val="00AC411E"/>
    <w:rsid w:val="00AC47CE"/>
    <w:rsid w:val="00AC53E9"/>
    <w:rsid w:val="00AC5A32"/>
    <w:rsid w:val="00AC6169"/>
    <w:rsid w:val="00AC665A"/>
    <w:rsid w:val="00AC685D"/>
    <w:rsid w:val="00AC6E75"/>
    <w:rsid w:val="00AC7BCC"/>
    <w:rsid w:val="00AD0854"/>
    <w:rsid w:val="00AD0DAF"/>
    <w:rsid w:val="00AD120B"/>
    <w:rsid w:val="00AD1A68"/>
    <w:rsid w:val="00AD2143"/>
    <w:rsid w:val="00AD2308"/>
    <w:rsid w:val="00AD3B7F"/>
    <w:rsid w:val="00AD4757"/>
    <w:rsid w:val="00AD4F2B"/>
    <w:rsid w:val="00AD5A3B"/>
    <w:rsid w:val="00AD64B0"/>
    <w:rsid w:val="00AD6601"/>
    <w:rsid w:val="00AD6815"/>
    <w:rsid w:val="00AD6DAB"/>
    <w:rsid w:val="00AD7560"/>
    <w:rsid w:val="00AD7F51"/>
    <w:rsid w:val="00AE07DF"/>
    <w:rsid w:val="00AE1C85"/>
    <w:rsid w:val="00AE1CA9"/>
    <w:rsid w:val="00AE30FF"/>
    <w:rsid w:val="00AE3E60"/>
    <w:rsid w:val="00AE3EC8"/>
    <w:rsid w:val="00AE3F67"/>
    <w:rsid w:val="00AE4E14"/>
    <w:rsid w:val="00AE4F03"/>
    <w:rsid w:val="00AE55E7"/>
    <w:rsid w:val="00AE5703"/>
    <w:rsid w:val="00AE683F"/>
    <w:rsid w:val="00AE6D6D"/>
    <w:rsid w:val="00AF0B1D"/>
    <w:rsid w:val="00AF1168"/>
    <w:rsid w:val="00AF1F72"/>
    <w:rsid w:val="00AF2045"/>
    <w:rsid w:val="00AF21E9"/>
    <w:rsid w:val="00AF2666"/>
    <w:rsid w:val="00AF4E28"/>
    <w:rsid w:val="00AF58DE"/>
    <w:rsid w:val="00AF6782"/>
    <w:rsid w:val="00AF6C1C"/>
    <w:rsid w:val="00AF6F4A"/>
    <w:rsid w:val="00AF73A9"/>
    <w:rsid w:val="00AF73AF"/>
    <w:rsid w:val="00AF7B5B"/>
    <w:rsid w:val="00B0005C"/>
    <w:rsid w:val="00B007C1"/>
    <w:rsid w:val="00B009E5"/>
    <w:rsid w:val="00B012B6"/>
    <w:rsid w:val="00B01866"/>
    <w:rsid w:val="00B01AB7"/>
    <w:rsid w:val="00B01B26"/>
    <w:rsid w:val="00B02AFC"/>
    <w:rsid w:val="00B02C77"/>
    <w:rsid w:val="00B0422D"/>
    <w:rsid w:val="00B046C8"/>
    <w:rsid w:val="00B051B3"/>
    <w:rsid w:val="00B05F10"/>
    <w:rsid w:val="00B0620F"/>
    <w:rsid w:val="00B07211"/>
    <w:rsid w:val="00B10239"/>
    <w:rsid w:val="00B10561"/>
    <w:rsid w:val="00B10880"/>
    <w:rsid w:val="00B110AC"/>
    <w:rsid w:val="00B11194"/>
    <w:rsid w:val="00B1121A"/>
    <w:rsid w:val="00B1148F"/>
    <w:rsid w:val="00B118E3"/>
    <w:rsid w:val="00B145AE"/>
    <w:rsid w:val="00B14D01"/>
    <w:rsid w:val="00B15143"/>
    <w:rsid w:val="00B15704"/>
    <w:rsid w:val="00B1634F"/>
    <w:rsid w:val="00B165EF"/>
    <w:rsid w:val="00B17172"/>
    <w:rsid w:val="00B176BC"/>
    <w:rsid w:val="00B17702"/>
    <w:rsid w:val="00B17F72"/>
    <w:rsid w:val="00B20BCA"/>
    <w:rsid w:val="00B20DA8"/>
    <w:rsid w:val="00B21F1C"/>
    <w:rsid w:val="00B22981"/>
    <w:rsid w:val="00B22A9D"/>
    <w:rsid w:val="00B22C91"/>
    <w:rsid w:val="00B2336F"/>
    <w:rsid w:val="00B2380E"/>
    <w:rsid w:val="00B23CF6"/>
    <w:rsid w:val="00B2473E"/>
    <w:rsid w:val="00B24B35"/>
    <w:rsid w:val="00B24FA5"/>
    <w:rsid w:val="00B25805"/>
    <w:rsid w:val="00B25C26"/>
    <w:rsid w:val="00B25EA3"/>
    <w:rsid w:val="00B26977"/>
    <w:rsid w:val="00B269B5"/>
    <w:rsid w:val="00B26C34"/>
    <w:rsid w:val="00B27CAE"/>
    <w:rsid w:val="00B313E9"/>
    <w:rsid w:val="00B3188E"/>
    <w:rsid w:val="00B32528"/>
    <w:rsid w:val="00B3312F"/>
    <w:rsid w:val="00B33A61"/>
    <w:rsid w:val="00B3429B"/>
    <w:rsid w:val="00B345DA"/>
    <w:rsid w:val="00B34634"/>
    <w:rsid w:val="00B357B6"/>
    <w:rsid w:val="00B35E4F"/>
    <w:rsid w:val="00B366A2"/>
    <w:rsid w:val="00B36A56"/>
    <w:rsid w:val="00B370B6"/>
    <w:rsid w:val="00B37138"/>
    <w:rsid w:val="00B3740A"/>
    <w:rsid w:val="00B37A3D"/>
    <w:rsid w:val="00B37B39"/>
    <w:rsid w:val="00B4011B"/>
    <w:rsid w:val="00B406D3"/>
    <w:rsid w:val="00B40F5B"/>
    <w:rsid w:val="00B4158A"/>
    <w:rsid w:val="00B41677"/>
    <w:rsid w:val="00B41BDD"/>
    <w:rsid w:val="00B41FB9"/>
    <w:rsid w:val="00B4264E"/>
    <w:rsid w:val="00B42E7E"/>
    <w:rsid w:val="00B4374C"/>
    <w:rsid w:val="00B4445D"/>
    <w:rsid w:val="00B44598"/>
    <w:rsid w:val="00B44D78"/>
    <w:rsid w:val="00B4678A"/>
    <w:rsid w:val="00B46858"/>
    <w:rsid w:val="00B472C5"/>
    <w:rsid w:val="00B47778"/>
    <w:rsid w:val="00B47AA1"/>
    <w:rsid w:val="00B47C0A"/>
    <w:rsid w:val="00B47C30"/>
    <w:rsid w:val="00B50443"/>
    <w:rsid w:val="00B51788"/>
    <w:rsid w:val="00B52FA6"/>
    <w:rsid w:val="00B532DC"/>
    <w:rsid w:val="00B53634"/>
    <w:rsid w:val="00B540A1"/>
    <w:rsid w:val="00B5425C"/>
    <w:rsid w:val="00B55443"/>
    <w:rsid w:val="00B56CB4"/>
    <w:rsid w:val="00B5710E"/>
    <w:rsid w:val="00B57780"/>
    <w:rsid w:val="00B57FF2"/>
    <w:rsid w:val="00B601BA"/>
    <w:rsid w:val="00B6049E"/>
    <w:rsid w:val="00B6136C"/>
    <w:rsid w:val="00B61783"/>
    <w:rsid w:val="00B62194"/>
    <w:rsid w:val="00B631E0"/>
    <w:rsid w:val="00B6353C"/>
    <w:rsid w:val="00B635A0"/>
    <w:rsid w:val="00B63855"/>
    <w:rsid w:val="00B64B1F"/>
    <w:rsid w:val="00B64C80"/>
    <w:rsid w:val="00B6576A"/>
    <w:rsid w:val="00B6723C"/>
    <w:rsid w:val="00B67559"/>
    <w:rsid w:val="00B67B0A"/>
    <w:rsid w:val="00B702BE"/>
    <w:rsid w:val="00B703C5"/>
    <w:rsid w:val="00B70BE4"/>
    <w:rsid w:val="00B70C07"/>
    <w:rsid w:val="00B714A7"/>
    <w:rsid w:val="00B71675"/>
    <w:rsid w:val="00B71F73"/>
    <w:rsid w:val="00B726F6"/>
    <w:rsid w:val="00B72827"/>
    <w:rsid w:val="00B73767"/>
    <w:rsid w:val="00B74407"/>
    <w:rsid w:val="00B74706"/>
    <w:rsid w:val="00B74C02"/>
    <w:rsid w:val="00B74E76"/>
    <w:rsid w:val="00B750AF"/>
    <w:rsid w:val="00B75867"/>
    <w:rsid w:val="00B75F91"/>
    <w:rsid w:val="00B76406"/>
    <w:rsid w:val="00B76D32"/>
    <w:rsid w:val="00B77471"/>
    <w:rsid w:val="00B77BAB"/>
    <w:rsid w:val="00B77F64"/>
    <w:rsid w:val="00B802AA"/>
    <w:rsid w:val="00B80D80"/>
    <w:rsid w:val="00B8117A"/>
    <w:rsid w:val="00B81A7E"/>
    <w:rsid w:val="00B82977"/>
    <w:rsid w:val="00B8342C"/>
    <w:rsid w:val="00B8387D"/>
    <w:rsid w:val="00B83B1C"/>
    <w:rsid w:val="00B83B2C"/>
    <w:rsid w:val="00B847DB"/>
    <w:rsid w:val="00B84822"/>
    <w:rsid w:val="00B85225"/>
    <w:rsid w:val="00B85D17"/>
    <w:rsid w:val="00B85F95"/>
    <w:rsid w:val="00B8665F"/>
    <w:rsid w:val="00B867D1"/>
    <w:rsid w:val="00B86EA5"/>
    <w:rsid w:val="00B86F4D"/>
    <w:rsid w:val="00B8761F"/>
    <w:rsid w:val="00B8791E"/>
    <w:rsid w:val="00B8794F"/>
    <w:rsid w:val="00B87E03"/>
    <w:rsid w:val="00B900F9"/>
    <w:rsid w:val="00B910FE"/>
    <w:rsid w:val="00B91457"/>
    <w:rsid w:val="00B91634"/>
    <w:rsid w:val="00B92454"/>
    <w:rsid w:val="00B927BC"/>
    <w:rsid w:val="00B93300"/>
    <w:rsid w:val="00B943EF"/>
    <w:rsid w:val="00B95184"/>
    <w:rsid w:val="00B955E1"/>
    <w:rsid w:val="00B960BA"/>
    <w:rsid w:val="00B9615C"/>
    <w:rsid w:val="00B9660A"/>
    <w:rsid w:val="00B9773C"/>
    <w:rsid w:val="00BA0B49"/>
    <w:rsid w:val="00BA0D1E"/>
    <w:rsid w:val="00BA0E6D"/>
    <w:rsid w:val="00BA154F"/>
    <w:rsid w:val="00BA1E32"/>
    <w:rsid w:val="00BA3030"/>
    <w:rsid w:val="00BA6B04"/>
    <w:rsid w:val="00BA77D9"/>
    <w:rsid w:val="00BA78DC"/>
    <w:rsid w:val="00BA7ACC"/>
    <w:rsid w:val="00BA7B43"/>
    <w:rsid w:val="00BA7BFE"/>
    <w:rsid w:val="00BB0B11"/>
    <w:rsid w:val="00BB0D91"/>
    <w:rsid w:val="00BB12E5"/>
    <w:rsid w:val="00BB165F"/>
    <w:rsid w:val="00BB1909"/>
    <w:rsid w:val="00BB3308"/>
    <w:rsid w:val="00BB3323"/>
    <w:rsid w:val="00BB356F"/>
    <w:rsid w:val="00BB3CD5"/>
    <w:rsid w:val="00BB426C"/>
    <w:rsid w:val="00BB478B"/>
    <w:rsid w:val="00BB4A7F"/>
    <w:rsid w:val="00BB6032"/>
    <w:rsid w:val="00BB669A"/>
    <w:rsid w:val="00BB68E5"/>
    <w:rsid w:val="00BB6F4A"/>
    <w:rsid w:val="00BB73E6"/>
    <w:rsid w:val="00BB78B1"/>
    <w:rsid w:val="00BB7BCC"/>
    <w:rsid w:val="00BC019C"/>
    <w:rsid w:val="00BC07C2"/>
    <w:rsid w:val="00BC12E6"/>
    <w:rsid w:val="00BC1C02"/>
    <w:rsid w:val="00BC2E76"/>
    <w:rsid w:val="00BC2EAD"/>
    <w:rsid w:val="00BC31BB"/>
    <w:rsid w:val="00BC38B7"/>
    <w:rsid w:val="00BC5251"/>
    <w:rsid w:val="00BC53D4"/>
    <w:rsid w:val="00BC5501"/>
    <w:rsid w:val="00BC5938"/>
    <w:rsid w:val="00BC596C"/>
    <w:rsid w:val="00BC7A04"/>
    <w:rsid w:val="00BC7AD5"/>
    <w:rsid w:val="00BD0102"/>
    <w:rsid w:val="00BD0AF6"/>
    <w:rsid w:val="00BD36D0"/>
    <w:rsid w:val="00BD3924"/>
    <w:rsid w:val="00BD3CCF"/>
    <w:rsid w:val="00BD41FD"/>
    <w:rsid w:val="00BD46C3"/>
    <w:rsid w:val="00BD470C"/>
    <w:rsid w:val="00BD50F4"/>
    <w:rsid w:val="00BD5608"/>
    <w:rsid w:val="00BD61BA"/>
    <w:rsid w:val="00BD6907"/>
    <w:rsid w:val="00BD71F5"/>
    <w:rsid w:val="00BD78E2"/>
    <w:rsid w:val="00BE02E3"/>
    <w:rsid w:val="00BE03B4"/>
    <w:rsid w:val="00BE0C68"/>
    <w:rsid w:val="00BE0C6A"/>
    <w:rsid w:val="00BE135D"/>
    <w:rsid w:val="00BE161B"/>
    <w:rsid w:val="00BE2119"/>
    <w:rsid w:val="00BE2641"/>
    <w:rsid w:val="00BE27BD"/>
    <w:rsid w:val="00BE2899"/>
    <w:rsid w:val="00BE2F23"/>
    <w:rsid w:val="00BE3522"/>
    <w:rsid w:val="00BE3C5C"/>
    <w:rsid w:val="00BE3E7C"/>
    <w:rsid w:val="00BE3F28"/>
    <w:rsid w:val="00BE420F"/>
    <w:rsid w:val="00BE4637"/>
    <w:rsid w:val="00BE4F5D"/>
    <w:rsid w:val="00BE5D74"/>
    <w:rsid w:val="00BE6AC8"/>
    <w:rsid w:val="00BE6D36"/>
    <w:rsid w:val="00BE70FB"/>
    <w:rsid w:val="00BF1499"/>
    <w:rsid w:val="00BF3402"/>
    <w:rsid w:val="00BF372F"/>
    <w:rsid w:val="00BF3761"/>
    <w:rsid w:val="00BF3EA9"/>
    <w:rsid w:val="00BF406F"/>
    <w:rsid w:val="00BF4109"/>
    <w:rsid w:val="00BF43F2"/>
    <w:rsid w:val="00BF5202"/>
    <w:rsid w:val="00BF52DC"/>
    <w:rsid w:val="00BF5A17"/>
    <w:rsid w:val="00BF5B22"/>
    <w:rsid w:val="00BF5C0B"/>
    <w:rsid w:val="00BF6215"/>
    <w:rsid w:val="00BF66C4"/>
    <w:rsid w:val="00BF6AF6"/>
    <w:rsid w:val="00BF6D30"/>
    <w:rsid w:val="00BF75DB"/>
    <w:rsid w:val="00BF76AC"/>
    <w:rsid w:val="00BF7864"/>
    <w:rsid w:val="00BF7AA5"/>
    <w:rsid w:val="00BF7B3D"/>
    <w:rsid w:val="00C0045E"/>
    <w:rsid w:val="00C02DBA"/>
    <w:rsid w:val="00C02F0E"/>
    <w:rsid w:val="00C03484"/>
    <w:rsid w:val="00C04131"/>
    <w:rsid w:val="00C04591"/>
    <w:rsid w:val="00C05DCC"/>
    <w:rsid w:val="00C06035"/>
    <w:rsid w:val="00C0678C"/>
    <w:rsid w:val="00C06BD8"/>
    <w:rsid w:val="00C06F29"/>
    <w:rsid w:val="00C10107"/>
    <w:rsid w:val="00C10161"/>
    <w:rsid w:val="00C10173"/>
    <w:rsid w:val="00C107FE"/>
    <w:rsid w:val="00C1098A"/>
    <w:rsid w:val="00C10CC4"/>
    <w:rsid w:val="00C11042"/>
    <w:rsid w:val="00C11256"/>
    <w:rsid w:val="00C1136A"/>
    <w:rsid w:val="00C11376"/>
    <w:rsid w:val="00C119A7"/>
    <w:rsid w:val="00C12265"/>
    <w:rsid w:val="00C12ABC"/>
    <w:rsid w:val="00C12B98"/>
    <w:rsid w:val="00C13043"/>
    <w:rsid w:val="00C1310A"/>
    <w:rsid w:val="00C131B8"/>
    <w:rsid w:val="00C144BA"/>
    <w:rsid w:val="00C14594"/>
    <w:rsid w:val="00C14B66"/>
    <w:rsid w:val="00C1551F"/>
    <w:rsid w:val="00C16256"/>
    <w:rsid w:val="00C163AE"/>
    <w:rsid w:val="00C16658"/>
    <w:rsid w:val="00C16BC9"/>
    <w:rsid w:val="00C16BFB"/>
    <w:rsid w:val="00C16FE7"/>
    <w:rsid w:val="00C17EB0"/>
    <w:rsid w:val="00C17F52"/>
    <w:rsid w:val="00C20F8C"/>
    <w:rsid w:val="00C219B6"/>
    <w:rsid w:val="00C224D1"/>
    <w:rsid w:val="00C22818"/>
    <w:rsid w:val="00C22CCB"/>
    <w:rsid w:val="00C22F15"/>
    <w:rsid w:val="00C23806"/>
    <w:rsid w:val="00C23ABB"/>
    <w:rsid w:val="00C23C20"/>
    <w:rsid w:val="00C23E84"/>
    <w:rsid w:val="00C24596"/>
    <w:rsid w:val="00C24686"/>
    <w:rsid w:val="00C24F7B"/>
    <w:rsid w:val="00C24FE9"/>
    <w:rsid w:val="00C26066"/>
    <w:rsid w:val="00C3020D"/>
    <w:rsid w:val="00C305BD"/>
    <w:rsid w:val="00C32859"/>
    <w:rsid w:val="00C32CDA"/>
    <w:rsid w:val="00C32D68"/>
    <w:rsid w:val="00C338E8"/>
    <w:rsid w:val="00C33F58"/>
    <w:rsid w:val="00C34540"/>
    <w:rsid w:val="00C34FA3"/>
    <w:rsid w:val="00C36408"/>
    <w:rsid w:val="00C36DB8"/>
    <w:rsid w:val="00C36E49"/>
    <w:rsid w:val="00C3731F"/>
    <w:rsid w:val="00C3772C"/>
    <w:rsid w:val="00C37738"/>
    <w:rsid w:val="00C37F6C"/>
    <w:rsid w:val="00C4074C"/>
    <w:rsid w:val="00C40CB9"/>
    <w:rsid w:val="00C40F06"/>
    <w:rsid w:val="00C411B8"/>
    <w:rsid w:val="00C412AA"/>
    <w:rsid w:val="00C4132B"/>
    <w:rsid w:val="00C41364"/>
    <w:rsid w:val="00C41374"/>
    <w:rsid w:val="00C42669"/>
    <w:rsid w:val="00C42DF3"/>
    <w:rsid w:val="00C438EB"/>
    <w:rsid w:val="00C43D41"/>
    <w:rsid w:val="00C43DEC"/>
    <w:rsid w:val="00C44109"/>
    <w:rsid w:val="00C445CA"/>
    <w:rsid w:val="00C44666"/>
    <w:rsid w:val="00C449FF"/>
    <w:rsid w:val="00C44DF8"/>
    <w:rsid w:val="00C45C39"/>
    <w:rsid w:val="00C46B0B"/>
    <w:rsid w:val="00C473F5"/>
    <w:rsid w:val="00C47731"/>
    <w:rsid w:val="00C47EB2"/>
    <w:rsid w:val="00C500DF"/>
    <w:rsid w:val="00C50199"/>
    <w:rsid w:val="00C50A2E"/>
    <w:rsid w:val="00C50A7E"/>
    <w:rsid w:val="00C50F74"/>
    <w:rsid w:val="00C513F6"/>
    <w:rsid w:val="00C51A14"/>
    <w:rsid w:val="00C51F0E"/>
    <w:rsid w:val="00C5264B"/>
    <w:rsid w:val="00C52A67"/>
    <w:rsid w:val="00C52BB6"/>
    <w:rsid w:val="00C52C98"/>
    <w:rsid w:val="00C53AE2"/>
    <w:rsid w:val="00C53CAA"/>
    <w:rsid w:val="00C5462B"/>
    <w:rsid w:val="00C55078"/>
    <w:rsid w:val="00C551EC"/>
    <w:rsid w:val="00C55558"/>
    <w:rsid w:val="00C55645"/>
    <w:rsid w:val="00C5586D"/>
    <w:rsid w:val="00C56BFD"/>
    <w:rsid w:val="00C5701B"/>
    <w:rsid w:val="00C5796D"/>
    <w:rsid w:val="00C602A0"/>
    <w:rsid w:val="00C6079B"/>
    <w:rsid w:val="00C60CDF"/>
    <w:rsid w:val="00C61F70"/>
    <w:rsid w:val="00C62533"/>
    <w:rsid w:val="00C63391"/>
    <w:rsid w:val="00C637B5"/>
    <w:rsid w:val="00C646F5"/>
    <w:rsid w:val="00C653ED"/>
    <w:rsid w:val="00C664EC"/>
    <w:rsid w:val="00C67DCB"/>
    <w:rsid w:val="00C703D0"/>
    <w:rsid w:val="00C70E4A"/>
    <w:rsid w:val="00C72251"/>
    <w:rsid w:val="00C7261D"/>
    <w:rsid w:val="00C72BD8"/>
    <w:rsid w:val="00C7310C"/>
    <w:rsid w:val="00C73111"/>
    <w:rsid w:val="00C7313C"/>
    <w:rsid w:val="00C73582"/>
    <w:rsid w:val="00C739B0"/>
    <w:rsid w:val="00C746C0"/>
    <w:rsid w:val="00C747F0"/>
    <w:rsid w:val="00C74BEB"/>
    <w:rsid w:val="00C7609A"/>
    <w:rsid w:val="00C77AF4"/>
    <w:rsid w:val="00C80063"/>
    <w:rsid w:val="00C80330"/>
    <w:rsid w:val="00C816B3"/>
    <w:rsid w:val="00C8170F"/>
    <w:rsid w:val="00C82B48"/>
    <w:rsid w:val="00C82EE7"/>
    <w:rsid w:val="00C838A5"/>
    <w:rsid w:val="00C841A8"/>
    <w:rsid w:val="00C8498E"/>
    <w:rsid w:val="00C84A80"/>
    <w:rsid w:val="00C8517F"/>
    <w:rsid w:val="00C85946"/>
    <w:rsid w:val="00C85BD6"/>
    <w:rsid w:val="00C865C3"/>
    <w:rsid w:val="00C86989"/>
    <w:rsid w:val="00C86CA1"/>
    <w:rsid w:val="00C870DA"/>
    <w:rsid w:val="00C87583"/>
    <w:rsid w:val="00C90CE8"/>
    <w:rsid w:val="00C90D23"/>
    <w:rsid w:val="00C92B04"/>
    <w:rsid w:val="00C92EA4"/>
    <w:rsid w:val="00C930CA"/>
    <w:rsid w:val="00C93454"/>
    <w:rsid w:val="00C94190"/>
    <w:rsid w:val="00C946B2"/>
    <w:rsid w:val="00C949BA"/>
    <w:rsid w:val="00C94BD8"/>
    <w:rsid w:val="00C95144"/>
    <w:rsid w:val="00C951BE"/>
    <w:rsid w:val="00C953A0"/>
    <w:rsid w:val="00C95540"/>
    <w:rsid w:val="00C9604B"/>
    <w:rsid w:val="00C964D6"/>
    <w:rsid w:val="00C9695F"/>
    <w:rsid w:val="00C969E8"/>
    <w:rsid w:val="00C9716E"/>
    <w:rsid w:val="00C9721A"/>
    <w:rsid w:val="00C979B8"/>
    <w:rsid w:val="00C97B4D"/>
    <w:rsid w:val="00CA0439"/>
    <w:rsid w:val="00CA0E66"/>
    <w:rsid w:val="00CA1BAF"/>
    <w:rsid w:val="00CA39D2"/>
    <w:rsid w:val="00CA3A27"/>
    <w:rsid w:val="00CA3A31"/>
    <w:rsid w:val="00CA4101"/>
    <w:rsid w:val="00CA44CA"/>
    <w:rsid w:val="00CA4FC0"/>
    <w:rsid w:val="00CA59A1"/>
    <w:rsid w:val="00CA5F17"/>
    <w:rsid w:val="00CA6355"/>
    <w:rsid w:val="00CA6996"/>
    <w:rsid w:val="00CA7319"/>
    <w:rsid w:val="00CA7337"/>
    <w:rsid w:val="00CA74D5"/>
    <w:rsid w:val="00CA7DC5"/>
    <w:rsid w:val="00CA7E79"/>
    <w:rsid w:val="00CB1030"/>
    <w:rsid w:val="00CB1051"/>
    <w:rsid w:val="00CB1B1A"/>
    <w:rsid w:val="00CB2964"/>
    <w:rsid w:val="00CB35F0"/>
    <w:rsid w:val="00CB3863"/>
    <w:rsid w:val="00CB557F"/>
    <w:rsid w:val="00CB5A21"/>
    <w:rsid w:val="00CB5E62"/>
    <w:rsid w:val="00CB5E6F"/>
    <w:rsid w:val="00CB5F19"/>
    <w:rsid w:val="00CB681B"/>
    <w:rsid w:val="00CB68FD"/>
    <w:rsid w:val="00CB6B2F"/>
    <w:rsid w:val="00CB6CF6"/>
    <w:rsid w:val="00CB7529"/>
    <w:rsid w:val="00CB7738"/>
    <w:rsid w:val="00CC20F4"/>
    <w:rsid w:val="00CC266A"/>
    <w:rsid w:val="00CC2D1D"/>
    <w:rsid w:val="00CC3426"/>
    <w:rsid w:val="00CC3DCB"/>
    <w:rsid w:val="00CC42DC"/>
    <w:rsid w:val="00CC4717"/>
    <w:rsid w:val="00CC474D"/>
    <w:rsid w:val="00CC4CAB"/>
    <w:rsid w:val="00CC701B"/>
    <w:rsid w:val="00CC768C"/>
    <w:rsid w:val="00CD008F"/>
    <w:rsid w:val="00CD0884"/>
    <w:rsid w:val="00CD0D1F"/>
    <w:rsid w:val="00CD0D3D"/>
    <w:rsid w:val="00CD0E9C"/>
    <w:rsid w:val="00CD1859"/>
    <w:rsid w:val="00CD18BB"/>
    <w:rsid w:val="00CD1E52"/>
    <w:rsid w:val="00CD23DC"/>
    <w:rsid w:val="00CD2AAE"/>
    <w:rsid w:val="00CD2D40"/>
    <w:rsid w:val="00CD3C15"/>
    <w:rsid w:val="00CD4092"/>
    <w:rsid w:val="00CD4396"/>
    <w:rsid w:val="00CE0BCB"/>
    <w:rsid w:val="00CE206F"/>
    <w:rsid w:val="00CE2323"/>
    <w:rsid w:val="00CE2335"/>
    <w:rsid w:val="00CE26AD"/>
    <w:rsid w:val="00CE2B2B"/>
    <w:rsid w:val="00CE343D"/>
    <w:rsid w:val="00CE3BDC"/>
    <w:rsid w:val="00CE41C4"/>
    <w:rsid w:val="00CE4ACA"/>
    <w:rsid w:val="00CE4F23"/>
    <w:rsid w:val="00CE594D"/>
    <w:rsid w:val="00CE6BA6"/>
    <w:rsid w:val="00CE7BDE"/>
    <w:rsid w:val="00CE7E1C"/>
    <w:rsid w:val="00CF0570"/>
    <w:rsid w:val="00CF0878"/>
    <w:rsid w:val="00CF12B9"/>
    <w:rsid w:val="00CF16DE"/>
    <w:rsid w:val="00CF17FC"/>
    <w:rsid w:val="00CF1E70"/>
    <w:rsid w:val="00CF1EAA"/>
    <w:rsid w:val="00CF20BF"/>
    <w:rsid w:val="00CF2D46"/>
    <w:rsid w:val="00CF30F8"/>
    <w:rsid w:val="00CF4021"/>
    <w:rsid w:val="00CF4B25"/>
    <w:rsid w:val="00CF4D4D"/>
    <w:rsid w:val="00CF6C2D"/>
    <w:rsid w:val="00CF7711"/>
    <w:rsid w:val="00D00116"/>
    <w:rsid w:val="00D00560"/>
    <w:rsid w:val="00D00A73"/>
    <w:rsid w:val="00D00C5E"/>
    <w:rsid w:val="00D00DC3"/>
    <w:rsid w:val="00D01276"/>
    <w:rsid w:val="00D01535"/>
    <w:rsid w:val="00D01629"/>
    <w:rsid w:val="00D033F3"/>
    <w:rsid w:val="00D0341A"/>
    <w:rsid w:val="00D036E4"/>
    <w:rsid w:val="00D03F1A"/>
    <w:rsid w:val="00D045E4"/>
    <w:rsid w:val="00D0474A"/>
    <w:rsid w:val="00D04DE2"/>
    <w:rsid w:val="00D0529F"/>
    <w:rsid w:val="00D053A0"/>
    <w:rsid w:val="00D05A80"/>
    <w:rsid w:val="00D05CE9"/>
    <w:rsid w:val="00D06F31"/>
    <w:rsid w:val="00D074BB"/>
    <w:rsid w:val="00D075FB"/>
    <w:rsid w:val="00D0772E"/>
    <w:rsid w:val="00D077B3"/>
    <w:rsid w:val="00D1157D"/>
    <w:rsid w:val="00D115FD"/>
    <w:rsid w:val="00D122E4"/>
    <w:rsid w:val="00D123A9"/>
    <w:rsid w:val="00D134F3"/>
    <w:rsid w:val="00D1443B"/>
    <w:rsid w:val="00D145E8"/>
    <w:rsid w:val="00D14DA8"/>
    <w:rsid w:val="00D14F52"/>
    <w:rsid w:val="00D15226"/>
    <w:rsid w:val="00D152F7"/>
    <w:rsid w:val="00D15393"/>
    <w:rsid w:val="00D153BD"/>
    <w:rsid w:val="00D158BC"/>
    <w:rsid w:val="00D159E7"/>
    <w:rsid w:val="00D15E90"/>
    <w:rsid w:val="00D16612"/>
    <w:rsid w:val="00D16B44"/>
    <w:rsid w:val="00D16BB9"/>
    <w:rsid w:val="00D16E97"/>
    <w:rsid w:val="00D17998"/>
    <w:rsid w:val="00D217B6"/>
    <w:rsid w:val="00D21B2F"/>
    <w:rsid w:val="00D227AE"/>
    <w:rsid w:val="00D22801"/>
    <w:rsid w:val="00D2288F"/>
    <w:rsid w:val="00D232E9"/>
    <w:rsid w:val="00D237A2"/>
    <w:rsid w:val="00D238AE"/>
    <w:rsid w:val="00D23C5A"/>
    <w:rsid w:val="00D23D40"/>
    <w:rsid w:val="00D26289"/>
    <w:rsid w:val="00D2730F"/>
    <w:rsid w:val="00D27E14"/>
    <w:rsid w:val="00D301C2"/>
    <w:rsid w:val="00D301D7"/>
    <w:rsid w:val="00D304D2"/>
    <w:rsid w:val="00D310CB"/>
    <w:rsid w:val="00D317DD"/>
    <w:rsid w:val="00D3243E"/>
    <w:rsid w:val="00D33450"/>
    <w:rsid w:val="00D33F14"/>
    <w:rsid w:val="00D3494A"/>
    <w:rsid w:val="00D34C34"/>
    <w:rsid w:val="00D353A5"/>
    <w:rsid w:val="00D3622D"/>
    <w:rsid w:val="00D362BC"/>
    <w:rsid w:val="00D3644E"/>
    <w:rsid w:val="00D369C1"/>
    <w:rsid w:val="00D36BC0"/>
    <w:rsid w:val="00D36DF1"/>
    <w:rsid w:val="00D37746"/>
    <w:rsid w:val="00D37E02"/>
    <w:rsid w:val="00D4043A"/>
    <w:rsid w:val="00D40A0D"/>
    <w:rsid w:val="00D43119"/>
    <w:rsid w:val="00D44781"/>
    <w:rsid w:val="00D44C30"/>
    <w:rsid w:val="00D462F7"/>
    <w:rsid w:val="00D463BF"/>
    <w:rsid w:val="00D46D4C"/>
    <w:rsid w:val="00D4797B"/>
    <w:rsid w:val="00D503CE"/>
    <w:rsid w:val="00D509B3"/>
    <w:rsid w:val="00D51878"/>
    <w:rsid w:val="00D519CD"/>
    <w:rsid w:val="00D52168"/>
    <w:rsid w:val="00D5259E"/>
    <w:rsid w:val="00D52D21"/>
    <w:rsid w:val="00D52FC6"/>
    <w:rsid w:val="00D5385A"/>
    <w:rsid w:val="00D54165"/>
    <w:rsid w:val="00D54C5F"/>
    <w:rsid w:val="00D553AE"/>
    <w:rsid w:val="00D5623E"/>
    <w:rsid w:val="00D5665D"/>
    <w:rsid w:val="00D567C8"/>
    <w:rsid w:val="00D56ED2"/>
    <w:rsid w:val="00D56F8B"/>
    <w:rsid w:val="00D57621"/>
    <w:rsid w:val="00D57F3C"/>
    <w:rsid w:val="00D600F3"/>
    <w:rsid w:val="00D6014A"/>
    <w:rsid w:val="00D601E9"/>
    <w:rsid w:val="00D62021"/>
    <w:rsid w:val="00D62095"/>
    <w:rsid w:val="00D62107"/>
    <w:rsid w:val="00D62406"/>
    <w:rsid w:val="00D633B4"/>
    <w:rsid w:val="00D63769"/>
    <w:rsid w:val="00D63C37"/>
    <w:rsid w:val="00D63D73"/>
    <w:rsid w:val="00D64800"/>
    <w:rsid w:val="00D64A52"/>
    <w:rsid w:val="00D654DF"/>
    <w:rsid w:val="00D65870"/>
    <w:rsid w:val="00D65905"/>
    <w:rsid w:val="00D65BEA"/>
    <w:rsid w:val="00D66EFA"/>
    <w:rsid w:val="00D671B2"/>
    <w:rsid w:val="00D67584"/>
    <w:rsid w:val="00D67A30"/>
    <w:rsid w:val="00D67A79"/>
    <w:rsid w:val="00D710D9"/>
    <w:rsid w:val="00D71CF6"/>
    <w:rsid w:val="00D7210E"/>
    <w:rsid w:val="00D72475"/>
    <w:rsid w:val="00D72B4B"/>
    <w:rsid w:val="00D72EDB"/>
    <w:rsid w:val="00D72FC7"/>
    <w:rsid w:val="00D73D44"/>
    <w:rsid w:val="00D73F57"/>
    <w:rsid w:val="00D74101"/>
    <w:rsid w:val="00D742AD"/>
    <w:rsid w:val="00D759B7"/>
    <w:rsid w:val="00D75A00"/>
    <w:rsid w:val="00D75F19"/>
    <w:rsid w:val="00D75F47"/>
    <w:rsid w:val="00D75FA0"/>
    <w:rsid w:val="00D761B8"/>
    <w:rsid w:val="00D77E41"/>
    <w:rsid w:val="00D8038D"/>
    <w:rsid w:val="00D808AD"/>
    <w:rsid w:val="00D81048"/>
    <w:rsid w:val="00D815E0"/>
    <w:rsid w:val="00D81D4B"/>
    <w:rsid w:val="00D82BF6"/>
    <w:rsid w:val="00D831FB"/>
    <w:rsid w:val="00D840C8"/>
    <w:rsid w:val="00D850B9"/>
    <w:rsid w:val="00D85F46"/>
    <w:rsid w:val="00D85FF9"/>
    <w:rsid w:val="00D86357"/>
    <w:rsid w:val="00D87660"/>
    <w:rsid w:val="00D877B7"/>
    <w:rsid w:val="00D87C28"/>
    <w:rsid w:val="00D90445"/>
    <w:rsid w:val="00D91679"/>
    <w:rsid w:val="00D917E0"/>
    <w:rsid w:val="00D91870"/>
    <w:rsid w:val="00D91E73"/>
    <w:rsid w:val="00D92AA3"/>
    <w:rsid w:val="00D92E46"/>
    <w:rsid w:val="00D93B92"/>
    <w:rsid w:val="00D95353"/>
    <w:rsid w:val="00D95389"/>
    <w:rsid w:val="00D954AE"/>
    <w:rsid w:val="00D95E85"/>
    <w:rsid w:val="00D95EC7"/>
    <w:rsid w:val="00D96049"/>
    <w:rsid w:val="00D966F9"/>
    <w:rsid w:val="00D96A1D"/>
    <w:rsid w:val="00D972EB"/>
    <w:rsid w:val="00D97DA5"/>
    <w:rsid w:val="00DA04DE"/>
    <w:rsid w:val="00DA1871"/>
    <w:rsid w:val="00DA334F"/>
    <w:rsid w:val="00DA38CF"/>
    <w:rsid w:val="00DA44CE"/>
    <w:rsid w:val="00DA4B86"/>
    <w:rsid w:val="00DA4DA9"/>
    <w:rsid w:val="00DA591C"/>
    <w:rsid w:val="00DA5EC7"/>
    <w:rsid w:val="00DA7428"/>
    <w:rsid w:val="00DA7563"/>
    <w:rsid w:val="00DA7B0F"/>
    <w:rsid w:val="00DA7C1C"/>
    <w:rsid w:val="00DA7FFE"/>
    <w:rsid w:val="00DB0001"/>
    <w:rsid w:val="00DB0805"/>
    <w:rsid w:val="00DB1192"/>
    <w:rsid w:val="00DB15B3"/>
    <w:rsid w:val="00DB160D"/>
    <w:rsid w:val="00DB1D4B"/>
    <w:rsid w:val="00DB25B0"/>
    <w:rsid w:val="00DB39FA"/>
    <w:rsid w:val="00DB3B1B"/>
    <w:rsid w:val="00DB42DD"/>
    <w:rsid w:val="00DB56A1"/>
    <w:rsid w:val="00DB62E5"/>
    <w:rsid w:val="00DB6B7F"/>
    <w:rsid w:val="00DB7064"/>
    <w:rsid w:val="00DB736C"/>
    <w:rsid w:val="00DB74AF"/>
    <w:rsid w:val="00DC0212"/>
    <w:rsid w:val="00DC0414"/>
    <w:rsid w:val="00DC1323"/>
    <w:rsid w:val="00DC18D2"/>
    <w:rsid w:val="00DC2853"/>
    <w:rsid w:val="00DC2B45"/>
    <w:rsid w:val="00DC2B6A"/>
    <w:rsid w:val="00DC2C1B"/>
    <w:rsid w:val="00DC3066"/>
    <w:rsid w:val="00DC3F76"/>
    <w:rsid w:val="00DC42D4"/>
    <w:rsid w:val="00DC55F7"/>
    <w:rsid w:val="00DC563C"/>
    <w:rsid w:val="00DC59CC"/>
    <w:rsid w:val="00DC5A9E"/>
    <w:rsid w:val="00DC5D68"/>
    <w:rsid w:val="00DC6E67"/>
    <w:rsid w:val="00DC7428"/>
    <w:rsid w:val="00DC7F15"/>
    <w:rsid w:val="00DD0D13"/>
    <w:rsid w:val="00DD11CA"/>
    <w:rsid w:val="00DD1E3C"/>
    <w:rsid w:val="00DD3C92"/>
    <w:rsid w:val="00DD3DF0"/>
    <w:rsid w:val="00DD4937"/>
    <w:rsid w:val="00DD509F"/>
    <w:rsid w:val="00DD530E"/>
    <w:rsid w:val="00DD6A31"/>
    <w:rsid w:val="00DD6D62"/>
    <w:rsid w:val="00DD71C7"/>
    <w:rsid w:val="00DE0373"/>
    <w:rsid w:val="00DE0AD0"/>
    <w:rsid w:val="00DE108C"/>
    <w:rsid w:val="00DE1B0A"/>
    <w:rsid w:val="00DE1F67"/>
    <w:rsid w:val="00DE2342"/>
    <w:rsid w:val="00DE2913"/>
    <w:rsid w:val="00DE3CA1"/>
    <w:rsid w:val="00DE3F8E"/>
    <w:rsid w:val="00DE446C"/>
    <w:rsid w:val="00DE47BA"/>
    <w:rsid w:val="00DE6C25"/>
    <w:rsid w:val="00DE6F78"/>
    <w:rsid w:val="00DE74E2"/>
    <w:rsid w:val="00DE7F08"/>
    <w:rsid w:val="00DF0A28"/>
    <w:rsid w:val="00DF1086"/>
    <w:rsid w:val="00DF10C5"/>
    <w:rsid w:val="00DF27F6"/>
    <w:rsid w:val="00DF2825"/>
    <w:rsid w:val="00DF3711"/>
    <w:rsid w:val="00DF3DD9"/>
    <w:rsid w:val="00DF3DF1"/>
    <w:rsid w:val="00DF3E10"/>
    <w:rsid w:val="00DF4030"/>
    <w:rsid w:val="00DF543D"/>
    <w:rsid w:val="00DF5747"/>
    <w:rsid w:val="00DF5910"/>
    <w:rsid w:val="00DF605F"/>
    <w:rsid w:val="00DF72EA"/>
    <w:rsid w:val="00DF73E6"/>
    <w:rsid w:val="00DF73F4"/>
    <w:rsid w:val="00DF7911"/>
    <w:rsid w:val="00DF7FC5"/>
    <w:rsid w:val="00E00034"/>
    <w:rsid w:val="00E002DF"/>
    <w:rsid w:val="00E024D8"/>
    <w:rsid w:val="00E029FB"/>
    <w:rsid w:val="00E0359B"/>
    <w:rsid w:val="00E04842"/>
    <w:rsid w:val="00E04FF9"/>
    <w:rsid w:val="00E05640"/>
    <w:rsid w:val="00E05FE3"/>
    <w:rsid w:val="00E06450"/>
    <w:rsid w:val="00E068B9"/>
    <w:rsid w:val="00E06F86"/>
    <w:rsid w:val="00E0721B"/>
    <w:rsid w:val="00E07601"/>
    <w:rsid w:val="00E07744"/>
    <w:rsid w:val="00E1083E"/>
    <w:rsid w:val="00E10AFF"/>
    <w:rsid w:val="00E10D7C"/>
    <w:rsid w:val="00E11259"/>
    <w:rsid w:val="00E11720"/>
    <w:rsid w:val="00E12E45"/>
    <w:rsid w:val="00E132D9"/>
    <w:rsid w:val="00E13F33"/>
    <w:rsid w:val="00E1498E"/>
    <w:rsid w:val="00E15626"/>
    <w:rsid w:val="00E15CA0"/>
    <w:rsid w:val="00E162AA"/>
    <w:rsid w:val="00E16348"/>
    <w:rsid w:val="00E16598"/>
    <w:rsid w:val="00E16645"/>
    <w:rsid w:val="00E16ACB"/>
    <w:rsid w:val="00E16F18"/>
    <w:rsid w:val="00E2017F"/>
    <w:rsid w:val="00E2075A"/>
    <w:rsid w:val="00E20E1F"/>
    <w:rsid w:val="00E20E37"/>
    <w:rsid w:val="00E21402"/>
    <w:rsid w:val="00E22B0E"/>
    <w:rsid w:val="00E22D1E"/>
    <w:rsid w:val="00E23079"/>
    <w:rsid w:val="00E232C3"/>
    <w:rsid w:val="00E245CB"/>
    <w:rsid w:val="00E24DC0"/>
    <w:rsid w:val="00E24E2D"/>
    <w:rsid w:val="00E24FC7"/>
    <w:rsid w:val="00E254DF"/>
    <w:rsid w:val="00E259CD"/>
    <w:rsid w:val="00E275EF"/>
    <w:rsid w:val="00E278A4"/>
    <w:rsid w:val="00E27CF3"/>
    <w:rsid w:val="00E305FB"/>
    <w:rsid w:val="00E30FBD"/>
    <w:rsid w:val="00E3270A"/>
    <w:rsid w:val="00E32968"/>
    <w:rsid w:val="00E32CF6"/>
    <w:rsid w:val="00E34B9E"/>
    <w:rsid w:val="00E3527C"/>
    <w:rsid w:val="00E367FF"/>
    <w:rsid w:val="00E368AD"/>
    <w:rsid w:val="00E369E3"/>
    <w:rsid w:val="00E36E47"/>
    <w:rsid w:val="00E37514"/>
    <w:rsid w:val="00E37539"/>
    <w:rsid w:val="00E37A83"/>
    <w:rsid w:val="00E37C1E"/>
    <w:rsid w:val="00E37C4C"/>
    <w:rsid w:val="00E410E9"/>
    <w:rsid w:val="00E4172A"/>
    <w:rsid w:val="00E4219C"/>
    <w:rsid w:val="00E42CB7"/>
    <w:rsid w:val="00E4306D"/>
    <w:rsid w:val="00E43D88"/>
    <w:rsid w:val="00E44B94"/>
    <w:rsid w:val="00E4578B"/>
    <w:rsid w:val="00E45A18"/>
    <w:rsid w:val="00E45E6E"/>
    <w:rsid w:val="00E46D52"/>
    <w:rsid w:val="00E47243"/>
    <w:rsid w:val="00E47388"/>
    <w:rsid w:val="00E47743"/>
    <w:rsid w:val="00E5048F"/>
    <w:rsid w:val="00E50662"/>
    <w:rsid w:val="00E50E1B"/>
    <w:rsid w:val="00E51B28"/>
    <w:rsid w:val="00E51BEE"/>
    <w:rsid w:val="00E51BF1"/>
    <w:rsid w:val="00E51D39"/>
    <w:rsid w:val="00E51F01"/>
    <w:rsid w:val="00E5228A"/>
    <w:rsid w:val="00E526BC"/>
    <w:rsid w:val="00E52B7F"/>
    <w:rsid w:val="00E53892"/>
    <w:rsid w:val="00E54811"/>
    <w:rsid w:val="00E552BD"/>
    <w:rsid w:val="00E55E54"/>
    <w:rsid w:val="00E56030"/>
    <w:rsid w:val="00E56C94"/>
    <w:rsid w:val="00E607B9"/>
    <w:rsid w:val="00E60F4E"/>
    <w:rsid w:val="00E61CAB"/>
    <w:rsid w:val="00E61E7B"/>
    <w:rsid w:val="00E6411B"/>
    <w:rsid w:val="00E650FD"/>
    <w:rsid w:val="00E6619B"/>
    <w:rsid w:val="00E6649A"/>
    <w:rsid w:val="00E67252"/>
    <w:rsid w:val="00E67FC0"/>
    <w:rsid w:val="00E70377"/>
    <w:rsid w:val="00E705E6"/>
    <w:rsid w:val="00E7075B"/>
    <w:rsid w:val="00E70B95"/>
    <w:rsid w:val="00E70D3D"/>
    <w:rsid w:val="00E70F92"/>
    <w:rsid w:val="00E71834"/>
    <w:rsid w:val="00E72524"/>
    <w:rsid w:val="00E72827"/>
    <w:rsid w:val="00E74023"/>
    <w:rsid w:val="00E74962"/>
    <w:rsid w:val="00E74A58"/>
    <w:rsid w:val="00E75D90"/>
    <w:rsid w:val="00E769EB"/>
    <w:rsid w:val="00E76A7C"/>
    <w:rsid w:val="00E76AE1"/>
    <w:rsid w:val="00E77206"/>
    <w:rsid w:val="00E776A7"/>
    <w:rsid w:val="00E77AC4"/>
    <w:rsid w:val="00E77E66"/>
    <w:rsid w:val="00E8007F"/>
    <w:rsid w:val="00E803D0"/>
    <w:rsid w:val="00E8188F"/>
    <w:rsid w:val="00E8197E"/>
    <w:rsid w:val="00E8200D"/>
    <w:rsid w:val="00E82949"/>
    <w:rsid w:val="00E8298F"/>
    <w:rsid w:val="00E82A20"/>
    <w:rsid w:val="00E82D2F"/>
    <w:rsid w:val="00E82F18"/>
    <w:rsid w:val="00E836C9"/>
    <w:rsid w:val="00E83994"/>
    <w:rsid w:val="00E83E5B"/>
    <w:rsid w:val="00E843A3"/>
    <w:rsid w:val="00E8468C"/>
    <w:rsid w:val="00E84C5B"/>
    <w:rsid w:val="00E85C04"/>
    <w:rsid w:val="00E85D0E"/>
    <w:rsid w:val="00E864AA"/>
    <w:rsid w:val="00E86ACB"/>
    <w:rsid w:val="00E875DA"/>
    <w:rsid w:val="00E87C20"/>
    <w:rsid w:val="00E90C41"/>
    <w:rsid w:val="00E91ACB"/>
    <w:rsid w:val="00E928FB"/>
    <w:rsid w:val="00E931B1"/>
    <w:rsid w:val="00E93370"/>
    <w:rsid w:val="00E944AC"/>
    <w:rsid w:val="00E94733"/>
    <w:rsid w:val="00E94B18"/>
    <w:rsid w:val="00E958FC"/>
    <w:rsid w:val="00E95AFF"/>
    <w:rsid w:val="00E95DD1"/>
    <w:rsid w:val="00E968CB"/>
    <w:rsid w:val="00E96D4A"/>
    <w:rsid w:val="00E97893"/>
    <w:rsid w:val="00E97CF5"/>
    <w:rsid w:val="00EA00E1"/>
    <w:rsid w:val="00EA248C"/>
    <w:rsid w:val="00EA2820"/>
    <w:rsid w:val="00EA3B97"/>
    <w:rsid w:val="00EA3CF6"/>
    <w:rsid w:val="00EA3E35"/>
    <w:rsid w:val="00EA79F6"/>
    <w:rsid w:val="00EB0767"/>
    <w:rsid w:val="00EB0A79"/>
    <w:rsid w:val="00EB0D45"/>
    <w:rsid w:val="00EB193F"/>
    <w:rsid w:val="00EB29FA"/>
    <w:rsid w:val="00EB2C82"/>
    <w:rsid w:val="00EB2CC7"/>
    <w:rsid w:val="00EB3925"/>
    <w:rsid w:val="00EB3EF2"/>
    <w:rsid w:val="00EB403D"/>
    <w:rsid w:val="00EB422D"/>
    <w:rsid w:val="00EB4569"/>
    <w:rsid w:val="00EB4CBB"/>
    <w:rsid w:val="00EB5002"/>
    <w:rsid w:val="00EB6BAC"/>
    <w:rsid w:val="00EB6F5F"/>
    <w:rsid w:val="00EB7B53"/>
    <w:rsid w:val="00EB7C6F"/>
    <w:rsid w:val="00EC0862"/>
    <w:rsid w:val="00EC130E"/>
    <w:rsid w:val="00EC235E"/>
    <w:rsid w:val="00EC3033"/>
    <w:rsid w:val="00EC381E"/>
    <w:rsid w:val="00EC5325"/>
    <w:rsid w:val="00EC5335"/>
    <w:rsid w:val="00EC600A"/>
    <w:rsid w:val="00EC6164"/>
    <w:rsid w:val="00EC6734"/>
    <w:rsid w:val="00EC6A19"/>
    <w:rsid w:val="00EC7049"/>
    <w:rsid w:val="00EC75CA"/>
    <w:rsid w:val="00EC7831"/>
    <w:rsid w:val="00ED088D"/>
    <w:rsid w:val="00ED0AA0"/>
    <w:rsid w:val="00ED10B0"/>
    <w:rsid w:val="00ED1B22"/>
    <w:rsid w:val="00ED2237"/>
    <w:rsid w:val="00ED235B"/>
    <w:rsid w:val="00ED277C"/>
    <w:rsid w:val="00ED3084"/>
    <w:rsid w:val="00ED3D89"/>
    <w:rsid w:val="00ED4D01"/>
    <w:rsid w:val="00ED514C"/>
    <w:rsid w:val="00ED59B0"/>
    <w:rsid w:val="00ED6C97"/>
    <w:rsid w:val="00ED758E"/>
    <w:rsid w:val="00EE01EE"/>
    <w:rsid w:val="00EE05B5"/>
    <w:rsid w:val="00EE07D6"/>
    <w:rsid w:val="00EE0CC4"/>
    <w:rsid w:val="00EE18D7"/>
    <w:rsid w:val="00EE1BDB"/>
    <w:rsid w:val="00EE21B2"/>
    <w:rsid w:val="00EE260C"/>
    <w:rsid w:val="00EE2644"/>
    <w:rsid w:val="00EE2653"/>
    <w:rsid w:val="00EE3B61"/>
    <w:rsid w:val="00EE3F52"/>
    <w:rsid w:val="00EE4737"/>
    <w:rsid w:val="00EE4924"/>
    <w:rsid w:val="00EE4CF9"/>
    <w:rsid w:val="00EE53BC"/>
    <w:rsid w:val="00EE55B3"/>
    <w:rsid w:val="00EE56A1"/>
    <w:rsid w:val="00EE58D0"/>
    <w:rsid w:val="00EE5ADF"/>
    <w:rsid w:val="00EE66B0"/>
    <w:rsid w:val="00EE6827"/>
    <w:rsid w:val="00EE6C5A"/>
    <w:rsid w:val="00EE7086"/>
    <w:rsid w:val="00EE78BF"/>
    <w:rsid w:val="00EE7FDC"/>
    <w:rsid w:val="00EF134C"/>
    <w:rsid w:val="00EF173E"/>
    <w:rsid w:val="00EF347C"/>
    <w:rsid w:val="00EF37B1"/>
    <w:rsid w:val="00EF44FB"/>
    <w:rsid w:val="00EF451F"/>
    <w:rsid w:val="00EF5408"/>
    <w:rsid w:val="00EF5444"/>
    <w:rsid w:val="00EF5C18"/>
    <w:rsid w:val="00EF5DB8"/>
    <w:rsid w:val="00EF5F84"/>
    <w:rsid w:val="00EF6B99"/>
    <w:rsid w:val="00EF7048"/>
    <w:rsid w:val="00EF7131"/>
    <w:rsid w:val="00EF748F"/>
    <w:rsid w:val="00EF75B7"/>
    <w:rsid w:val="00EF7894"/>
    <w:rsid w:val="00EF7CAA"/>
    <w:rsid w:val="00F00AEA"/>
    <w:rsid w:val="00F018DE"/>
    <w:rsid w:val="00F02613"/>
    <w:rsid w:val="00F031D3"/>
    <w:rsid w:val="00F03201"/>
    <w:rsid w:val="00F0326B"/>
    <w:rsid w:val="00F04EBF"/>
    <w:rsid w:val="00F05D01"/>
    <w:rsid w:val="00F05FA7"/>
    <w:rsid w:val="00F060AE"/>
    <w:rsid w:val="00F060D1"/>
    <w:rsid w:val="00F0761B"/>
    <w:rsid w:val="00F101AD"/>
    <w:rsid w:val="00F10414"/>
    <w:rsid w:val="00F10527"/>
    <w:rsid w:val="00F10AC6"/>
    <w:rsid w:val="00F115DC"/>
    <w:rsid w:val="00F11EDD"/>
    <w:rsid w:val="00F12B54"/>
    <w:rsid w:val="00F12BA8"/>
    <w:rsid w:val="00F13B9B"/>
    <w:rsid w:val="00F13F72"/>
    <w:rsid w:val="00F147BC"/>
    <w:rsid w:val="00F1485F"/>
    <w:rsid w:val="00F14E13"/>
    <w:rsid w:val="00F14E88"/>
    <w:rsid w:val="00F15021"/>
    <w:rsid w:val="00F154BE"/>
    <w:rsid w:val="00F16A0E"/>
    <w:rsid w:val="00F16AAB"/>
    <w:rsid w:val="00F16BCE"/>
    <w:rsid w:val="00F17289"/>
    <w:rsid w:val="00F20342"/>
    <w:rsid w:val="00F20C17"/>
    <w:rsid w:val="00F21489"/>
    <w:rsid w:val="00F22915"/>
    <w:rsid w:val="00F22BD0"/>
    <w:rsid w:val="00F22E0C"/>
    <w:rsid w:val="00F2308A"/>
    <w:rsid w:val="00F240E6"/>
    <w:rsid w:val="00F255EE"/>
    <w:rsid w:val="00F2582D"/>
    <w:rsid w:val="00F25B58"/>
    <w:rsid w:val="00F25C84"/>
    <w:rsid w:val="00F261D1"/>
    <w:rsid w:val="00F26B2A"/>
    <w:rsid w:val="00F276FB"/>
    <w:rsid w:val="00F3003C"/>
    <w:rsid w:val="00F30096"/>
    <w:rsid w:val="00F30204"/>
    <w:rsid w:val="00F30856"/>
    <w:rsid w:val="00F30CCE"/>
    <w:rsid w:val="00F315D1"/>
    <w:rsid w:val="00F31E10"/>
    <w:rsid w:val="00F31FFE"/>
    <w:rsid w:val="00F32330"/>
    <w:rsid w:val="00F32969"/>
    <w:rsid w:val="00F32F00"/>
    <w:rsid w:val="00F332B8"/>
    <w:rsid w:val="00F33BB3"/>
    <w:rsid w:val="00F33C97"/>
    <w:rsid w:val="00F33E89"/>
    <w:rsid w:val="00F34C57"/>
    <w:rsid w:val="00F35014"/>
    <w:rsid w:val="00F367DD"/>
    <w:rsid w:val="00F371B5"/>
    <w:rsid w:val="00F37ED5"/>
    <w:rsid w:val="00F4018F"/>
    <w:rsid w:val="00F40963"/>
    <w:rsid w:val="00F40A84"/>
    <w:rsid w:val="00F41061"/>
    <w:rsid w:val="00F410D0"/>
    <w:rsid w:val="00F41D15"/>
    <w:rsid w:val="00F42684"/>
    <w:rsid w:val="00F427F1"/>
    <w:rsid w:val="00F43BE6"/>
    <w:rsid w:val="00F44155"/>
    <w:rsid w:val="00F4446C"/>
    <w:rsid w:val="00F4475A"/>
    <w:rsid w:val="00F448D1"/>
    <w:rsid w:val="00F44ED6"/>
    <w:rsid w:val="00F462BC"/>
    <w:rsid w:val="00F46337"/>
    <w:rsid w:val="00F46B87"/>
    <w:rsid w:val="00F47151"/>
    <w:rsid w:val="00F47AFD"/>
    <w:rsid w:val="00F47F1E"/>
    <w:rsid w:val="00F47F4F"/>
    <w:rsid w:val="00F5043D"/>
    <w:rsid w:val="00F505D5"/>
    <w:rsid w:val="00F50F5C"/>
    <w:rsid w:val="00F51039"/>
    <w:rsid w:val="00F511C0"/>
    <w:rsid w:val="00F51B64"/>
    <w:rsid w:val="00F522AC"/>
    <w:rsid w:val="00F522F8"/>
    <w:rsid w:val="00F52DB8"/>
    <w:rsid w:val="00F53B04"/>
    <w:rsid w:val="00F54064"/>
    <w:rsid w:val="00F54102"/>
    <w:rsid w:val="00F541EF"/>
    <w:rsid w:val="00F5508F"/>
    <w:rsid w:val="00F5545C"/>
    <w:rsid w:val="00F5582C"/>
    <w:rsid w:val="00F5756A"/>
    <w:rsid w:val="00F575D1"/>
    <w:rsid w:val="00F612D2"/>
    <w:rsid w:val="00F61527"/>
    <w:rsid w:val="00F6191E"/>
    <w:rsid w:val="00F62170"/>
    <w:rsid w:val="00F627BE"/>
    <w:rsid w:val="00F627D5"/>
    <w:rsid w:val="00F63EC6"/>
    <w:rsid w:val="00F64742"/>
    <w:rsid w:val="00F647CC"/>
    <w:rsid w:val="00F650DC"/>
    <w:rsid w:val="00F655F3"/>
    <w:rsid w:val="00F659C2"/>
    <w:rsid w:val="00F6665E"/>
    <w:rsid w:val="00F6678C"/>
    <w:rsid w:val="00F668F5"/>
    <w:rsid w:val="00F67885"/>
    <w:rsid w:val="00F67901"/>
    <w:rsid w:val="00F67DBB"/>
    <w:rsid w:val="00F7043D"/>
    <w:rsid w:val="00F70950"/>
    <w:rsid w:val="00F70B90"/>
    <w:rsid w:val="00F7139F"/>
    <w:rsid w:val="00F71402"/>
    <w:rsid w:val="00F71523"/>
    <w:rsid w:val="00F71982"/>
    <w:rsid w:val="00F71EC5"/>
    <w:rsid w:val="00F7256D"/>
    <w:rsid w:val="00F72BDC"/>
    <w:rsid w:val="00F732BD"/>
    <w:rsid w:val="00F73B40"/>
    <w:rsid w:val="00F73FAF"/>
    <w:rsid w:val="00F745A9"/>
    <w:rsid w:val="00F7502D"/>
    <w:rsid w:val="00F76350"/>
    <w:rsid w:val="00F771B1"/>
    <w:rsid w:val="00F77760"/>
    <w:rsid w:val="00F80043"/>
    <w:rsid w:val="00F80266"/>
    <w:rsid w:val="00F803E4"/>
    <w:rsid w:val="00F80FD1"/>
    <w:rsid w:val="00F817A8"/>
    <w:rsid w:val="00F81F13"/>
    <w:rsid w:val="00F82315"/>
    <w:rsid w:val="00F828A8"/>
    <w:rsid w:val="00F82AEF"/>
    <w:rsid w:val="00F83690"/>
    <w:rsid w:val="00F8369E"/>
    <w:rsid w:val="00F838A5"/>
    <w:rsid w:val="00F8446D"/>
    <w:rsid w:val="00F8489B"/>
    <w:rsid w:val="00F84968"/>
    <w:rsid w:val="00F84D72"/>
    <w:rsid w:val="00F85889"/>
    <w:rsid w:val="00F859BC"/>
    <w:rsid w:val="00F85B18"/>
    <w:rsid w:val="00F85FEB"/>
    <w:rsid w:val="00F86148"/>
    <w:rsid w:val="00F8621C"/>
    <w:rsid w:val="00F86828"/>
    <w:rsid w:val="00F86D39"/>
    <w:rsid w:val="00F86F07"/>
    <w:rsid w:val="00F872E0"/>
    <w:rsid w:val="00F9030A"/>
    <w:rsid w:val="00F9073F"/>
    <w:rsid w:val="00F90EC1"/>
    <w:rsid w:val="00F90F58"/>
    <w:rsid w:val="00F91515"/>
    <w:rsid w:val="00F923E3"/>
    <w:rsid w:val="00F924EA"/>
    <w:rsid w:val="00F92B9A"/>
    <w:rsid w:val="00F92DDD"/>
    <w:rsid w:val="00F93134"/>
    <w:rsid w:val="00F931D2"/>
    <w:rsid w:val="00F9332F"/>
    <w:rsid w:val="00F936B8"/>
    <w:rsid w:val="00F9399E"/>
    <w:rsid w:val="00F9409E"/>
    <w:rsid w:val="00F9432F"/>
    <w:rsid w:val="00F94BB1"/>
    <w:rsid w:val="00F9509B"/>
    <w:rsid w:val="00F952DC"/>
    <w:rsid w:val="00F9680B"/>
    <w:rsid w:val="00F96989"/>
    <w:rsid w:val="00F96A82"/>
    <w:rsid w:val="00F96FE2"/>
    <w:rsid w:val="00F970DA"/>
    <w:rsid w:val="00F97645"/>
    <w:rsid w:val="00F9788D"/>
    <w:rsid w:val="00F97C27"/>
    <w:rsid w:val="00FA19ED"/>
    <w:rsid w:val="00FA1C09"/>
    <w:rsid w:val="00FA1F2C"/>
    <w:rsid w:val="00FA3797"/>
    <w:rsid w:val="00FA42CD"/>
    <w:rsid w:val="00FA5430"/>
    <w:rsid w:val="00FA549D"/>
    <w:rsid w:val="00FA5998"/>
    <w:rsid w:val="00FA63B4"/>
    <w:rsid w:val="00FA6919"/>
    <w:rsid w:val="00FA7472"/>
    <w:rsid w:val="00FA7567"/>
    <w:rsid w:val="00FA75FC"/>
    <w:rsid w:val="00FA7CCA"/>
    <w:rsid w:val="00FA7EA4"/>
    <w:rsid w:val="00FA7EFC"/>
    <w:rsid w:val="00FB0EA1"/>
    <w:rsid w:val="00FB1059"/>
    <w:rsid w:val="00FB1E37"/>
    <w:rsid w:val="00FB25D7"/>
    <w:rsid w:val="00FB2D5A"/>
    <w:rsid w:val="00FB30DB"/>
    <w:rsid w:val="00FB37D1"/>
    <w:rsid w:val="00FB3A8E"/>
    <w:rsid w:val="00FB3EDD"/>
    <w:rsid w:val="00FB3F8B"/>
    <w:rsid w:val="00FB4344"/>
    <w:rsid w:val="00FB59FF"/>
    <w:rsid w:val="00FB5B8B"/>
    <w:rsid w:val="00FB5C11"/>
    <w:rsid w:val="00FB61E8"/>
    <w:rsid w:val="00FB68FD"/>
    <w:rsid w:val="00FB788B"/>
    <w:rsid w:val="00FB7A56"/>
    <w:rsid w:val="00FB7BC2"/>
    <w:rsid w:val="00FB7EA1"/>
    <w:rsid w:val="00FC0D66"/>
    <w:rsid w:val="00FC0D77"/>
    <w:rsid w:val="00FC1B51"/>
    <w:rsid w:val="00FC2558"/>
    <w:rsid w:val="00FC3152"/>
    <w:rsid w:val="00FC442E"/>
    <w:rsid w:val="00FC4B49"/>
    <w:rsid w:val="00FC50CB"/>
    <w:rsid w:val="00FC51C3"/>
    <w:rsid w:val="00FC63EA"/>
    <w:rsid w:val="00FC6E1D"/>
    <w:rsid w:val="00FC7C95"/>
    <w:rsid w:val="00FC7E72"/>
    <w:rsid w:val="00FD03BA"/>
    <w:rsid w:val="00FD04C2"/>
    <w:rsid w:val="00FD05EB"/>
    <w:rsid w:val="00FD0C5B"/>
    <w:rsid w:val="00FD0D06"/>
    <w:rsid w:val="00FD17BE"/>
    <w:rsid w:val="00FD1A92"/>
    <w:rsid w:val="00FD2A56"/>
    <w:rsid w:val="00FD2C25"/>
    <w:rsid w:val="00FD34CE"/>
    <w:rsid w:val="00FD4D54"/>
    <w:rsid w:val="00FD58FC"/>
    <w:rsid w:val="00FD6FC6"/>
    <w:rsid w:val="00FD7004"/>
    <w:rsid w:val="00FD7100"/>
    <w:rsid w:val="00FD73E3"/>
    <w:rsid w:val="00FD7B4C"/>
    <w:rsid w:val="00FD7CA9"/>
    <w:rsid w:val="00FE1512"/>
    <w:rsid w:val="00FE1C50"/>
    <w:rsid w:val="00FE20EA"/>
    <w:rsid w:val="00FE2226"/>
    <w:rsid w:val="00FE25ED"/>
    <w:rsid w:val="00FE2EEA"/>
    <w:rsid w:val="00FE3726"/>
    <w:rsid w:val="00FE3F28"/>
    <w:rsid w:val="00FE3FFF"/>
    <w:rsid w:val="00FE413D"/>
    <w:rsid w:val="00FE4680"/>
    <w:rsid w:val="00FE4A8C"/>
    <w:rsid w:val="00FE4AD4"/>
    <w:rsid w:val="00FE4D4D"/>
    <w:rsid w:val="00FE524C"/>
    <w:rsid w:val="00FE5448"/>
    <w:rsid w:val="00FE5BA6"/>
    <w:rsid w:val="00FE60D4"/>
    <w:rsid w:val="00FE6AB0"/>
    <w:rsid w:val="00FE7696"/>
    <w:rsid w:val="00FE7A96"/>
    <w:rsid w:val="00FF0736"/>
    <w:rsid w:val="00FF0BCD"/>
    <w:rsid w:val="00FF1166"/>
    <w:rsid w:val="00FF11FF"/>
    <w:rsid w:val="00FF1408"/>
    <w:rsid w:val="00FF26D4"/>
    <w:rsid w:val="00FF2A30"/>
    <w:rsid w:val="00FF358D"/>
    <w:rsid w:val="00FF43F3"/>
    <w:rsid w:val="00FF5AA7"/>
    <w:rsid w:val="00FF60B2"/>
    <w:rsid w:val="00FF6B14"/>
    <w:rsid w:val="00FF714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v:textbox inset="5.85pt,.7pt,5.85pt,.7pt"/>
    </o:shapedefaults>
    <o:shapelayout v:ext="edit">
      <o:idmap v:ext="edit" data="1"/>
      <o:rules v:ext="edit">
        <o:r id="V:Rule21" type="connector" idref="#AutoShape 150"/>
        <o:r id="V:Rule22" type="connector" idref="#AutoShape 144"/>
        <o:r id="V:Rule23" type="connector" idref="#AutoShape 127"/>
        <o:r id="V:Rule24" type="connector" idref="#AutoShape 110"/>
        <o:r id="V:Rule25" type="connector" idref="#AutoShape 122"/>
        <o:r id="V:Rule26" type="connector" idref="#AutoShape 149"/>
        <o:r id="V:Rule27" type="connector" idref="#AutoShape 77"/>
        <o:r id="V:Rule28" type="connector" idref="#AutoShape 139"/>
        <o:r id="V:Rule29" type="connector" idref="#AutoShape 76"/>
        <o:r id="V:Rule30" type="connector" idref="#AutoShape 125"/>
        <o:r id="V:Rule31" type="connector" idref="#AutoShape 143"/>
        <o:r id="V:Rule32" type="connector" idref="#AutoShape 140"/>
        <o:r id="V:Rule33" type="connector" idref="#AutoShape 75"/>
        <o:r id="V:Rule34" type="connector" idref="#AutoShape 142"/>
        <o:r id="V:Rule35" type="connector" idref="#AutoShape 123"/>
        <o:r id="V:Rule36" type="connector" idref="#AutoShape 79"/>
        <o:r id="V:Rule37" type="connector" idref="#AutoShape 126"/>
        <o:r id="V:Rule38" type="connector" idref="#AutoShape 78"/>
        <o:r id="V:Rule39" type="connector" idref="#AutoShape 124"/>
        <o:r id="V:Rule40" type="connector" idref="#AutoShape 7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MS Gothic"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qFormat="1"/>
    <w:lsdException w:name="List Bullet" w:uiPriority="0" w:qFormat="1"/>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BB3"/>
    <w:pPr>
      <w:widowControl w:val="0"/>
      <w:ind w:left="420"/>
      <w:jc w:val="both"/>
    </w:pPr>
    <w:rPr>
      <w:kern w:val="2"/>
      <w:sz w:val="21"/>
      <w:szCs w:val="21"/>
      <w:lang w:eastAsia="ja-JP"/>
    </w:rPr>
  </w:style>
  <w:style w:type="paragraph" w:styleId="Heading1">
    <w:name w:val="heading 1"/>
    <w:next w:val="Normal"/>
    <w:link w:val="Heading1Char"/>
    <w:qFormat/>
    <w:rsid w:val="00A74998"/>
    <w:pPr>
      <w:keepNext/>
      <w:pageBreakBefore/>
      <w:numPr>
        <w:numId w:val="1"/>
      </w:numPr>
      <w:snapToGrid w:val="0"/>
      <w:spacing w:afterLines="100"/>
      <w:outlineLvl w:val="0"/>
    </w:pPr>
    <w:rPr>
      <w:b/>
      <w:kern w:val="2"/>
      <w:sz w:val="28"/>
      <w:szCs w:val="24"/>
      <w:lang w:val="fr-FR" w:eastAsia="fr-FR"/>
    </w:rPr>
  </w:style>
  <w:style w:type="paragraph" w:styleId="Heading2">
    <w:name w:val="heading 2"/>
    <w:aliases w:val="Paranum"/>
    <w:next w:val="Normal"/>
    <w:link w:val="Heading2Char"/>
    <w:qFormat/>
    <w:rsid w:val="00A74998"/>
    <w:pPr>
      <w:keepNext/>
      <w:numPr>
        <w:ilvl w:val="1"/>
        <w:numId w:val="1"/>
      </w:numPr>
      <w:snapToGrid w:val="0"/>
      <w:spacing w:afterLines="50"/>
      <w:outlineLvl w:val="1"/>
    </w:pPr>
    <w:rPr>
      <w:rFonts w:cs="Arial"/>
      <w:b/>
      <w:bCs/>
      <w:iCs/>
      <w:kern w:val="2"/>
      <w:sz w:val="24"/>
      <w:szCs w:val="28"/>
      <w:lang w:val="fr-FR" w:eastAsia="zh-CN"/>
    </w:rPr>
  </w:style>
  <w:style w:type="paragraph" w:styleId="Heading3">
    <w:name w:val="heading 3"/>
    <w:next w:val="Normal"/>
    <w:link w:val="Heading3Char"/>
    <w:qFormat/>
    <w:rsid w:val="00E44B94"/>
    <w:pPr>
      <w:keepNext/>
      <w:numPr>
        <w:ilvl w:val="2"/>
        <w:numId w:val="1"/>
      </w:numPr>
      <w:snapToGrid w:val="0"/>
      <w:spacing w:afterLines="50"/>
      <w:outlineLvl w:val="2"/>
    </w:pPr>
    <w:rPr>
      <w:b/>
      <w:iCs/>
      <w:kern w:val="2"/>
      <w:sz w:val="22"/>
      <w:szCs w:val="24"/>
      <w:lang w:val="fr-FR" w:eastAsia="fr-FR"/>
    </w:rPr>
  </w:style>
  <w:style w:type="paragraph" w:styleId="Heading4">
    <w:name w:val="heading 4"/>
    <w:basedOn w:val="Normal"/>
    <w:next w:val="Normal"/>
    <w:link w:val="Heading4Char"/>
    <w:unhideWhenUsed/>
    <w:qFormat/>
    <w:rsid w:val="00B9773C"/>
    <w:pPr>
      <w:keepNext/>
      <w:numPr>
        <w:numId w:val="9"/>
      </w:numPr>
      <w:tabs>
        <w:tab w:val="left" w:pos="210"/>
        <w:tab w:val="left" w:pos="525"/>
      </w:tabs>
      <w:outlineLvl w:val="3"/>
    </w:pPr>
    <w:rPr>
      <w:rFonts w:cs="Arial"/>
      <w:b/>
      <w:bCs/>
      <w:kern w:val="0"/>
      <w:sz w:val="22"/>
      <w:szCs w:val="24"/>
    </w:rPr>
  </w:style>
  <w:style w:type="paragraph" w:styleId="Heading5">
    <w:name w:val="heading 5"/>
    <w:basedOn w:val="Heading4"/>
    <w:next w:val="Normal"/>
    <w:link w:val="Heading5Char"/>
    <w:qFormat/>
    <w:rsid w:val="009A1DC7"/>
    <w:pPr>
      <w:numPr>
        <w:numId w:val="35"/>
      </w:numPr>
      <w:tabs>
        <w:tab w:val="clear" w:pos="525"/>
        <w:tab w:val="left" w:pos="735"/>
      </w:tabs>
      <w:outlineLvl w:val="4"/>
    </w:pPr>
    <w:rPr>
      <w:b w:val="0"/>
    </w:rPr>
  </w:style>
  <w:style w:type="paragraph" w:styleId="Heading6">
    <w:name w:val="heading 6"/>
    <w:basedOn w:val="Normal"/>
    <w:next w:val="Normal"/>
    <w:link w:val="Heading6Char"/>
    <w:qFormat/>
    <w:rsid w:val="00E44B94"/>
    <w:pPr>
      <w:keepNext/>
      <w:outlineLvl w:val="5"/>
    </w:pPr>
    <w:rPr>
      <w:rFonts w:eastAsia="MS PGothic"/>
      <w:szCs w:val="32"/>
      <w:u w:val="single"/>
    </w:rPr>
  </w:style>
  <w:style w:type="paragraph" w:styleId="Heading7">
    <w:name w:val="heading 7"/>
    <w:basedOn w:val="Normal"/>
    <w:next w:val="Normal"/>
    <w:link w:val="Heading7Char"/>
    <w:qFormat/>
    <w:rsid w:val="00E44B94"/>
    <w:pPr>
      <w:spacing w:beforeLines="50" w:afterLines="100"/>
      <w:outlineLvl w:val="6"/>
    </w:pPr>
    <w:rPr>
      <w:rFonts w:cs="Arial"/>
      <w:b/>
      <w:kern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ＰＡＤＥＣＯ"/>
    <w:basedOn w:val="TableNormal"/>
    <w:uiPriority w:val="59"/>
    <w:rsid w:val="00D75F19"/>
    <w:rPr>
      <w:rFonts w:ascii="Arial Narrow" w:eastAsia="Arial Narrow" w:hAnsi="Arial Narrow" w:cs="Arial Narrow"/>
      <w:sz w:val="22"/>
      <w:szCs w:val="22"/>
    </w:rPr>
    <w:tblPr>
      <w:jc w:val="center"/>
      <w:tblInd w:w="0" w:type="dxa"/>
      <w:tblBorders>
        <w:top w:val="single" w:sz="12" w:space="0" w:color="auto"/>
        <w:bottom w:val="single" w:sz="12" w:space="0" w:color="auto"/>
        <w:insideH w:val="single" w:sz="4" w:space="0" w:color="auto"/>
        <w:insideV w:val="dotted" w:sz="4" w:space="0" w:color="auto"/>
      </w:tblBorders>
      <w:tblCellMar>
        <w:top w:w="0" w:type="dxa"/>
        <w:left w:w="108" w:type="dxa"/>
        <w:bottom w:w="0" w:type="dxa"/>
        <w:right w:w="108" w:type="dxa"/>
      </w:tblCellMar>
    </w:tblPr>
    <w:trPr>
      <w:jc w:val="center"/>
    </w:trPr>
    <w:tcPr>
      <w:vAlign w:val="center"/>
    </w:tcPr>
    <w:tblStylePr w:type="firstRow">
      <w:tblPr/>
      <w:tcPr>
        <w:tcBorders>
          <w:top w:val="single" w:sz="12" w:space="0" w:color="auto"/>
          <w:left w:val="nil"/>
          <w:bottom w:val="double" w:sz="4" w:space="0" w:color="auto"/>
          <w:right w:val="nil"/>
          <w:insideH w:val="nil"/>
          <w:insideV w:val="dotted" w:sz="4" w:space="0" w:color="auto"/>
          <w:tl2br w:val="nil"/>
          <w:tr2bl w:val="nil"/>
        </w:tcBorders>
      </w:tcPr>
    </w:tblStylePr>
  </w:style>
  <w:style w:type="character" w:customStyle="1" w:styleId="Heading1Char">
    <w:name w:val="Heading 1 Char"/>
    <w:basedOn w:val="DefaultParagraphFont"/>
    <w:link w:val="Heading1"/>
    <w:rsid w:val="00A74998"/>
    <w:rPr>
      <w:b/>
      <w:kern w:val="2"/>
      <w:sz w:val="28"/>
      <w:szCs w:val="24"/>
      <w:lang w:val="fr-FR" w:eastAsia="fr-FR" w:bidi="ar-SA"/>
    </w:rPr>
  </w:style>
  <w:style w:type="character" w:customStyle="1" w:styleId="Heading2Char">
    <w:name w:val="Heading 2 Char"/>
    <w:aliases w:val="Paranum Char"/>
    <w:basedOn w:val="DefaultParagraphFont"/>
    <w:link w:val="Heading2"/>
    <w:rsid w:val="00A74998"/>
    <w:rPr>
      <w:rFonts w:cs="Arial"/>
      <w:b/>
      <w:bCs/>
      <w:iCs/>
      <w:kern w:val="2"/>
      <w:sz w:val="24"/>
      <w:szCs w:val="28"/>
      <w:lang w:val="fr-FR" w:eastAsia="zh-CN" w:bidi="ar-SA"/>
    </w:rPr>
  </w:style>
  <w:style w:type="character" w:customStyle="1" w:styleId="Heading3Char">
    <w:name w:val="Heading 3 Char"/>
    <w:basedOn w:val="DefaultParagraphFont"/>
    <w:link w:val="Heading3"/>
    <w:rsid w:val="00E44B94"/>
    <w:rPr>
      <w:b/>
      <w:iCs/>
      <w:kern w:val="2"/>
      <w:sz w:val="22"/>
      <w:szCs w:val="24"/>
      <w:lang w:val="fr-FR" w:eastAsia="fr-FR" w:bidi="ar-SA"/>
    </w:rPr>
  </w:style>
  <w:style w:type="character" w:customStyle="1" w:styleId="Heading4Char">
    <w:name w:val="Heading 4 Char"/>
    <w:basedOn w:val="DefaultParagraphFont"/>
    <w:link w:val="Heading4"/>
    <w:rsid w:val="00B9773C"/>
    <w:rPr>
      <w:rFonts w:cs="Arial"/>
      <w:b/>
      <w:bCs/>
      <w:kern w:val="0"/>
      <w:sz w:val="22"/>
    </w:rPr>
  </w:style>
  <w:style w:type="character" w:customStyle="1" w:styleId="Heading5Char">
    <w:name w:val="Heading 5 Char"/>
    <w:basedOn w:val="DefaultParagraphFont"/>
    <w:link w:val="Heading5"/>
    <w:rsid w:val="009A1DC7"/>
    <w:rPr>
      <w:rFonts w:cs="Arial"/>
      <w:bCs/>
      <w:kern w:val="0"/>
      <w:sz w:val="22"/>
    </w:rPr>
  </w:style>
  <w:style w:type="character" w:customStyle="1" w:styleId="Heading6Char">
    <w:name w:val="Heading 6 Char"/>
    <w:basedOn w:val="DefaultParagraphFont"/>
    <w:link w:val="Heading6"/>
    <w:rsid w:val="00E44B94"/>
    <w:rPr>
      <w:rFonts w:ascii="Arial" w:eastAsia="MS PGothic" w:hAnsi="Arial"/>
      <w:kern w:val="2"/>
      <w:sz w:val="21"/>
      <w:szCs w:val="32"/>
      <w:u w:val="single"/>
    </w:rPr>
  </w:style>
  <w:style w:type="character" w:customStyle="1" w:styleId="Heading7Char">
    <w:name w:val="Heading 7 Char"/>
    <w:basedOn w:val="DefaultParagraphFont"/>
    <w:link w:val="Heading7"/>
    <w:rsid w:val="00E44B94"/>
    <w:rPr>
      <w:rFonts w:ascii="Arial" w:hAnsi="Arial" w:cs="Arial"/>
      <w:b/>
      <w:sz w:val="24"/>
      <w:szCs w:val="24"/>
    </w:rPr>
  </w:style>
  <w:style w:type="paragraph" w:styleId="Caption">
    <w:name w:val="caption"/>
    <w:aliases w:val="AICD,図表タイトル"/>
    <w:next w:val="Normal"/>
    <w:link w:val="CaptionChar"/>
    <w:uiPriority w:val="99"/>
    <w:unhideWhenUsed/>
    <w:qFormat/>
    <w:rsid w:val="00E44B94"/>
    <w:pPr>
      <w:snapToGrid w:val="0"/>
      <w:spacing w:afterLines="50"/>
      <w:jc w:val="center"/>
    </w:pPr>
    <w:rPr>
      <w:b/>
      <w:bCs/>
      <w:kern w:val="2"/>
      <w:sz w:val="22"/>
      <w:szCs w:val="21"/>
      <w:lang w:val="fr-FR" w:eastAsia="fr-FR"/>
    </w:rPr>
  </w:style>
  <w:style w:type="paragraph" w:styleId="Title">
    <w:name w:val="Title"/>
    <w:basedOn w:val="Normal"/>
    <w:link w:val="TitleChar"/>
    <w:qFormat/>
    <w:rsid w:val="00E44B94"/>
    <w:pPr>
      <w:bidi/>
      <w:spacing w:before="240" w:after="240"/>
    </w:pPr>
    <w:rPr>
      <w:rFonts w:cs="arabswell_1"/>
      <w:b/>
      <w:bCs/>
      <w:color w:val="CC1906"/>
      <w:kern w:val="0"/>
      <w:sz w:val="36"/>
      <w:szCs w:val="36"/>
      <w:lang w:val="fr-FR" w:eastAsia="fr-FR" w:bidi="ar-MA"/>
    </w:rPr>
  </w:style>
  <w:style w:type="character" w:customStyle="1" w:styleId="TitleChar">
    <w:name w:val="Title Char"/>
    <w:basedOn w:val="DefaultParagraphFont"/>
    <w:link w:val="Title"/>
    <w:rsid w:val="00E44B94"/>
    <w:rPr>
      <w:rFonts w:cs="arabswell_1"/>
      <w:b/>
      <w:bCs/>
      <w:color w:val="CC1906"/>
      <w:sz w:val="36"/>
      <w:szCs w:val="36"/>
      <w:lang w:val="fr-FR" w:eastAsia="fr-FR" w:bidi="ar-MA"/>
    </w:rPr>
  </w:style>
  <w:style w:type="paragraph" w:customStyle="1" w:styleId="Paragraphedeliste">
    <w:name w:val="Paragraphe de liste"/>
    <w:basedOn w:val="Normal"/>
    <w:qFormat/>
    <w:rsid w:val="00E44B94"/>
    <w:pPr>
      <w:ind w:left="708"/>
    </w:pPr>
  </w:style>
  <w:style w:type="paragraph" w:customStyle="1" w:styleId="a">
    <w:name w:val="名無し"/>
    <w:basedOn w:val="Heading4"/>
    <w:link w:val="a0"/>
    <w:qFormat/>
    <w:rsid w:val="00E44B94"/>
    <w:pPr>
      <w:numPr>
        <w:numId w:val="0"/>
      </w:numPr>
      <w:snapToGrid w:val="0"/>
      <w:spacing w:afterLines="50"/>
      <w:jc w:val="left"/>
    </w:pPr>
  </w:style>
  <w:style w:type="character" w:customStyle="1" w:styleId="a0">
    <w:name w:val="名無し (文字)"/>
    <w:basedOn w:val="Heading4Char"/>
    <w:link w:val="a"/>
    <w:rsid w:val="00E44B94"/>
    <w:rPr>
      <w:rFonts w:eastAsia="MS Gothic" w:cs="Arial"/>
      <w:b/>
      <w:bCs/>
      <w:kern w:val="0"/>
      <w:sz w:val="22"/>
    </w:rPr>
  </w:style>
  <w:style w:type="table" w:customStyle="1" w:styleId="a1">
    <w:name w:val="パデコ標準"/>
    <w:basedOn w:val="TableNormal"/>
    <w:uiPriority w:val="99"/>
    <w:qFormat/>
    <w:rsid w:val="00FA75FC"/>
    <w:tblPr>
      <w:jc w:val="center"/>
      <w:tblInd w:w="0" w:type="dxa"/>
      <w:tblBorders>
        <w:top w:val="single" w:sz="12" w:space="0" w:color="auto"/>
        <w:bottom w:val="single" w:sz="12" w:space="0" w:color="auto"/>
        <w:insideH w:val="single" w:sz="4" w:space="0" w:color="auto"/>
        <w:insideV w:val="dotted" w:sz="4" w:space="0" w:color="auto"/>
      </w:tblBorders>
      <w:tblCellMar>
        <w:top w:w="0" w:type="dxa"/>
        <w:left w:w="108" w:type="dxa"/>
        <w:bottom w:w="0" w:type="dxa"/>
        <w:right w:w="108" w:type="dxa"/>
      </w:tblCellMar>
    </w:tblPr>
    <w:trPr>
      <w:jc w:val="center"/>
    </w:trPr>
    <w:tblStylePr w:type="firstRow">
      <w:tblPr/>
      <w:tcPr>
        <w:tcBorders>
          <w:top w:val="single" w:sz="12" w:space="0" w:color="auto"/>
          <w:left w:val="nil"/>
          <w:bottom w:val="double" w:sz="4" w:space="0" w:color="auto"/>
          <w:right w:val="nil"/>
          <w:insideH w:val="nil"/>
          <w:insideV w:val="dotted" w:sz="4" w:space="0" w:color="auto"/>
          <w:tl2br w:val="nil"/>
          <w:tr2bl w:val="nil"/>
        </w:tcBorders>
        <w:vAlign w:val="center"/>
      </w:tcPr>
    </w:tblStylePr>
  </w:style>
  <w:style w:type="table" w:customStyle="1" w:styleId="10">
    <w:name w:val="スタイル1"/>
    <w:basedOn w:val="TableNormal"/>
    <w:uiPriority w:val="99"/>
    <w:qFormat/>
    <w:rsid w:val="00DB39FA"/>
    <w:tblPr>
      <w:tblInd w:w="0" w:type="dxa"/>
      <w:tblBorders>
        <w:top w:val="single" w:sz="12" w:space="0" w:color="auto"/>
        <w:bottom w:val="single" w:sz="12" w:space="0" w:color="auto"/>
        <w:insideH w:val="single" w:sz="4" w:space="0" w:color="auto"/>
        <w:insideV w:val="dotted" w:sz="4" w:space="0" w:color="auto"/>
      </w:tblBorders>
      <w:tblCellMar>
        <w:top w:w="0" w:type="dxa"/>
        <w:left w:w="108" w:type="dxa"/>
        <w:bottom w:w="0" w:type="dxa"/>
        <w:right w:w="108" w:type="dxa"/>
      </w:tblCellMar>
    </w:tblPr>
    <w:tblStylePr w:type="firstRow">
      <w:tblPr/>
      <w:tcPr>
        <w:tcBorders>
          <w:top w:val="single" w:sz="12" w:space="0" w:color="auto"/>
          <w:left w:val="nil"/>
          <w:bottom w:val="double" w:sz="4" w:space="0" w:color="auto"/>
          <w:right w:val="nil"/>
          <w:insideH w:val="nil"/>
          <w:insideV w:val="dotted" w:sz="4" w:space="0" w:color="auto"/>
          <w:tl2br w:val="nil"/>
          <w:tr2bl w:val="nil"/>
        </w:tcBorders>
      </w:tcPr>
    </w:tblStylePr>
  </w:style>
  <w:style w:type="character" w:styleId="Strong">
    <w:name w:val="Strong"/>
    <w:aliases w:val="大タイトル"/>
    <w:basedOn w:val="DefaultParagraphFont"/>
    <w:qFormat/>
    <w:rsid w:val="00E44B94"/>
    <w:rPr>
      <w:b/>
      <w:bCs/>
    </w:rPr>
  </w:style>
  <w:style w:type="paragraph" w:styleId="ListParagraph">
    <w:name w:val="List Paragraph"/>
    <w:basedOn w:val="Normal"/>
    <w:uiPriority w:val="34"/>
    <w:qFormat/>
    <w:rsid w:val="00E44B94"/>
    <w:pPr>
      <w:ind w:leftChars="400" w:left="840"/>
    </w:pPr>
  </w:style>
  <w:style w:type="paragraph" w:styleId="Header">
    <w:name w:val="header"/>
    <w:basedOn w:val="Normal"/>
    <w:link w:val="HeaderChar"/>
    <w:unhideWhenUsed/>
    <w:rsid w:val="0051456C"/>
    <w:pPr>
      <w:tabs>
        <w:tab w:val="center" w:pos="4252"/>
        <w:tab w:val="right" w:pos="8504"/>
      </w:tabs>
      <w:snapToGrid w:val="0"/>
    </w:pPr>
  </w:style>
  <w:style w:type="character" w:customStyle="1" w:styleId="HeaderChar">
    <w:name w:val="Header Char"/>
    <w:basedOn w:val="DefaultParagraphFont"/>
    <w:link w:val="Header"/>
    <w:rsid w:val="0051456C"/>
    <w:rPr>
      <w:szCs w:val="21"/>
    </w:rPr>
  </w:style>
  <w:style w:type="paragraph" w:styleId="Footer">
    <w:name w:val="footer"/>
    <w:basedOn w:val="Normal"/>
    <w:link w:val="FooterChar"/>
    <w:uiPriority w:val="99"/>
    <w:unhideWhenUsed/>
    <w:rsid w:val="0051456C"/>
    <w:pPr>
      <w:tabs>
        <w:tab w:val="center" w:pos="4252"/>
        <w:tab w:val="right" w:pos="8504"/>
      </w:tabs>
      <w:snapToGrid w:val="0"/>
    </w:pPr>
  </w:style>
  <w:style w:type="character" w:customStyle="1" w:styleId="FooterChar">
    <w:name w:val="Footer Char"/>
    <w:basedOn w:val="DefaultParagraphFont"/>
    <w:link w:val="Footer"/>
    <w:uiPriority w:val="99"/>
    <w:rsid w:val="0051456C"/>
    <w:rPr>
      <w:szCs w:val="21"/>
    </w:rPr>
  </w:style>
  <w:style w:type="paragraph" w:styleId="BalloonText">
    <w:name w:val="Balloon Text"/>
    <w:basedOn w:val="Normal"/>
    <w:link w:val="BalloonTextChar"/>
    <w:uiPriority w:val="99"/>
    <w:semiHidden/>
    <w:unhideWhenUsed/>
    <w:rsid w:val="0051456C"/>
    <w:rPr>
      <w:rFonts w:cs="Vrinda"/>
      <w:sz w:val="18"/>
      <w:szCs w:val="18"/>
    </w:rPr>
  </w:style>
  <w:style w:type="character" w:customStyle="1" w:styleId="BalloonTextChar">
    <w:name w:val="Balloon Text Char"/>
    <w:basedOn w:val="DefaultParagraphFont"/>
    <w:link w:val="BalloonText"/>
    <w:uiPriority w:val="99"/>
    <w:semiHidden/>
    <w:rsid w:val="0051456C"/>
    <w:rPr>
      <w:rFonts w:ascii="Arial" w:eastAsia="MS Gothic" w:hAnsi="Arial" w:cs="Vrinda"/>
      <w:sz w:val="18"/>
      <w:szCs w:val="18"/>
    </w:rPr>
  </w:style>
  <w:style w:type="paragraph" w:styleId="BodyText">
    <w:name w:val="Body Text"/>
    <w:basedOn w:val="Normal"/>
    <w:link w:val="BodyTextChar"/>
    <w:qFormat/>
    <w:rsid w:val="00D77E41"/>
    <w:pPr>
      <w:widowControl/>
      <w:ind w:firstLineChars="100" w:firstLine="210"/>
    </w:pPr>
    <w:rPr>
      <w:rFonts w:ascii="Times New Roman" w:eastAsia="MS Mincho" w:hAnsi="Times New Roman"/>
      <w:szCs w:val="24"/>
    </w:rPr>
  </w:style>
  <w:style w:type="character" w:customStyle="1" w:styleId="BodyTextChar">
    <w:name w:val="Body Text Char"/>
    <w:basedOn w:val="DefaultParagraphFont"/>
    <w:link w:val="BodyText"/>
    <w:rsid w:val="00D77E41"/>
    <w:rPr>
      <w:rFonts w:ascii="Times New Roman" w:eastAsia="MS Mincho" w:hAnsi="Times New Roman"/>
    </w:rPr>
  </w:style>
  <w:style w:type="character" w:customStyle="1" w:styleId="CaptionChar">
    <w:name w:val="Caption Char"/>
    <w:aliases w:val="AICD Char,図表タイトル Char"/>
    <w:basedOn w:val="DefaultParagraphFont"/>
    <w:link w:val="Caption"/>
    <w:uiPriority w:val="99"/>
    <w:rsid w:val="00E968CB"/>
    <w:rPr>
      <w:b/>
      <w:bCs/>
      <w:kern w:val="2"/>
      <w:sz w:val="22"/>
      <w:szCs w:val="21"/>
      <w:lang w:val="fr-FR" w:eastAsia="fr-FR" w:bidi="ar-SA"/>
    </w:rPr>
  </w:style>
  <w:style w:type="paragraph" w:styleId="PlainText">
    <w:name w:val="Plain Text"/>
    <w:basedOn w:val="Normal"/>
    <w:link w:val="PlainTextChar"/>
    <w:uiPriority w:val="99"/>
    <w:unhideWhenUsed/>
    <w:rsid w:val="00416983"/>
    <w:pPr>
      <w:widowControl/>
      <w:ind w:left="0"/>
      <w:jc w:val="left"/>
    </w:pPr>
    <w:rPr>
      <w:rFonts w:ascii="Consolas" w:hAnsi="Consolas" w:cs="Consolas"/>
      <w:kern w:val="0"/>
      <w:szCs w:val="26"/>
      <w:lang w:eastAsia="en-US" w:bidi="bn-BD"/>
    </w:rPr>
  </w:style>
  <w:style w:type="character" w:customStyle="1" w:styleId="PlainTextChar">
    <w:name w:val="Plain Text Char"/>
    <w:basedOn w:val="DefaultParagraphFont"/>
    <w:link w:val="PlainText"/>
    <w:uiPriority w:val="99"/>
    <w:rsid w:val="00416983"/>
    <w:rPr>
      <w:rFonts w:ascii="Consolas" w:hAnsi="Consolas" w:cs="Consolas"/>
      <w:kern w:val="0"/>
      <w:szCs w:val="26"/>
      <w:lang w:eastAsia="en-US" w:bidi="bn-BD"/>
    </w:rPr>
  </w:style>
  <w:style w:type="paragraph" w:styleId="TOC1">
    <w:name w:val="toc 1"/>
    <w:basedOn w:val="Normal"/>
    <w:next w:val="Normal"/>
    <w:autoRedefine/>
    <w:uiPriority w:val="39"/>
    <w:unhideWhenUsed/>
    <w:rsid w:val="00562098"/>
    <w:pPr>
      <w:ind w:left="0"/>
    </w:pPr>
  </w:style>
  <w:style w:type="paragraph" w:styleId="TOC2">
    <w:name w:val="toc 2"/>
    <w:basedOn w:val="Normal"/>
    <w:next w:val="Normal"/>
    <w:autoRedefine/>
    <w:uiPriority w:val="39"/>
    <w:unhideWhenUsed/>
    <w:rsid w:val="00562098"/>
    <w:pPr>
      <w:ind w:leftChars="100" w:left="210"/>
    </w:pPr>
  </w:style>
  <w:style w:type="paragraph" w:styleId="TOC3">
    <w:name w:val="toc 3"/>
    <w:basedOn w:val="Normal"/>
    <w:next w:val="Normal"/>
    <w:autoRedefine/>
    <w:uiPriority w:val="39"/>
    <w:unhideWhenUsed/>
    <w:rsid w:val="00562098"/>
    <w:pPr>
      <w:ind w:leftChars="200" w:left="200"/>
    </w:pPr>
  </w:style>
  <w:style w:type="character" w:styleId="Hyperlink">
    <w:name w:val="Hyperlink"/>
    <w:basedOn w:val="DefaultParagraphFont"/>
    <w:uiPriority w:val="99"/>
    <w:unhideWhenUsed/>
    <w:rsid w:val="00562098"/>
    <w:rPr>
      <w:color w:val="0000FF"/>
      <w:u w:val="single"/>
    </w:rPr>
  </w:style>
  <w:style w:type="paragraph" w:styleId="TOC4">
    <w:name w:val="toc 4"/>
    <w:basedOn w:val="Normal"/>
    <w:next w:val="Normal"/>
    <w:autoRedefine/>
    <w:uiPriority w:val="39"/>
    <w:unhideWhenUsed/>
    <w:rsid w:val="001D3008"/>
    <w:pPr>
      <w:ind w:leftChars="300" w:left="630"/>
    </w:pPr>
  </w:style>
  <w:style w:type="character" w:customStyle="1" w:styleId="11">
    <w:name w:val="本文 (文字)1"/>
    <w:basedOn w:val="DefaultParagraphFont"/>
    <w:rsid w:val="00893E6D"/>
    <w:rPr>
      <w:rFonts w:ascii="Times New Roman" w:hAnsi="Times New Roman" w:cs="Arial"/>
      <w:snapToGrid w:val="0"/>
      <w:sz w:val="22"/>
      <w:szCs w:val="36"/>
    </w:rPr>
  </w:style>
  <w:style w:type="paragraph" w:customStyle="1" w:styleId="TableandFigure">
    <w:name w:val="Table and Figure"/>
    <w:basedOn w:val="Normal"/>
    <w:link w:val="TableandFigure0"/>
    <w:qFormat/>
    <w:rsid w:val="00CB5E6F"/>
    <w:pPr>
      <w:spacing w:beforeLines="30" w:afterLines="30"/>
      <w:jc w:val="center"/>
    </w:pPr>
    <w:rPr>
      <w:b/>
    </w:rPr>
  </w:style>
  <w:style w:type="paragraph" w:customStyle="1" w:styleId="1">
    <w:name w:val="本文1"/>
    <w:basedOn w:val="Normal"/>
    <w:rsid w:val="009A1DC7"/>
    <w:pPr>
      <w:numPr>
        <w:ilvl w:val="2"/>
        <w:numId w:val="36"/>
      </w:numPr>
      <w:snapToGrid w:val="0"/>
    </w:pPr>
    <w:rPr>
      <w:rFonts w:ascii="Times New Roman" w:eastAsia="MS Mincho" w:hAnsi="Times New Roman"/>
      <w:sz w:val="22"/>
      <w:szCs w:val="20"/>
    </w:rPr>
  </w:style>
  <w:style w:type="character" w:customStyle="1" w:styleId="TableandFigure0">
    <w:name w:val="Table and Figure (文字)"/>
    <w:basedOn w:val="DefaultParagraphFont"/>
    <w:link w:val="TableandFigure"/>
    <w:rsid w:val="00CB5E6F"/>
    <w:rPr>
      <w:b/>
      <w:szCs w:val="21"/>
    </w:rPr>
  </w:style>
  <w:style w:type="paragraph" w:styleId="ListBullet">
    <w:name w:val="List Bullet"/>
    <w:qFormat/>
    <w:rsid w:val="009A1DC7"/>
    <w:pPr>
      <w:numPr>
        <w:numId w:val="37"/>
      </w:numPr>
      <w:suppressAutoHyphens/>
      <w:snapToGrid w:val="0"/>
      <w:jc w:val="both"/>
    </w:pPr>
    <w:rPr>
      <w:rFonts w:ascii="Times New Roman" w:eastAsia="MS Mincho" w:hAnsi="Times New Roman"/>
      <w:kern w:val="22"/>
      <w:sz w:val="22"/>
      <w:szCs w:val="24"/>
      <w:lang w:eastAsia="ar-SA"/>
    </w:rPr>
  </w:style>
  <w:style w:type="paragraph" w:styleId="NormalWeb">
    <w:name w:val="Normal (Web)"/>
    <w:basedOn w:val="Normal"/>
    <w:uiPriority w:val="99"/>
    <w:semiHidden/>
    <w:unhideWhenUsed/>
    <w:rsid w:val="00257FD8"/>
    <w:pPr>
      <w:widowControl/>
      <w:spacing w:before="100" w:beforeAutospacing="1" w:after="100" w:afterAutospacing="1"/>
      <w:ind w:left="0"/>
      <w:jc w:val="left"/>
    </w:pPr>
    <w:rPr>
      <w:rFonts w:ascii="Times New Roman" w:eastAsia="MS Mincho" w:hAnsi="Times New Roman"/>
      <w:kern w:val="0"/>
      <w:sz w:val="24"/>
      <w:szCs w:val="24"/>
    </w:rPr>
  </w:style>
  <w:style w:type="paragraph" w:styleId="TOC5">
    <w:name w:val="toc 5"/>
    <w:basedOn w:val="Normal"/>
    <w:next w:val="Normal"/>
    <w:autoRedefine/>
    <w:uiPriority w:val="39"/>
    <w:unhideWhenUsed/>
    <w:rsid w:val="003C69BD"/>
    <w:pPr>
      <w:widowControl/>
      <w:spacing w:after="100" w:line="276" w:lineRule="auto"/>
      <w:ind w:left="880"/>
      <w:jc w:val="left"/>
    </w:pPr>
    <w:rPr>
      <w:rFonts w:asciiTheme="minorHAnsi" w:eastAsiaTheme="minorEastAsia" w:hAnsiTheme="minorHAnsi" w:cstheme="minorBidi"/>
      <w:kern w:val="0"/>
      <w:sz w:val="22"/>
      <w:szCs w:val="22"/>
      <w:lang w:eastAsia="en-US"/>
    </w:rPr>
  </w:style>
  <w:style w:type="paragraph" w:styleId="TOC6">
    <w:name w:val="toc 6"/>
    <w:basedOn w:val="Normal"/>
    <w:next w:val="Normal"/>
    <w:autoRedefine/>
    <w:uiPriority w:val="39"/>
    <w:unhideWhenUsed/>
    <w:rsid w:val="003C69BD"/>
    <w:pPr>
      <w:widowControl/>
      <w:spacing w:after="100" w:line="276" w:lineRule="auto"/>
      <w:ind w:left="1100"/>
      <w:jc w:val="left"/>
    </w:pPr>
    <w:rPr>
      <w:rFonts w:asciiTheme="minorHAnsi" w:eastAsiaTheme="minorEastAsia" w:hAnsiTheme="minorHAnsi" w:cstheme="minorBidi"/>
      <w:kern w:val="0"/>
      <w:sz w:val="22"/>
      <w:szCs w:val="22"/>
      <w:lang w:eastAsia="en-US"/>
    </w:rPr>
  </w:style>
  <w:style w:type="paragraph" w:styleId="TOC7">
    <w:name w:val="toc 7"/>
    <w:basedOn w:val="Normal"/>
    <w:next w:val="Normal"/>
    <w:autoRedefine/>
    <w:uiPriority w:val="39"/>
    <w:unhideWhenUsed/>
    <w:rsid w:val="003C69BD"/>
    <w:pPr>
      <w:widowControl/>
      <w:spacing w:after="100" w:line="276" w:lineRule="auto"/>
      <w:ind w:left="1320"/>
      <w:jc w:val="left"/>
    </w:pPr>
    <w:rPr>
      <w:rFonts w:asciiTheme="minorHAnsi" w:eastAsiaTheme="minorEastAsia" w:hAnsiTheme="minorHAnsi" w:cstheme="minorBidi"/>
      <w:kern w:val="0"/>
      <w:sz w:val="22"/>
      <w:szCs w:val="22"/>
      <w:lang w:eastAsia="en-US"/>
    </w:rPr>
  </w:style>
  <w:style w:type="paragraph" w:styleId="TOC8">
    <w:name w:val="toc 8"/>
    <w:basedOn w:val="Normal"/>
    <w:next w:val="Normal"/>
    <w:autoRedefine/>
    <w:uiPriority w:val="39"/>
    <w:unhideWhenUsed/>
    <w:rsid w:val="003C69BD"/>
    <w:pPr>
      <w:widowControl/>
      <w:spacing w:after="100" w:line="276" w:lineRule="auto"/>
      <w:ind w:left="1540"/>
      <w:jc w:val="left"/>
    </w:pPr>
    <w:rPr>
      <w:rFonts w:asciiTheme="minorHAnsi" w:eastAsiaTheme="minorEastAsia" w:hAnsiTheme="minorHAnsi" w:cstheme="minorBidi"/>
      <w:kern w:val="0"/>
      <w:sz w:val="22"/>
      <w:szCs w:val="22"/>
      <w:lang w:eastAsia="en-US"/>
    </w:rPr>
  </w:style>
  <w:style w:type="paragraph" w:styleId="TOC9">
    <w:name w:val="toc 9"/>
    <w:basedOn w:val="Normal"/>
    <w:next w:val="Normal"/>
    <w:autoRedefine/>
    <w:uiPriority w:val="39"/>
    <w:unhideWhenUsed/>
    <w:rsid w:val="003C69BD"/>
    <w:pPr>
      <w:widowControl/>
      <w:spacing w:after="100" w:line="276" w:lineRule="auto"/>
      <w:ind w:left="1760"/>
      <w:jc w:val="left"/>
    </w:pPr>
    <w:rPr>
      <w:rFonts w:asciiTheme="minorHAnsi" w:eastAsiaTheme="minorEastAsia" w:hAnsiTheme="minorHAnsi" w:cstheme="minorBidi"/>
      <w:kern w:val="0"/>
      <w:sz w:val="22"/>
      <w:szCs w:val="22"/>
      <w:lang w:eastAsia="en-US"/>
    </w:rPr>
  </w:style>
</w:styles>
</file>

<file path=word/webSettings.xml><?xml version="1.0" encoding="utf-8"?>
<w:webSettings xmlns:r="http://schemas.openxmlformats.org/officeDocument/2006/relationships" xmlns:w="http://schemas.openxmlformats.org/wordprocessingml/2006/main">
  <w:divs>
    <w:div w:id="46015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03C95F-A760-4E11-A027-D796935EE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8579</Words>
  <Characters>48901</Characters>
  <Application>Microsoft Office Word</Application>
  <DocSecurity>0</DocSecurity>
  <Lines>407</Lines>
  <Paragraphs>114</Paragraphs>
  <ScaleCrop>false</ScaleCrop>
  <HeadingPairs>
    <vt:vector size="6" baseType="variant">
      <vt:variant>
        <vt:lpstr>Title</vt:lpstr>
      </vt:variant>
      <vt:variant>
        <vt:i4>1</vt:i4>
      </vt:variant>
      <vt:variant>
        <vt:lpstr>タイトル</vt:lpstr>
      </vt:variant>
      <vt:variant>
        <vt:i4>1</vt:i4>
      </vt:variant>
      <vt:variant>
        <vt:lpstr>見出し</vt:lpstr>
      </vt:variant>
      <vt:variant>
        <vt:i4>25</vt:i4>
      </vt:variant>
    </vt:vector>
  </HeadingPairs>
  <TitlesOfParts>
    <vt:vector size="27" baseType="lpstr">
      <vt:lpstr/>
      <vt:lpstr/>
      <vt:lpstr>Introduction of the Guideline</vt:lpstr>
      <vt:lpstr>    Background and Demarcation with Master Plan</vt:lpstr>
      <vt:lpstr>    Objectives of IDPCC and this Guideline</vt:lpstr>
      <vt:lpstr>    Remarkable Aspects of the IDPCC </vt:lpstr>
      <vt:lpstr>    Composition of the IDPCC </vt:lpstr>
      <vt:lpstr>Elaboration and Revising Procedure of the IDPCC </vt:lpstr>
      <vt:lpstr>    Preparation  </vt:lpstr>
      <vt:lpstr>Procedure of IDPCC Elaboration </vt:lpstr>
      <vt:lpstr>    “Part 1 Introduction”  </vt:lpstr>
      <vt:lpstr>    “Part 2 Review of Present Condition” </vt:lpstr>
      <vt:lpstr>    “Part 3 Analysis and Vision Setting”</vt:lpstr>
      <vt:lpstr>    “Part 4  Sub-Projects and Their Priority Setting” </vt:lpstr>
      <vt:lpstr>Investment Plan</vt:lpstr>
      <vt:lpstr>    Development Funding Achievement in Last Three Years</vt:lpstr>
      <vt:lpstr>    Budget Allocation Simulation to Priority Sub-Projects</vt:lpstr>
      <vt:lpstr>    Fund Raising Promotion</vt:lpstr>
      <vt:lpstr>Preparation of Plan Implementation Other than Funding </vt:lpstr>
      <vt:lpstr>    Concensus Making among Stakeholders </vt:lpstr>
      <vt:lpstr>    Preparation of Sub-Project Implementation</vt:lpstr>
      <vt:lpstr>    Amendment of IDPCC as a Rolling Plan</vt:lpstr>
      <vt:lpstr>APPENDIX 1</vt:lpstr>
      <vt:lpstr>APPENDIX-2</vt:lpstr>
      <vt:lpstr>APPENDIX-3</vt:lpstr>
      <vt:lpstr>APPENDIX-4</vt:lpstr>
      <vt:lpstr/>
    </vt:vector>
  </TitlesOfParts>
  <Company/>
  <LinksUpToDate>false</LinksUpToDate>
  <CharactersWithSpaces>57366</CharactersWithSpaces>
  <SharedDoc>false</SharedDoc>
  <HLinks>
    <vt:vector size="294" baseType="variant">
      <vt:variant>
        <vt:i4>1966133</vt:i4>
      </vt:variant>
      <vt:variant>
        <vt:i4>290</vt:i4>
      </vt:variant>
      <vt:variant>
        <vt:i4>0</vt:i4>
      </vt:variant>
      <vt:variant>
        <vt:i4>5</vt:i4>
      </vt:variant>
      <vt:variant>
        <vt:lpwstr/>
      </vt:variant>
      <vt:variant>
        <vt:lpwstr>_Toc403060498</vt:lpwstr>
      </vt:variant>
      <vt:variant>
        <vt:i4>1966133</vt:i4>
      </vt:variant>
      <vt:variant>
        <vt:i4>284</vt:i4>
      </vt:variant>
      <vt:variant>
        <vt:i4>0</vt:i4>
      </vt:variant>
      <vt:variant>
        <vt:i4>5</vt:i4>
      </vt:variant>
      <vt:variant>
        <vt:lpwstr/>
      </vt:variant>
      <vt:variant>
        <vt:lpwstr>_Toc403060497</vt:lpwstr>
      </vt:variant>
      <vt:variant>
        <vt:i4>1966133</vt:i4>
      </vt:variant>
      <vt:variant>
        <vt:i4>278</vt:i4>
      </vt:variant>
      <vt:variant>
        <vt:i4>0</vt:i4>
      </vt:variant>
      <vt:variant>
        <vt:i4>5</vt:i4>
      </vt:variant>
      <vt:variant>
        <vt:lpwstr/>
      </vt:variant>
      <vt:variant>
        <vt:lpwstr>_Toc403060496</vt:lpwstr>
      </vt:variant>
      <vt:variant>
        <vt:i4>1966133</vt:i4>
      </vt:variant>
      <vt:variant>
        <vt:i4>272</vt:i4>
      </vt:variant>
      <vt:variant>
        <vt:i4>0</vt:i4>
      </vt:variant>
      <vt:variant>
        <vt:i4>5</vt:i4>
      </vt:variant>
      <vt:variant>
        <vt:lpwstr/>
      </vt:variant>
      <vt:variant>
        <vt:lpwstr>_Toc403060495</vt:lpwstr>
      </vt:variant>
      <vt:variant>
        <vt:i4>1966133</vt:i4>
      </vt:variant>
      <vt:variant>
        <vt:i4>266</vt:i4>
      </vt:variant>
      <vt:variant>
        <vt:i4>0</vt:i4>
      </vt:variant>
      <vt:variant>
        <vt:i4>5</vt:i4>
      </vt:variant>
      <vt:variant>
        <vt:lpwstr/>
      </vt:variant>
      <vt:variant>
        <vt:lpwstr>_Toc403060494</vt:lpwstr>
      </vt:variant>
      <vt:variant>
        <vt:i4>1966133</vt:i4>
      </vt:variant>
      <vt:variant>
        <vt:i4>260</vt:i4>
      </vt:variant>
      <vt:variant>
        <vt:i4>0</vt:i4>
      </vt:variant>
      <vt:variant>
        <vt:i4>5</vt:i4>
      </vt:variant>
      <vt:variant>
        <vt:lpwstr/>
      </vt:variant>
      <vt:variant>
        <vt:lpwstr>_Toc403060493</vt:lpwstr>
      </vt:variant>
      <vt:variant>
        <vt:i4>1966133</vt:i4>
      </vt:variant>
      <vt:variant>
        <vt:i4>254</vt:i4>
      </vt:variant>
      <vt:variant>
        <vt:i4>0</vt:i4>
      </vt:variant>
      <vt:variant>
        <vt:i4>5</vt:i4>
      </vt:variant>
      <vt:variant>
        <vt:lpwstr/>
      </vt:variant>
      <vt:variant>
        <vt:lpwstr>_Toc403060492</vt:lpwstr>
      </vt:variant>
      <vt:variant>
        <vt:i4>1966133</vt:i4>
      </vt:variant>
      <vt:variant>
        <vt:i4>248</vt:i4>
      </vt:variant>
      <vt:variant>
        <vt:i4>0</vt:i4>
      </vt:variant>
      <vt:variant>
        <vt:i4>5</vt:i4>
      </vt:variant>
      <vt:variant>
        <vt:lpwstr/>
      </vt:variant>
      <vt:variant>
        <vt:lpwstr>_Toc403060491</vt:lpwstr>
      </vt:variant>
      <vt:variant>
        <vt:i4>1966133</vt:i4>
      </vt:variant>
      <vt:variant>
        <vt:i4>242</vt:i4>
      </vt:variant>
      <vt:variant>
        <vt:i4>0</vt:i4>
      </vt:variant>
      <vt:variant>
        <vt:i4>5</vt:i4>
      </vt:variant>
      <vt:variant>
        <vt:lpwstr/>
      </vt:variant>
      <vt:variant>
        <vt:lpwstr>_Toc403060490</vt:lpwstr>
      </vt:variant>
      <vt:variant>
        <vt:i4>2031669</vt:i4>
      </vt:variant>
      <vt:variant>
        <vt:i4>236</vt:i4>
      </vt:variant>
      <vt:variant>
        <vt:i4>0</vt:i4>
      </vt:variant>
      <vt:variant>
        <vt:i4>5</vt:i4>
      </vt:variant>
      <vt:variant>
        <vt:lpwstr/>
      </vt:variant>
      <vt:variant>
        <vt:lpwstr>_Toc403060489</vt:lpwstr>
      </vt:variant>
      <vt:variant>
        <vt:i4>2031669</vt:i4>
      </vt:variant>
      <vt:variant>
        <vt:i4>230</vt:i4>
      </vt:variant>
      <vt:variant>
        <vt:i4>0</vt:i4>
      </vt:variant>
      <vt:variant>
        <vt:i4>5</vt:i4>
      </vt:variant>
      <vt:variant>
        <vt:lpwstr/>
      </vt:variant>
      <vt:variant>
        <vt:lpwstr>_Toc403060488</vt:lpwstr>
      </vt:variant>
      <vt:variant>
        <vt:i4>2031669</vt:i4>
      </vt:variant>
      <vt:variant>
        <vt:i4>224</vt:i4>
      </vt:variant>
      <vt:variant>
        <vt:i4>0</vt:i4>
      </vt:variant>
      <vt:variant>
        <vt:i4>5</vt:i4>
      </vt:variant>
      <vt:variant>
        <vt:lpwstr/>
      </vt:variant>
      <vt:variant>
        <vt:lpwstr>_Toc403060487</vt:lpwstr>
      </vt:variant>
      <vt:variant>
        <vt:i4>2031669</vt:i4>
      </vt:variant>
      <vt:variant>
        <vt:i4>218</vt:i4>
      </vt:variant>
      <vt:variant>
        <vt:i4>0</vt:i4>
      </vt:variant>
      <vt:variant>
        <vt:i4>5</vt:i4>
      </vt:variant>
      <vt:variant>
        <vt:lpwstr/>
      </vt:variant>
      <vt:variant>
        <vt:lpwstr>_Toc403060486</vt:lpwstr>
      </vt:variant>
      <vt:variant>
        <vt:i4>2031669</vt:i4>
      </vt:variant>
      <vt:variant>
        <vt:i4>212</vt:i4>
      </vt:variant>
      <vt:variant>
        <vt:i4>0</vt:i4>
      </vt:variant>
      <vt:variant>
        <vt:i4>5</vt:i4>
      </vt:variant>
      <vt:variant>
        <vt:lpwstr/>
      </vt:variant>
      <vt:variant>
        <vt:lpwstr>_Toc403060485</vt:lpwstr>
      </vt:variant>
      <vt:variant>
        <vt:i4>2031669</vt:i4>
      </vt:variant>
      <vt:variant>
        <vt:i4>206</vt:i4>
      </vt:variant>
      <vt:variant>
        <vt:i4>0</vt:i4>
      </vt:variant>
      <vt:variant>
        <vt:i4>5</vt:i4>
      </vt:variant>
      <vt:variant>
        <vt:lpwstr/>
      </vt:variant>
      <vt:variant>
        <vt:lpwstr>_Toc403060484</vt:lpwstr>
      </vt:variant>
      <vt:variant>
        <vt:i4>2031669</vt:i4>
      </vt:variant>
      <vt:variant>
        <vt:i4>200</vt:i4>
      </vt:variant>
      <vt:variant>
        <vt:i4>0</vt:i4>
      </vt:variant>
      <vt:variant>
        <vt:i4>5</vt:i4>
      </vt:variant>
      <vt:variant>
        <vt:lpwstr/>
      </vt:variant>
      <vt:variant>
        <vt:lpwstr>_Toc403060483</vt:lpwstr>
      </vt:variant>
      <vt:variant>
        <vt:i4>2031669</vt:i4>
      </vt:variant>
      <vt:variant>
        <vt:i4>194</vt:i4>
      </vt:variant>
      <vt:variant>
        <vt:i4>0</vt:i4>
      </vt:variant>
      <vt:variant>
        <vt:i4>5</vt:i4>
      </vt:variant>
      <vt:variant>
        <vt:lpwstr/>
      </vt:variant>
      <vt:variant>
        <vt:lpwstr>_Toc403060482</vt:lpwstr>
      </vt:variant>
      <vt:variant>
        <vt:i4>2031669</vt:i4>
      </vt:variant>
      <vt:variant>
        <vt:i4>188</vt:i4>
      </vt:variant>
      <vt:variant>
        <vt:i4>0</vt:i4>
      </vt:variant>
      <vt:variant>
        <vt:i4>5</vt:i4>
      </vt:variant>
      <vt:variant>
        <vt:lpwstr/>
      </vt:variant>
      <vt:variant>
        <vt:lpwstr>_Toc403060481</vt:lpwstr>
      </vt:variant>
      <vt:variant>
        <vt:i4>2031669</vt:i4>
      </vt:variant>
      <vt:variant>
        <vt:i4>182</vt:i4>
      </vt:variant>
      <vt:variant>
        <vt:i4>0</vt:i4>
      </vt:variant>
      <vt:variant>
        <vt:i4>5</vt:i4>
      </vt:variant>
      <vt:variant>
        <vt:lpwstr/>
      </vt:variant>
      <vt:variant>
        <vt:lpwstr>_Toc403060480</vt:lpwstr>
      </vt:variant>
      <vt:variant>
        <vt:i4>1048629</vt:i4>
      </vt:variant>
      <vt:variant>
        <vt:i4>176</vt:i4>
      </vt:variant>
      <vt:variant>
        <vt:i4>0</vt:i4>
      </vt:variant>
      <vt:variant>
        <vt:i4>5</vt:i4>
      </vt:variant>
      <vt:variant>
        <vt:lpwstr/>
      </vt:variant>
      <vt:variant>
        <vt:lpwstr>_Toc403060479</vt:lpwstr>
      </vt:variant>
      <vt:variant>
        <vt:i4>1048629</vt:i4>
      </vt:variant>
      <vt:variant>
        <vt:i4>170</vt:i4>
      </vt:variant>
      <vt:variant>
        <vt:i4>0</vt:i4>
      </vt:variant>
      <vt:variant>
        <vt:i4>5</vt:i4>
      </vt:variant>
      <vt:variant>
        <vt:lpwstr/>
      </vt:variant>
      <vt:variant>
        <vt:lpwstr>_Toc403060478</vt:lpwstr>
      </vt:variant>
      <vt:variant>
        <vt:i4>1048629</vt:i4>
      </vt:variant>
      <vt:variant>
        <vt:i4>164</vt:i4>
      </vt:variant>
      <vt:variant>
        <vt:i4>0</vt:i4>
      </vt:variant>
      <vt:variant>
        <vt:i4>5</vt:i4>
      </vt:variant>
      <vt:variant>
        <vt:lpwstr/>
      </vt:variant>
      <vt:variant>
        <vt:lpwstr>_Toc403060477</vt:lpwstr>
      </vt:variant>
      <vt:variant>
        <vt:i4>1048629</vt:i4>
      </vt:variant>
      <vt:variant>
        <vt:i4>158</vt:i4>
      </vt:variant>
      <vt:variant>
        <vt:i4>0</vt:i4>
      </vt:variant>
      <vt:variant>
        <vt:i4>5</vt:i4>
      </vt:variant>
      <vt:variant>
        <vt:lpwstr/>
      </vt:variant>
      <vt:variant>
        <vt:lpwstr>_Toc403060476</vt:lpwstr>
      </vt:variant>
      <vt:variant>
        <vt:i4>1048629</vt:i4>
      </vt:variant>
      <vt:variant>
        <vt:i4>152</vt:i4>
      </vt:variant>
      <vt:variant>
        <vt:i4>0</vt:i4>
      </vt:variant>
      <vt:variant>
        <vt:i4>5</vt:i4>
      </vt:variant>
      <vt:variant>
        <vt:lpwstr/>
      </vt:variant>
      <vt:variant>
        <vt:lpwstr>_Toc403060475</vt:lpwstr>
      </vt:variant>
      <vt:variant>
        <vt:i4>1048629</vt:i4>
      </vt:variant>
      <vt:variant>
        <vt:i4>146</vt:i4>
      </vt:variant>
      <vt:variant>
        <vt:i4>0</vt:i4>
      </vt:variant>
      <vt:variant>
        <vt:i4>5</vt:i4>
      </vt:variant>
      <vt:variant>
        <vt:lpwstr/>
      </vt:variant>
      <vt:variant>
        <vt:lpwstr>_Toc403060474</vt:lpwstr>
      </vt:variant>
      <vt:variant>
        <vt:i4>1048629</vt:i4>
      </vt:variant>
      <vt:variant>
        <vt:i4>140</vt:i4>
      </vt:variant>
      <vt:variant>
        <vt:i4>0</vt:i4>
      </vt:variant>
      <vt:variant>
        <vt:i4>5</vt:i4>
      </vt:variant>
      <vt:variant>
        <vt:lpwstr/>
      </vt:variant>
      <vt:variant>
        <vt:lpwstr>_Toc403060473</vt:lpwstr>
      </vt:variant>
      <vt:variant>
        <vt:i4>1048629</vt:i4>
      </vt:variant>
      <vt:variant>
        <vt:i4>134</vt:i4>
      </vt:variant>
      <vt:variant>
        <vt:i4>0</vt:i4>
      </vt:variant>
      <vt:variant>
        <vt:i4>5</vt:i4>
      </vt:variant>
      <vt:variant>
        <vt:lpwstr/>
      </vt:variant>
      <vt:variant>
        <vt:lpwstr>_Toc403060472</vt:lpwstr>
      </vt:variant>
      <vt:variant>
        <vt:i4>1048629</vt:i4>
      </vt:variant>
      <vt:variant>
        <vt:i4>128</vt:i4>
      </vt:variant>
      <vt:variant>
        <vt:i4>0</vt:i4>
      </vt:variant>
      <vt:variant>
        <vt:i4>5</vt:i4>
      </vt:variant>
      <vt:variant>
        <vt:lpwstr/>
      </vt:variant>
      <vt:variant>
        <vt:lpwstr>_Toc403060471</vt:lpwstr>
      </vt:variant>
      <vt:variant>
        <vt:i4>1048629</vt:i4>
      </vt:variant>
      <vt:variant>
        <vt:i4>122</vt:i4>
      </vt:variant>
      <vt:variant>
        <vt:i4>0</vt:i4>
      </vt:variant>
      <vt:variant>
        <vt:i4>5</vt:i4>
      </vt:variant>
      <vt:variant>
        <vt:lpwstr/>
      </vt:variant>
      <vt:variant>
        <vt:lpwstr>_Toc403060470</vt:lpwstr>
      </vt:variant>
      <vt:variant>
        <vt:i4>1114165</vt:i4>
      </vt:variant>
      <vt:variant>
        <vt:i4>116</vt:i4>
      </vt:variant>
      <vt:variant>
        <vt:i4>0</vt:i4>
      </vt:variant>
      <vt:variant>
        <vt:i4>5</vt:i4>
      </vt:variant>
      <vt:variant>
        <vt:lpwstr/>
      </vt:variant>
      <vt:variant>
        <vt:lpwstr>_Toc403060469</vt:lpwstr>
      </vt:variant>
      <vt:variant>
        <vt:i4>1114165</vt:i4>
      </vt:variant>
      <vt:variant>
        <vt:i4>110</vt:i4>
      </vt:variant>
      <vt:variant>
        <vt:i4>0</vt:i4>
      </vt:variant>
      <vt:variant>
        <vt:i4>5</vt:i4>
      </vt:variant>
      <vt:variant>
        <vt:lpwstr/>
      </vt:variant>
      <vt:variant>
        <vt:lpwstr>_Toc403060468</vt:lpwstr>
      </vt:variant>
      <vt:variant>
        <vt:i4>1114165</vt:i4>
      </vt:variant>
      <vt:variant>
        <vt:i4>104</vt:i4>
      </vt:variant>
      <vt:variant>
        <vt:i4>0</vt:i4>
      </vt:variant>
      <vt:variant>
        <vt:i4>5</vt:i4>
      </vt:variant>
      <vt:variant>
        <vt:lpwstr/>
      </vt:variant>
      <vt:variant>
        <vt:lpwstr>_Toc403060467</vt:lpwstr>
      </vt:variant>
      <vt:variant>
        <vt:i4>1114165</vt:i4>
      </vt:variant>
      <vt:variant>
        <vt:i4>98</vt:i4>
      </vt:variant>
      <vt:variant>
        <vt:i4>0</vt:i4>
      </vt:variant>
      <vt:variant>
        <vt:i4>5</vt:i4>
      </vt:variant>
      <vt:variant>
        <vt:lpwstr/>
      </vt:variant>
      <vt:variant>
        <vt:lpwstr>_Toc403060466</vt:lpwstr>
      </vt:variant>
      <vt:variant>
        <vt:i4>1114165</vt:i4>
      </vt:variant>
      <vt:variant>
        <vt:i4>92</vt:i4>
      </vt:variant>
      <vt:variant>
        <vt:i4>0</vt:i4>
      </vt:variant>
      <vt:variant>
        <vt:i4>5</vt:i4>
      </vt:variant>
      <vt:variant>
        <vt:lpwstr/>
      </vt:variant>
      <vt:variant>
        <vt:lpwstr>_Toc403060465</vt:lpwstr>
      </vt:variant>
      <vt:variant>
        <vt:i4>1114165</vt:i4>
      </vt:variant>
      <vt:variant>
        <vt:i4>86</vt:i4>
      </vt:variant>
      <vt:variant>
        <vt:i4>0</vt:i4>
      </vt:variant>
      <vt:variant>
        <vt:i4>5</vt:i4>
      </vt:variant>
      <vt:variant>
        <vt:lpwstr/>
      </vt:variant>
      <vt:variant>
        <vt:lpwstr>_Toc403060464</vt:lpwstr>
      </vt:variant>
      <vt:variant>
        <vt:i4>1114165</vt:i4>
      </vt:variant>
      <vt:variant>
        <vt:i4>80</vt:i4>
      </vt:variant>
      <vt:variant>
        <vt:i4>0</vt:i4>
      </vt:variant>
      <vt:variant>
        <vt:i4>5</vt:i4>
      </vt:variant>
      <vt:variant>
        <vt:lpwstr/>
      </vt:variant>
      <vt:variant>
        <vt:lpwstr>_Toc403060463</vt:lpwstr>
      </vt:variant>
      <vt:variant>
        <vt:i4>1114165</vt:i4>
      </vt:variant>
      <vt:variant>
        <vt:i4>74</vt:i4>
      </vt:variant>
      <vt:variant>
        <vt:i4>0</vt:i4>
      </vt:variant>
      <vt:variant>
        <vt:i4>5</vt:i4>
      </vt:variant>
      <vt:variant>
        <vt:lpwstr/>
      </vt:variant>
      <vt:variant>
        <vt:lpwstr>_Toc403060462</vt:lpwstr>
      </vt:variant>
      <vt:variant>
        <vt:i4>1114165</vt:i4>
      </vt:variant>
      <vt:variant>
        <vt:i4>68</vt:i4>
      </vt:variant>
      <vt:variant>
        <vt:i4>0</vt:i4>
      </vt:variant>
      <vt:variant>
        <vt:i4>5</vt:i4>
      </vt:variant>
      <vt:variant>
        <vt:lpwstr/>
      </vt:variant>
      <vt:variant>
        <vt:lpwstr>_Toc403060461</vt:lpwstr>
      </vt:variant>
      <vt:variant>
        <vt:i4>1114165</vt:i4>
      </vt:variant>
      <vt:variant>
        <vt:i4>62</vt:i4>
      </vt:variant>
      <vt:variant>
        <vt:i4>0</vt:i4>
      </vt:variant>
      <vt:variant>
        <vt:i4>5</vt:i4>
      </vt:variant>
      <vt:variant>
        <vt:lpwstr/>
      </vt:variant>
      <vt:variant>
        <vt:lpwstr>_Toc403060460</vt:lpwstr>
      </vt:variant>
      <vt:variant>
        <vt:i4>1179701</vt:i4>
      </vt:variant>
      <vt:variant>
        <vt:i4>56</vt:i4>
      </vt:variant>
      <vt:variant>
        <vt:i4>0</vt:i4>
      </vt:variant>
      <vt:variant>
        <vt:i4>5</vt:i4>
      </vt:variant>
      <vt:variant>
        <vt:lpwstr/>
      </vt:variant>
      <vt:variant>
        <vt:lpwstr>_Toc403060459</vt:lpwstr>
      </vt:variant>
      <vt:variant>
        <vt:i4>1179701</vt:i4>
      </vt:variant>
      <vt:variant>
        <vt:i4>50</vt:i4>
      </vt:variant>
      <vt:variant>
        <vt:i4>0</vt:i4>
      </vt:variant>
      <vt:variant>
        <vt:i4>5</vt:i4>
      </vt:variant>
      <vt:variant>
        <vt:lpwstr/>
      </vt:variant>
      <vt:variant>
        <vt:lpwstr>_Toc403060458</vt:lpwstr>
      </vt:variant>
      <vt:variant>
        <vt:i4>1179701</vt:i4>
      </vt:variant>
      <vt:variant>
        <vt:i4>44</vt:i4>
      </vt:variant>
      <vt:variant>
        <vt:i4>0</vt:i4>
      </vt:variant>
      <vt:variant>
        <vt:i4>5</vt:i4>
      </vt:variant>
      <vt:variant>
        <vt:lpwstr/>
      </vt:variant>
      <vt:variant>
        <vt:lpwstr>_Toc403060457</vt:lpwstr>
      </vt:variant>
      <vt:variant>
        <vt:i4>1179701</vt:i4>
      </vt:variant>
      <vt:variant>
        <vt:i4>38</vt:i4>
      </vt:variant>
      <vt:variant>
        <vt:i4>0</vt:i4>
      </vt:variant>
      <vt:variant>
        <vt:i4>5</vt:i4>
      </vt:variant>
      <vt:variant>
        <vt:lpwstr/>
      </vt:variant>
      <vt:variant>
        <vt:lpwstr>_Toc403060456</vt:lpwstr>
      </vt:variant>
      <vt:variant>
        <vt:i4>1179701</vt:i4>
      </vt:variant>
      <vt:variant>
        <vt:i4>32</vt:i4>
      </vt:variant>
      <vt:variant>
        <vt:i4>0</vt:i4>
      </vt:variant>
      <vt:variant>
        <vt:i4>5</vt:i4>
      </vt:variant>
      <vt:variant>
        <vt:lpwstr/>
      </vt:variant>
      <vt:variant>
        <vt:lpwstr>_Toc403060455</vt:lpwstr>
      </vt:variant>
      <vt:variant>
        <vt:i4>1179701</vt:i4>
      </vt:variant>
      <vt:variant>
        <vt:i4>26</vt:i4>
      </vt:variant>
      <vt:variant>
        <vt:i4>0</vt:i4>
      </vt:variant>
      <vt:variant>
        <vt:i4>5</vt:i4>
      </vt:variant>
      <vt:variant>
        <vt:lpwstr/>
      </vt:variant>
      <vt:variant>
        <vt:lpwstr>_Toc403060454</vt:lpwstr>
      </vt:variant>
      <vt:variant>
        <vt:i4>1179701</vt:i4>
      </vt:variant>
      <vt:variant>
        <vt:i4>20</vt:i4>
      </vt:variant>
      <vt:variant>
        <vt:i4>0</vt:i4>
      </vt:variant>
      <vt:variant>
        <vt:i4>5</vt:i4>
      </vt:variant>
      <vt:variant>
        <vt:lpwstr/>
      </vt:variant>
      <vt:variant>
        <vt:lpwstr>_Toc403060453</vt:lpwstr>
      </vt:variant>
      <vt:variant>
        <vt:i4>1179701</vt:i4>
      </vt:variant>
      <vt:variant>
        <vt:i4>14</vt:i4>
      </vt:variant>
      <vt:variant>
        <vt:i4>0</vt:i4>
      </vt:variant>
      <vt:variant>
        <vt:i4>5</vt:i4>
      </vt:variant>
      <vt:variant>
        <vt:lpwstr/>
      </vt:variant>
      <vt:variant>
        <vt:lpwstr>_Toc403060452</vt:lpwstr>
      </vt:variant>
      <vt:variant>
        <vt:i4>1179701</vt:i4>
      </vt:variant>
      <vt:variant>
        <vt:i4>8</vt:i4>
      </vt:variant>
      <vt:variant>
        <vt:i4>0</vt:i4>
      </vt:variant>
      <vt:variant>
        <vt:i4>5</vt:i4>
      </vt:variant>
      <vt:variant>
        <vt:lpwstr/>
      </vt:variant>
      <vt:variant>
        <vt:lpwstr>_Toc403060451</vt:lpwstr>
      </vt:variant>
      <vt:variant>
        <vt:i4>1179701</vt:i4>
      </vt:variant>
      <vt:variant>
        <vt:i4>2</vt:i4>
      </vt:variant>
      <vt:variant>
        <vt:i4>0</vt:i4>
      </vt:variant>
      <vt:variant>
        <vt:i4>5</vt:i4>
      </vt:variant>
      <vt:variant>
        <vt:lpwstr/>
      </vt:variant>
      <vt:variant>
        <vt:lpwstr>_Toc403060450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Hideo Sakamoto</dc:creator>
  <cp:lastModifiedBy>HP</cp:lastModifiedBy>
  <cp:revision>2</cp:revision>
  <cp:lastPrinted>2014-08-25T05:29:00Z</cp:lastPrinted>
  <dcterms:created xsi:type="dcterms:W3CDTF">2018-03-13T07:08:00Z</dcterms:created>
  <dcterms:modified xsi:type="dcterms:W3CDTF">2018-03-13T07:08:00Z</dcterms:modified>
</cp:coreProperties>
</file>